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vsd" ContentType="application/vnd.visio"/>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body>
    <w:p w:rsidRPr="005F2817" w:rsidR="001A18B9" w:rsidP="001A18B9" w:rsidRDefault="001A18B9" w14:paraId="46673A99" w14:textId="77777777">
      <w:pPr>
        <w:keepNext/>
        <w:keepLines/>
        <w:rPr>
          <w:rFonts w:ascii="Arial" w:hAnsi="Arial"/>
          <w:b/>
          <w:sz w:val="24"/>
        </w:rPr>
      </w:pPr>
    </w:p>
    <w:p w:rsidRPr="005F2817" w:rsidR="001A18B9" w:rsidP="001A18B9" w:rsidRDefault="001A18B9" w14:paraId="013FD873" w14:textId="77777777">
      <w:pPr>
        <w:keepNext/>
        <w:keepLines/>
        <w:rPr>
          <w:rFonts w:ascii="Arial" w:hAnsi="Arial"/>
          <w:b/>
          <w:i/>
          <w:sz w:val="40"/>
        </w:rPr>
      </w:pPr>
      <w:r w:rsidRPr="005F2817">
        <w:rPr>
          <w:rFonts w:ascii="Arial" w:hAnsi="Arial"/>
          <w:b/>
          <w:i/>
          <w:sz w:val="40"/>
        </w:rPr>
        <w:t>STCP 12-1 Issue 00</w:t>
      </w:r>
      <w:r w:rsidR="00E42B6B">
        <w:rPr>
          <w:rFonts w:ascii="Arial" w:hAnsi="Arial"/>
          <w:b/>
          <w:i/>
          <w:sz w:val="40"/>
        </w:rPr>
        <w:t>5</w:t>
      </w:r>
      <w:r w:rsidRPr="005F2817">
        <w:rPr>
          <w:rFonts w:ascii="Arial" w:hAnsi="Arial"/>
          <w:b/>
          <w:i/>
          <w:sz w:val="40"/>
        </w:rPr>
        <w:t xml:space="preserve"> </w:t>
      </w:r>
    </w:p>
    <w:p w:rsidRPr="005F2817" w:rsidR="001A18B9" w:rsidP="001A18B9" w:rsidRDefault="001A18B9" w14:paraId="095F7797" w14:textId="77777777">
      <w:pPr>
        <w:keepNext/>
        <w:keepLines/>
        <w:rPr>
          <w:rFonts w:ascii="Arial" w:hAnsi="Arial"/>
          <w:b/>
          <w:i/>
          <w:sz w:val="40"/>
        </w:rPr>
      </w:pPr>
      <w:r w:rsidRPr="005F2817">
        <w:rPr>
          <w:rFonts w:ascii="Arial" w:hAnsi="Arial"/>
          <w:b/>
          <w:i/>
          <w:sz w:val="40"/>
        </w:rPr>
        <w:t>Data Exchange Mechanism</w:t>
      </w:r>
    </w:p>
    <w:p w:rsidRPr="005F2817" w:rsidR="001A18B9" w:rsidP="001A18B9" w:rsidRDefault="001A18B9" w14:paraId="2E7B9E18" w14:textId="77777777">
      <w:pPr>
        <w:keepNext/>
        <w:keepLines/>
        <w:rPr>
          <w:rFonts w:ascii="Arial Bold" w:hAnsi="Arial Bold"/>
          <w:b/>
          <w:caps/>
        </w:rPr>
      </w:pPr>
    </w:p>
    <w:p w:rsidRPr="005F2817" w:rsidR="001A18B9" w:rsidP="001A18B9" w:rsidRDefault="001A18B9" w14:paraId="576CD393" w14:textId="77777777">
      <w:pPr>
        <w:keepNext/>
        <w:keepLines/>
        <w:rPr>
          <w:rFonts w:ascii="Arial" w:hAnsi="Arial"/>
          <w:b/>
          <w:sz w:val="24"/>
        </w:rPr>
      </w:pPr>
    </w:p>
    <w:p w:rsidRPr="005F2817" w:rsidR="001A18B9" w:rsidP="001A18B9" w:rsidRDefault="001A18B9" w14:paraId="04FD903A" w14:textId="77777777">
      <w:pPr>
        <w:keepNext/>
        <w:keepLines/>
        <w:rPr>
          <w:rFonts w:ascii="Arial" w:hAnsi="Arial"/>
          <w:b/>
          <w:sz w:val="24"/>
        </w:rPr>
      </w:pPr>
      <w:r w:rsidRPr="005F2817">
        <w:rPr>
          <w:rFonts w:ascii="Arial" w:hAnsi="Arial"/>
          <w:b/>
          <w:sz w:val="24"/>
        </w:rPr>
        <w:t>STC Procedure Document Authorisation</w:t>
      </w:r>
    </w:p>
    <w:p w:rsidRPr="005F2817" w:rsidR="004F7E2C" w:rsidRDefault="004F7E2C" w14:paraId="0E92A663" w14:textId="77777777">
      <w:pPr>
        <w:pStyle w:val="Head2"/>
        <w:rPr>
          <w:sz w:val="24"/>
        </w:rPr>
      </w:pPr>
    </w:p>
    <w:tbl>
      <w:tblPr>
        <w:tblW w:w="90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518"/>
        <w:gridCol w:w="2126"/>
        <w:gridCol w:w="2552"/>
        <w:gridCol w:w="1843"/>
      </w:tblGrid>
      <w:tr w:rsidRPr="005F2817" w:rsidR="001A18B9" w14:paraId="676C854B" w14:textId="77777777">
        <w:tc>
          <w:tcPr>
            <w:tcW w:w="2518" w:type="dxa"/>
          </w:tcPr>
          <w:p w:rsidRPr="005F2817" w:rsidR="001A18B9" w:rsidP="00705934" w:rsidRDefault="001A18B9" w14:paraId="2B05E8FA" w14:textId="77777777">
            <w:pPr>
              <w:spacing w:before="120"/>
              <w:jc w:val="center"/>
              <w:rPr>
                <w:rFonts w:ascii="Arial" w:hAnsi="Arial"/>
                <w:b/>
                <w:sz w:val="22"/>
                <w:szCs w:val="22"/>
              </w:rPr>
            </w:pPr>
            <w:r w:rsidRPr="005F2817">
              <w:rPr>
                <w:rFonts w:ascii="Arial" w:hAnsi="Arial"/>
                <w:b/>
                <w:sz w:val="22"/>
                <w:szCs w:val="22"/>
              </w:rPr>
              <w:t>Party</w:t>
            </w:r>
          </w:p>
        </w:tc>
        <w:tc>
          <w:tcPr>
            <w:tcW w:w="2126" w:type="dxa"/>
          </w:tcPr>
          <w:p w:rsidRPr="005F2817" w:rsidR="001A18B9" w:rsidP="00705934" w:rsidRDefault="001A18B9" w14:paraId="1CC77D76" w14:textId="77777777">
            <w:pPr>
              <w:spacing w:before="120"/>
              <w:jc w:val="center"/>
              <w:rPr>
                <w:rFonts w:ascii="Arial" w:hAnsi="Arial"/>
                <w:b/>
                <w:sz w:val="22"/>
                <w:szCs w:val="22"/>
              </w:rPr>
            </w:pPr>
            <w:r w:rsidRPr="005F2817">
              <w:rPr>
                <w:rFonts w:ascii="Arial" w:hAnsi="Arial"/>
                <w:b/>
                <w:sz w:val="22"/>
                <w:szCs w:val="22"/>
              </w:rPr>
              <w:t>Name of Party Representative</w:t>
            </w:r>
          </w:p>
        </w:tc>
        <w:tc>
          <w:tcPr>
            <w:tcW w:w="2552" w:type="dxa"/>
          </w:tcPr>
          <w:p w:rsidRPr="005F2817" w:rsidR="001A18B9" w:rsidP="00705934" w:rsidRDefault="001A18B9" w14:paraId="2C24EC03" w14:textId="77777777">
            <w:pPr>
              <w:spacing w:before="120"/>
              <w:jc w:val="center"/>
              <w:rPr>
                <w:rFonts w:ascii="Arial" w:hAnsi="Arial"/>
                <w:b/>
                <w:sz w:val="22"/>
                <w:szCs w:val="22"/>
              </w:rPr>
            </w:pPr>
            <w:r w:rsidRPr="005F2817">
              <w:rPr>
                <w:rFonts w:ascii="Arial" w:hAnsi="Arial"/>
                <w:b/>
                <w:sz w:val="22"/>
                <w:szCs w:val="22"/>
              </w:rPr>
              <w:t>Signature</w:t>
            </w:r>
          </w:p>
        </w:tc>
        <w:tc>
          <w:tcPr>
            <w:tcW w:w="1843" w:type="dxa"/>
          </w:tcPr>
          <w:p w:rsidRPr="005F2817" w:rsidR="001A18B9" w:rsidP="00705934" w:rsidRDefault="001A18B9" w14:paraId="1F7F0842" w14:textId="77777777">
            <w:pPr>
              <w:spacing w:before="120"/>
              <w:jc w:val="center"/>
              <w:rPr>
                <w:rFonts w:ascii="Arial" w:hAnsi="Arial"/>
                <w:b/>
                <w:sz w:val="22"/>
                <w:szCs w:val="22"/>
              </w:rPr>
            </w:pPr>
            <w:r w:rsidRPr="005F2817">
              <w:rPr>
                <w:rFonts w:ascii="Arial" w:hAnsi="Arial"/>
                <w:b/>
                <w:sz w:val="22"/>
                <w:szCs w:val="22"/>
              </w:rPr>
              <w:t>Date</w:t>
            </w:r>
          </w:p>
        </w:tc>
      </w:tr>
      <w:tr w:rsidRPr="005F2817" w:rsidR="00303D88" w14:paraId="6E678618" w14:textId="77777777">
        <w:trPr>
          <w:trHeight w:val="630"/>
        </w:trPr>
        <w:tc>
          <w:tcPr>
            <w:tcW w:w="2518" w:type="dxa"/>
            <w:vAlign w:val="center"/>
          </w:tcPr>
          <w:p w:rsidRPr="005F2817" w:rsidR="00303D88" w:rsidP="00EA4F27" w:rsidRDefault="00303D88" w14:paraId="49428CBA" w14:textId="77777777">
            <w:pPr>
              <w:pStyle w:val="Header"/>
              <w:tabs>
                <w:tab w:val="clear" w:pos="4153"/>
                <w:tab w:val="clear" w:pos="8306"/>
              </w:tabs>
              <w:autoSpaceDE w:val="0"/>
              <w:autoSpaceDN w:val="0"/>
              <w:adjustRightInd w:val="0"/>
              <w:rPr>
                <w:rFonts w:ascii="Arial" w:hAnsi="Arial"/>
                <w:sz w:val="22"/>
                <w:szCs w:val="22"/>
                <w:lang w:eastAsia="en-GB"/>
              </w:rPr>
            </w:pPr>
            <w:r>
              <w:rPr>
                <w:rFonts w:ascii="Arial" w:hAnsi="Arial"/>
                <w:sz w:val="22"/>
                <w:szCs w:val="22"/>
                <w:lang w:eastAsia="en-GB"/>
              </w:rPr>
              <w:t xml:space="preserve">National Grid Electricity System Operator </w:t>
            </w:r>
            <w:r w:rsidR="00EA4F27">
              <w:rPr>
                <w:rFonts w:ascii="Arial" w:hAnsi="Arial"/>
                <w:sz w:val="22"/>
                <w:szCs w:val="22"/>
                <w:lang w:eastAsia="en-GB"/>
              </w:rPr>
              <w:t>Ltd</w:t>
            </w:r>
          </w:p>
        </w:tc>
        <w:tc>
          <w:tcPr>
            <w:tcW w:w="2126" w:type="dxa"/>
            <w:vAlign w:val="center"/>
          </w:tcPr>
          <w:p w:rsidRPr="005F2817" w:rsidR="00303D88" w:rsidP="00705934" w:rsidRDefault="00303D88" w14:paraId="191D866D" w14:textId="77777777">
            <w:pPr>
              <w:rPr>
                <w:rFonts w:ascii="Arial" w:hAnsi="Arial"/>
                <w:sz w:val="22"/>
                <w:szCs w:val="22"/>
              </w:rPr>
            </w:pPr>
          </w:p>
        </w:tc>
        <w:tc>
          <w:tcPr>
            <w:tcW w:w="2552" w:type="dxa"/>
            <w:vAlign w:val="center"/>
          </w:tcPr>
          <w:p w:rsidRPr="005F2817" w:rsidR="00303D88" w:rsidP="00705934" w:rsidRDefault="00303D88" w14:paraId="1CBAC8AF" w14:textId="77777777">
            <w:pPr>
              <w:rPr>
                <w:rFonts w:ascii="Arial" w:hAnsi="Arial"/>
                <w:sz w:val="22"/>
                <w:szCs w:val="22"/>
              </w:rPr>
            </w:pPr>
          </w:p>
        </w:tc>
        <w:tc>
          <w:tcPr>
            <w:tcW w:w="1843" w:type="dxa"/>
            <w:vAlign w:val="center"/>
          </w:tcPr>
          <w:p w:rsidRPr="005F2817" w:rsidR="00303D88" w:rsidP="00705934" w:rsidRDefault="00303D88" w14:paraId="44B1A72F" w14:textId="77777777">
            <w:pPr>
              <w:rPr>
                <w:rFonts w:ascii="Arial" w:hAnsi="Arial"/>
                <w:sz w:val="22"/>
                <w:szCs w:val="22"/>
              </w:rPr>
            </w:pPr>
          </w:p>
        </w:tc>
      </w:tr>
      <w:tr w:rsidRPr="005F2817" w:rsidR="001A18B9" w14:paraId="3CFF8D04" w14:textId="77777777">
        <w:trPr>
          <w:trHeight w:val="630"/>
        </w:trPr>
        <w:tc>
          <w:tcPr>
            <w:tcW w:w="2518" w:type="dxa"/>
            <w:vAlign w:val="center"/>
          </w:tcPr>
          <w:p w:rsidRPr="005F2817" w:rsidR="001A18B9" w:rsidP="00705934" w:rsidRDefault="001A18B9" w14:paraId="149046A0" w14:textId="77777777">
            <w:pPr>
              <w:pStyle w:val="Header"/>
              <w:tabs>
                <w:tab w:val="clear" w:pos="4153"/>
                <w:tab w:val="clear" w:pos="8306"/>
              </w:tabs>
              <w:autoSpaceDE w:val="0"/>
              <w:autoSpaceDN w:val="0"/>
              <w:adjustRightInd w:val="0"/>
              <w:rPr>
                <w:rFonts w:ascii="Arial" w:hAnsi="Arial"/>
                <w:sz w:val="22"/>
                <w:szCs w:val="22"/>
                <w:lang w:eastAsia="en-GB"/>
              </w:rPr>
            </w:pPr>
            <w:r w:rsidRPr="005F2817">
              <w:rPr>
                <w:rFonts w:ascii="Arial" w:hAnsi="Arial"/>
                <w:sz w:val="22"/>
                <w:szCs w:val="22"/>
                <w:lang w:eastAsia="en-GB"/>
              </w:rPr>
              <w:t>National Grid</w:t>
            </w:r>
          </w:p>
          <w:p w:rsidRPr="005F2817" w:rsidR="001A18B9" w:rsidP="00705934" w:rsidRDefault="001A18B9" w14:paraId="7DF21DFF" w14:textId="77777777">
            <w:pPr>
              <w:rPr>
                <w:rFonts w:ascii="Arial" w:hAnsi="Arial"/>
                <w:sz w:val="22"/>
                <w:szCs w:val="22"/>
              </w:rPr>
            </w:pPr>
            <w:r w:rsidRPr="005F2817">
              <w:rPr>
                <w:rFonts w:ascii="Arial" w:hAnsi="Arial"/>
                <w:sz w:val="22"/>
                <w:szCs w:val="22"/>
                <w:lang w:eastAsia="en-GB"/>
              </w:rPr>
              <w:t>Electricity Transmission plc</w:t>
            </w:r>
          </w:p>
        </w:tc>
        <w:tc>
          <w:tcPr>
            <w:tcW w:w="2126" w:type="dxa"/>
            <w:vAlign w:val="center"/>
          </w:tcPr>
          <w:p w:rsidRPr="005F2817" w:rsidR="001A18B9" w:rsidP="00705934" w:rsidRDefault="001A18B9" w14:paraId="4C75B07A" w14:textId="77777777">
            <w:pPr>
              <w:rPr>
                <w:rFonts w:ascii="Arial" w:hAnsi="Arial"/>
                <w:sz w:val="22"/>
                <w:szCs w:val="22"/>
              </w:rPr>
            </w:pPr>
          </w:p>
        </w:tc>
        <w:tc>
          <w:tcPr>
            <w:tcW w:w="2552" w:type="dxa"/>
            <w:vAlign w:val="center"/>
          </w:tcPr>
          <w:p w:rsidRPr="005F2817" w:rsidR="001A18B9" w:rsidP="00705934" w:rsidRDefault="001A18B9" w14:paraId="5A002770" w14:textId="77777777">
            <w:pPr>
              <w:rPr>
                <w:rFonts w:ascii="Arial" w:hAnsi="Arial"/>
                <w:sz w:val="22"/>
                <w:szCs w:val="22"/>
              </w:rPr>
            </w:pPr>
          </w:p>
        </w:tc>
        <w:tc>
          <w:tcPr>
            <w:tcW w:w="1843" w:type="dxa"/>
            <w:vAlign w:val="center"/>
          </w:tcPr>
          <w:p w:rsidRPr="005F2817" w:rsidR="001A18B9" w:rsidP="00705934" w:rsidRDefault="001A18B9" w14:paraId="52F5DBD6" w14:textId="77777777">
            <w:pPr>
              <w:rPr>
                <w:rFonts w:ascii="Arial" w:hAnsi="Arial"/>
                <w:sz w:val="22"/>
                <w:szCs w:val="22"/>
              </w:rPr>
            </w:pPr>
          </w:p>
        </w:tc>
      </w:tr>
      <w:tr w:rsidRPr="005F2817" w:rsidR="001A18B9" w14:paraId="2C7027EF" w14:textId="77777777">
        <w:trPr>
          <w:trHeight w:val="630"/>
        </w:trPr>
        <w:tc>
          <w:tcPr>
            <w:tcW w:w="2518" w:type="dxa"/>
            <w:vAlign w:val="center"/>
          </w:tcPr>
          <w:p w:rsidRPr="005F2817" w:rsidR="001A18B9" w:rsidP="00705934" w:rsidRDefault="001A18B9" w14:paraId="32D197FD" w14:textId="77777777">
            <w:pPr>
              <w:rPr>
                <w:rFonts w:ascii="Arial" w:hAnsi="Arial"/>
                <w:sz w:val="22"/>
                <w:szCs w:val="22"/>
              </w:rPr>
            </w:pPr>
            <w:r w:rsidRPr="005F2817">
              <w:rPr>
                <w:rFonts w:ascii="Arial" w:hAnsi="Arial"/>
                <w:sz w:val="22"/>
                <w:szCs w:val="22"/>
                <w:lang w:eastAsia="en-GB"/>
              </w:rPr>
              <w:t>SP Transmission Ltd</w:t>
            </w:r>
          </w:p>
        </w:tc>
        <w:tc>
          <w:tcPr>
            <w:tcW w:w="2126" w:type="dxa"/>
            <w:vAlign w:val="center"/>
          </w:tcPr>
          <w:p w:rsidRPr="005F2817" w:rsidR="001A18B9" w:rsidP="00705934" w:rsidRDefault="001A18B9" w14:paraId="2DC08DF7" w14:textId="77777777">
            <w:pPr>
              <w:rPr>
                <w:rFonts w:ascii="Arial" w:hAnsi="Arial"/>
                <w:sz w:val="22"/>
                <w:szCs w:val="22"/>
              </w:rPr>
            </w:pPr>
          </w:p>
        </w:tc>
        <w:tc>
          <w:tcPr>
            <w:tcW w:w="2552" w:type="dxa"/>
            <w:vAlign w:val="center"/>
          </w:tcPr>
          <w:p w:rsidRPr="005F2817" w:rsidR="001A18B9" w:rsidP="00705934" w:rsidRDefault="001A18B9" w14:paraId="4F131A64" w14:textId="77777777">
            <w:pPr>
              <w:rPr>
                <w:rFonts w:ascii="Arial" w:hAnsi="Arial"/>
                <w:sz w:val="22"/>
                <w:szCs w:val="22"/>
              </w:rPr>
            </w:pPr>
          </w:p>
        </w:tc>
        <w:tc>
          <w:tcPr>
            <w:tcW w:w="1843" w:type="dxa"/>
            <w:vAlign w:val="center"/>
          </w:tcPr>
          <w:p w:rsidRPr="005F2817" w:rsidR="001A18B9" w:rsidP="00705934" w:rsidRDefault="001A18B9" w14:paraId="2AE84A1E" w14:textId="77777777">
            <w:pPr>
              <w:rPr>
                <w:rFonts w:ascii="Arial" w:hAnsi="Arial"/>
                <w:sz w:val="22"/>
                <w:szCs w:val="22"/>
              </w:rPr>
            </w:pPr>
          </w:p>
        </w:tc>
      </w:tr>
      <w:tr w:rsidRPr="005F2817" w:rsidR="001A18B9" w14:paraId="13A437C6" w14:textId="77777777">
        <w:trPr>
          <w:trHeight w:val="630"/>
        </w:trPr>
        <w:tc>
          <w:tcPr>
            <w:tcW w:w="2518" w:type="dxa"/>
            <w:vAlign w:val="center"/>
          </w:tcPr>
          <w:p w:rsidRPr="005F2817" w:rsidR="001A18B9" w:rsidP="00705934" w:rsidRDefault="001A18B9" w14:paraId="65B8B6CA" w14:textId="77777777">
            <w:pPr>
              <w:autoSpaceDE w:val="0"/>
              <w:autoSpaceDN w:val="0"/>
              <w:adjustRightInd w:val="0"/>
              <w:rPr>
                <w:rFonts w:ascii="Arial" w:hAnsi="Arial"/>
                <w:sz w:val="22"/>
                <w:szCs w:val="22"/>
                <w:lang w:eastAsia="en-GB"/>
              </w:rPr>
            </w:pPr>
            <w:r w:rsidRPr="005F2817">
              <w:rPr>
                <w:rFonts w:ascii="Arial" w:hAnsi="Arial"/>
                <w:sz w:val="22"/>
                <w:szCs w:val="22"/>
                <w:lang w:eastAsia="en-GB"/>
              </w:rPr>
              <w:t>Scottish Hydro-Electric</w:t>
            </w:r>
          </w:p>
          <w:p w:rsidRPr="005F2817" w:rsidR="001A18B9" w:rsidP="00705934" w:rsidRDefault="001A18B9" w14:paraId="7A4961B5" w14:textId="77777777">
            <w:pPr>
              <w:autoSpaceDE w:val="0"/>
              <w:autoSpaceDN w:val="0"/>
              <w:adjustRightInd w:val="0"/>
              <w:rPr>
                <w:rFonts w:ascii="Arial" w:hAnsi="Arial"/>
                <w:sz w:val="22"/>
                <w:szCs w:val="22"/>
                <w:lang w:eastAsia="en-GB"/>
              </w:rPr>
            </w:pPr>
            <w:r w:rsidRPr="005F2817">
              <w:rPr>
                <w:rFonts w:ascii="Arial" w:hAnsi="Arial"/>
                <w:sz w:val="22"/>
                <w:szCs w:val="22"/>
                <w:lang w:eastAsia="en-GB"/>
              </w:rPr>
              <w:t>Transmission Ltd</w:t>
            </w:r>
          </w:p>
        </w:tc>
        <w:tc>
          <w:tcPr>
            <w:tcW w:w="2126" w:type="dxa"/>
            <w:vAlign w:val="center"/>
          </w:tcPr>
          <w:p w:rsidRPr="005F2817" w:rsidR="001A18B9" w:rsidP="00705934" w:rsidRDefault="001A18B9" w14:paraId="6C366665" w14:textId="77777777">
            <w:pPr>
              <w:rPr>
                <w:rFonts w:ascii="Arial" w:hAnsi="Arial"/>
                <w:sz w:val="22"/>
                <w:szCs w:val="22"/>
              </w:rPr>
            </w:pPr>
          </w:p>
        </w:tc>
        <w:tc>
          <w:tcPr>
            <w:tcW w:w="2552" w:type="dxa"/>
            <w:vAlign w:val="center"/>
          </w:tcPr>
          <w:p w:rsidRPr="005F2817" w:rsidR="001A18B9" w:rsidP="00705934" w:rsidRDefault="001A18B9" w14:paraId="7E032474" w14:textId="77777777">
            <w:pPr>
              <w:rPr>
                <w:rFonts w:ascii="Arial" w:hAnsi="Arial"/>
                <w:sz w:val="22"/>
                <w:szCs w:val="22"/>
              </w:rPr>
            </w:pPr>
          </w:p>
        </w:tc>
        <w:tc>
          <w:tcPr>
            <w:tcW w:w="1843" w:type="dxa"/>
            <w:vAlign w:val="center"/>
          </w:tcPr>
          <w:p w:rsidRPr="005F2817" w:rsidR="001A18B9" w:rsidP="00705934" w:rsidRDefault="001A18B9" w14:paraId="599A6868" w14:textId="77777777">
            <w:pPr>
              <w:rPr>
                <w:rFonts w:ascii="Arial" w:hAnsi="Arial"/>
                <w:sz w:val="22"/>
                <w:szCs w:val="22"/>
              </w:rPr>
            </w:pPr>
          </w:p>
        </w:tc>
      </w:tr>
      <w:tr w:rsidRPr="005F2817" w:rsidR="001A18B9" w14:paraId="63207CC2" w14:textId="77777777">
        <w:trPr>
          <w:trHeight w:val="630"/>
        </w:trPr>
        <w:tc>
          <w:tcPr>
            <w:tcW w:w="2518" w:type="dxa"/>
            <w:vAlign w:val="center"/>
          </w:tcPr>
          <w:p w:rsidRPr="005F2817" w:rsidR="001A18B9" w:rsidP="00705934" w:rsidRDefault="001A18B9" w14:paraId="1DFC602D" w14:textId="77777777">
            <w:pPr>
              <w:rPr>
                <w:rFonts w:ascii="Arial" w:hAnsi="Arial"/>
                <w:sz w:val="22"/>
                <w:szCs w:val="22"/>
              </w:rPr>
            </w:pPr>
            <w:r w:rsidRPr="00B42AFA">
              <w:rPr>
                <w:rFonts w:ascii="Arial" w:hAnsi="Arial"/>
                <w:sz w:val="22"/>
                <w:szCs w:val="22"/>
              </w:rPr>
              <w:t>Offshore Transmission Owners</w:t>
            </w:r>
          </w:p>
        </w:tc>
        <w:tc>
          <w:tcPr>
            <w:tcW w:w="2126" w:type="dxa"/>
            <w:vAlign w:val="center"/>
          </w:tcPr>
          <w:p w:rsidRPr="005F2817" w:rsidR="001A18B9" w:rsidP="00705934" w:rsidRDefault="001A18B9" w14:paraId="76026F7E" w14:textId="77777777">
            <w:pPr>
              <w:rPr>
                <w:rFonts w:ascii="Arial" w:hAnsi="Arial"/>
                <w:sz w:val="22"/>
                <w:szCs w:val="22"/>
              </w:rPr>
            </w:pPr>
          </w:p>
        </w:tc>
        <w:tc>
          <w:tcPr>
            <w:tcW w:w="2552" w:type="dxa"/>
            <w:vAlign w:val="center"/>
          </w:tcPr>
          <w:p w:rsidRPr="005F2817" w:rsidR="001A18B9" w:rsidP="00705934" w:rsidRDefault="001A18B9" w14:paraId="567C2A1C" w14:textId="77777777">
            <w:pPr>
              <w:rPr>
                <w:rFonts w:ascii="Arial" w:hAnsi="Arial"/>
                <w:sz w:val="22"/>
                <w:szCs w:val="22"/>
              </w:rPr>
            </w:pPr>
          </w:p>
        </w:tc>
        <w:tc>
          <w:tcPr>
            <w:tcW w:w="1843" w:type="dxa"/>
            <w:vAlign w:val="center"/>
          </w:tcPr>
          <w:p w:rsidRPr="005F2817" w:rsidR="001A18B9" w:rsidP="00705934" w:rsidRDefault="001A18B9" w14:paraId="74685F64" w14:textId="77777777">
            <w:pPr>
              <w:rPr>
                <w:rFonts w:ascii="Arial" w:hAnsi="Arial"/>
                <w:sz w:val="22"/>
                <w:szCs w:val="22"/>
              </w:rPr>
            </w:pPr>
          </w:p>
        </w:tc>
      </w:tr>
      <w:tr w:rsidRPr="005F2817" w:rsidR="004B618A" w14:paraId="2E0DC23E" w14:textId="77777777">
        <w:trPr>
          <w:trHeight w:val="630"/>
          <w:ins w:author="Baker(ESO), Stephen" w:date="2021-12-17T14:48:00Z" w:id="0"/>
        </w:trPr>
        <w:tc>
          <w:tcPr>
            <w:tcW w:w="2518" w:type="dxa"/>
            <w:vAlign w:val="center"/>
          </w:tcPr>
          <w:p w:rsidRPr="00FC76CF" w:rsidR="004B618A" w:rsidP="00705934" w:rsidRDefault="004B618A" w14:paraId="6D28F9CF" w14:textId="409402DA">
            <w:pPr>
              <w:rPr>
                <w:ins w:author="Baker(ESO), Stephen" w:date="2021-12-17T14:48:00Z" w:id="1"/>
                <w:rFonts w:ascii="Arial" w:hAnsi="Arial" w:cs="Arial"/>
                <w:sz w:val="22"/>
                <w:szCs w:val="22"/>
                <w:highlight w:val="yellow"/>
              </w:rPr>
            </w:pPr>
            <w:ins w:author="Baker(ESO), Stephen" w:date="2021-12-17T14:48:00Z" w:id="2">
              <w:r w:rsidRPr="00FC76CF">
                <w:rPr>
                  <w:rFonts w:ascii="Arial" w:hAnsi="Arial" w:cs="Arial"/>
                  <w:sz w:val="22"/>
                  <w:szCs w:val="22"/>
                </w:rPr>
                <w:t>Competiti</w:t>
              </w:r>
            </w:ins>
            <w:ins w:author="Baker(ESO), Stephen" w:date="2021-12-17T14:49:00Z" w:id="3">
              <w:r w:rsidRPr="00FC76CF">
                <w:rPr>
                  <w:rFonts w:ascii="Arial" w:hAnsi="Arial" w:cs="Arial"/>
                  <w:sz w:val="22"/>
                  <w:szCs w:val="22"/>
                </w:rPr>
                <w:t xml:space="preserve">vely Appointed </w:t>
              </w:r>
              <w:r w:rsidRPr="00FC76CF" w:rsidR="00B42AFA">
                <w:rPr>
                  <w:rFonts w:ascii="Arial" w:hAnsi="Arial" w:cs="Arial"/>
                  <w:sz w:val="22"/>
                  <w:szCs w:val="22"/>
                </w:rPr>
                <w:t xml:space="preserve">Transmission </w:t>
              </w:r>
              <w:commentRangeStart w:id="4"/>
              <w:r w:rsidRPr="00FC76CF" w:rsidR="00B42AFA">
                <w:rPr>
                  <w:rFonts w:ascii="Arial" w:hAnsi="Arial" w:cs="Arial"/>
                  <w:sz w:val="22"/>
                  <w:szCs w:val="22"/>
                </w:rPr>
                <w:t>Owners</w:t>
              </w:r>
              <w:commentRangeEnd w:id="4"/>
              <w:r w:rsidRPr="00FC76CF" w:rsidR="00B42AFA">
                <w:rPr>
                  <w:rStyle w:val="CommentReference"/>
                  <w:rFonts w:ascii="Arial" w:hAnsi="Arial" w:cs="Arial"/>
                  <w:sz w:val="22"/>
                  <w:szCs w:val="22"/>
                </w:rPr>
                <w:commentReference w:id="4"/>
              </w:r>
            </w:ins>
          </w:p>
        </w:tc>
        <w:tc>
          <w:tcPr>
            <w:tcW w:w="2126" w:type="dxa"/>
            <w:vAlign w:val="center"/>
          </w:tcPr>
          <w:p w:rsidRPr="005F2817" w:rsidR="004B618A" w:rsidP="00705934" w:rsidRDefault="004B618A" w14:paraId="58046306" w14:textId="77777777">
            <w:pPr>
              <w:rPr>
                <w:ins w:author="Baker(ESO), Stephen" w:date="2021-12-17T14:48:00Z" w:id="5"/>
                <w:rFonts w:ascii="Arial" w:hAnsi="Arial"/>
                <w:sz w:val="22"/>
                <w:szCs w:val="22"/>
              </w:rPr>
            </w:pPr>
          </w:p>
        </w:tc>
        <w:tc>
          <w:tcPr>
            <w:tcW w:w="2552" w:type="dxa"/>
            <w:vAlign w:val="center"/>
          </w:tcPr>
          <w:p w:rsidRPr="005F2817" w:rsidR="004B618A" w:rsidP="00705934" w:rsidRDefault="004B618A" w14:paraId="3B57BB84" w14:textId="77777777">
            <w:pPr>
              <w:rPr>
                <w:ins w:author="Baker(ESO), Stephen" w:date="2021-12-17T14:48:00Z" w:id="6"/>
                <w:rFonts w:ascii="Arial" w:hAnsi="Arial"/>
                <w:sz w:val="22"/>
                <w:szCs w:val="22"/>
              </w:rPr>
            </w:pPr>
          </w:p>
        </w:tc>
        <w:tc>
          <w:tcPr>
            <w:tcW w:w="1843" w:type="dxa"/>
            <w:vAlign w:val="center"/>
          </w:tcPr>
          <w:p w:rsidRPr="005F2817" w:rsidR="004B618A" w:rsidP="00705934" w:rsidRDefault="004B618A" w14:paraId="2FC184BB" w14:textId="77777777">
            <w:pPr>
              <w:rPr>
                <w:ins w:author="Baker(ESO), Stephen" w:date="2021-12-17T14:48:00Z" w:id="7"/>
                <w:rFonts w:ascii="Arial" w:hAnsi="Arial"/>
                <w:sz w:val="22"/>
                <w:szCs w:val="22"/>
              </w:rPr>
            </w:pPr>
          </w:p>
        </w:tc>
      </w:tr>
    </w:tbl>
    <w:p w:rsidRPr="005F2817" w:rsidR="004F7E2C" w:rsidRDefault="004F7E2C" w14:paraId="705EFB03" w14:textId="77777777">
      <w:pPr>
        <w:keepNext/>
        <w:keepLines/>
        <w:rPr>
          <w:rFonts w:ascii="Arial" w:hAnsi="Arial"/>
          <w:b/>
          <w:sz w:val="24"/>
        </w:rPr>
      </w:pPr>
    </w:p>
    <w:p w:rsidRPr="005F2817" w:rsidR="004F7E2C" w:rsidRDefault="004F7E2C" w14:paraId="06D08872" w14:textId="77777777">
      <w:pPr>
        <w:keepNext/>
        <w:keepLines/>
        <w:rPr>
          <w:rFonts w:ascii="Arial" w:hAnsi="Arial"/>
          <w:b/>
          <w:sz w:val="24"/>
        </w:rPr>
      </w:pPr>
      <w:r w:rsidRPr="005F2817">
        <w:rPr>
          <w:rFonts w:ascii="Arial" w:hAnsi="Arial"/>
          <w:b/>
          <w:sz w:val="24"/>
        </w:rPr>
        <w:t xml:space="preserve">STC Procedure Change Control History </w:t>
      </w:r>
    </w:p>
    <w:p w:rsidRPr="005F2817" w:rsidR="004F7E2C" w:rsidRDefault="004F7E2C" w14:paraId="090F35B0" w14:textId="77777777">
      <w:pPr>
        <w:rPr>
          <w:b/>
          <w:sz w:val="24"/>
        </w:rPr>
      </w:pPr>
    </w:p>
    <w:tbl>
      <w:tblPr>
        <w:tblW w:w="90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384"/>
        <w:gridCol w:w="1574"/>
        <w:gridCol w:w="6081"/>
      </w:tblGrid>
      <w:tr w:rsidRPr="005F2817" w:rsidR="001A18B9" w14:paraId="20DC6219" w14:textId="77777777">
        <w:tc>
          <w:tcPr>
            <w:tcW w:w="1384" w:type="dxa"/>
          </w:tcPr>
          <w:p w:rsidRPr="005F2817" w:rsidR="001A18B9" w:rsidP="00705934" w:rsidRDefault="001A18B9" w14:paraId="278B643A" w14:textId="77777777">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Pr="005F2817">
              <w:rPr>
                <w:rFonts w:ascii="Arial" w:hAnsi="Arial"/>
                <w:sz w:val="22"/>
                <w:szCs w:val="22"/>
              </w:rPr>
              <w:t>1</w:t>
            </w:r>
          </w:p>
          <w:p w:rsidRPr="005F2817" w:rsidR="001A18B9" w:rsidP="00705934" w:rsidRDefault="001A18B9" w14:paraId="2990BCE5" w14:textId="77777777">
            <w:pPr>
              <w:rPr>
                <w:rFonts w:ascii="Arial" w:hAnsi="Arial"/>
                <w:sz w:val="22"/>
                <w:szCs w:val="22"/>
              </w:rPr>
            </w:pPr>
          </w:p>
        </w:tc>
        <w:tc>
          <w:tcPr>
            <w:tcW w:w="1574" w:type="dxa"/>
          </w:tcPr>
          <w:p w:rsidRPr="005F2817" w:rsidR="001A18B9" w:rsidP="00705934" w:rsidRDefault="001A18B9" w14:paraId="30AB5D08" w14:textId="77777777">
            <w:pPr>
              <w:rPr>
                <w:rFonts w:ascii="Arial" w:hAnsi="Arial"/>
                <w:sz w:val="22"/>
                <w:szCs w:val="22"/>
              </w:rPr>
            </w:pPr>
            <w:r w:rsidRPr="005F2817">
              <w:rPr>
                <w:rFonts w:ascii="Arial" w:hAnsi="Arial"/>
                <w:sz w:val="22"/>
                <w:szCs w:val="22"/>
              </w:rPr>
              <w:t>18/03/2005</w:t>
            </w:r>
          </w:p>
        </w:tc>
        <w:tc>
          <w:tcPr>
            <w:tcW w:w="6081" w:type="dxa"/>
          </w:tcPr>
          <w:p w:rsidRPr="005F2817" w:rsidR="001A18B9" w:rsidP="00705934" w:rsidRDefault="001A18B9" w14:paraId="391CCC74" w14:textId="77777777">
            <w:pPr>
              <w:pStyle w:val="Header"/>
              <w:tabs>
                <w:tab w:val="clear" w:pos="4153"/>
                <w:tab w:val="clear" w:pos="8306"/>
              </w:tabs>
              <w:rPr>
                <w:rFonts w:ascii="Arial" w:hAnsi="Arial"/>
                <w:sz w:val="22"/>
                <w:szCs w:val="22"/>
              </w:rPr>
            </w:pPr>
          </w:p>
        </w:tc>
      </w:tr>
      <w:tr w:rsidRPr="005F2817" w:rsidR="001A18B9" w14:paraId="4F7D1BBF" w14:textId="77777777">
        <w:tc>
          <w:tcPr>
            <w:tcW w:w="1384" w:type="dxa"/>
          </w:tcPr>
          <w:p w:rsidRPr="005F2817" w:rsidR="001A18B9" w:rsidP="00705934" w:rsidRDefault="001A18B9" w14:paraId="41AC1866" w14:textId="77777777">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Pr="005F2817">
              <w:rPr>
                <w:rFonts w:ascii="Arial" w:hAnsi="Arial"/>
                <w:sz w:val="22"/>
                <w:szCs w:val="22"/>
              </w:rPr>
              <w:t>2</w:t>
            </w:r>
          </w:p>
          <w:p w:rsidRPr="005F2817" w:rsidR="001A18B9" w:rsidP="00705934" w:rsidRDefault="001A18B9" w14:paraId="0230C731" w14:textId="77777777">
            <w:pPr>
              <w:rPr>
                <w:rFonts w:ascii="Arial" w:hAnsi="Arial"/>
                <w:sz w:val="22"/>
                <w:szCs w:val="22"/>
              </w:rPr>
            </w:pPr>
          </w:p>
        </w:tc>
        <w:tc>
          <w:tcPr>
            <w:tcW w:w="1574" w:type="dxa"/>
          </w:tcPr>
          <w:p w:rsidRPr="005F2817" w:rsidR="001A18B9" w:rsidP="00705934" w:rsidRDefault="001A18B9" w14:paraId="245656E1" w14:textId="77777777">
            <w:pPr>
              <w:rPr>
                <w:rFonts w:ascii="Arial" w:hAnsi="Arial"/>
                <w:sz w:val="22"/>
                <w:szCs w:val="22"/>
              </w:rPr>
            </w:pPr>
            <w:r w:rsidRPr="005F2817">
              <w:rPr>
                <w:rFonts w:ascii="Arial" w:hAnsi="Arial"/>
                <w:sz w:val="22"/>
                <w:szCs w:val="22"/>
              </w:rPr>
              <w:t>29/03/2005</w:t>
            </w:r>
          </w:p>
        </w:tc>
        <w:tc>
          <w:tcPr>
            <w:tcW w:w="6081" w:type="dxa"/>
          </w:tcPr>
          <w:p w:rsidRPr="005F2817" w:rsidR="001A18B9" w:rsidP="00705934" w:rsidRDefault="001A18B9" w14:paraId="1F4FB26F" w14:textId="77777777">
            <w:pPr>
              <w:pStyle w:val="Header"/>
              <w:tabs>
                <w:tab w:val="clear" w:pos="4153"/>
                <w:tab w:val="clear" w:pos="8306"/>
              </w:tabs>
              <w:rPr>
                <w:rFonts w:ascii="Arial" w:hAnsi="Arial"/>
                <w:sz w:val="22"/>
                <w:szCs w:val="22"/>
              </w:rPr>
            </w:pPr>
            <w:r w:rsidRPr="005F2817">
              <w:rPr>
                <w:rFonts w:ascii="Arial" w:hAnsi="Arial"/>
                <w:sz w:val="22"/>
                <w:szCs w:val="22"/>
              </w:rPr>
              <w:t>BETTA Go-Live version</w:t>
            </w:r>
          </w:p>
        </w:tc>
      </w:tr>
      <w:tr w:rsidRPr="005F2817" w:rsidR="001A18B9" w14:paraId="2744CDE5" w14:textId="77777777">
        <w:tc>
          <w:tcPr>
            <w:tcW w:w="1384" w:type="dxa"/>
          </w:tcPr>
          <w:p w:rsidRPr="005F2817" w:rsidR="001A18B9" w:rsidP="00705934" w:rsidRDefault="001A18B9" w14:paraId="0D9E5CE9" w14:textId="77777777">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Pr="005F2817">
              <w:rPr>
                <w:rFonts w:ascii="Arial" w:hAnsi="Arial"/>
                <w:sz w:val="22"/>
                <w:szCs w:val="22"/>
              </w:rPr>
              <w:t>3</w:t>
            </w:r>
          </w:p>
          <w:p w:rsidRPr="005F2817" w:rsidR="001A18B9" w:rsidP="00705934" w:rsidRDefault="001A18B9" w14:paraId="0F5F070D" w14:textId="77777777">
            <w:pPr>
              <w:rPr>
                <w:rFonts w:ascii="Arial" w:hAnsi="Arial"/>
                <w:sz w:val="22"/>
                <w:szCs w:val="22"/>
              </w:rPr>
            </w:pPr>
          </w:p>
        </w:tc>
        <w:tc>
          <w:tcPr>
            <w:tcW w:w="1574" w:type="dxa"/>
          </w:tcPr>
          <w:p w:rsidRPr="005F2817" w:rsidR="001A18B9" w:rsidP="00705934" w:rsidRDefault="001A18B9" w14:paraId="4B9E3E3C" w14:textId="77777777">
            <w:pPr>
              <w:rPr>
                <w:rFonts w:ascii="Arial" w:hAnsi="Arial"/>
                <w:sz w:val="22"/>
                <w:szCs w:val="22"/>
              </w:rPr>
            </w:pPr>
            <w:r w:rsidRPr="005F2817">
              <w:rPr>
                <w:rFonts w:ascii="Arial" w:hAnsi="Arial"/>
                <w:sz w:val="22"/>
                <w:szCs w:val="22"/>
              </w:rPr>
              <w:t>31/01/2006</w:t>
            </w:r>
          </w:p>
        </w:tc>
        <w:tc>
          <w:tcPr>
            <w:tcW w:w="6081" w:type="dxa"/>
          </w:tcPr>
          <w:p w:rsidRPr="005F2817" w:rsidR="001A18B9" w:rsidP="00705934" w:rsidRDefault="001A18B9" w14:paraId="10C66CB3" w14:textId="77777777">
            <w:pPr>
              <w:pStyle w:val="Header"/>
              <w:tabs>
                <w:tab w:val="clear" w:pos="4153"/>
                <w:tab w:val="clear" w:pos="8306"/>
              </w:tabs>
              <w:rPr>
                <w:rFonts w:ascii="Arial" w:hAnsi="Arial"/>
                <w:sz w:val="22"/>
                <w:szCs w:val="22"/>
              </w:rPr>
            </w:pPr>
            <w:r w:rsidRPr="005F2817">
              <w:rPr>
                <w:rFonts w:ascii="Arial" w:hAnsi="Arial"/>
                <w:sz w:val="22"/>
                <w:szCs w:val="22"/>
              </w:rPr>
              <w:t>Incorporating PA034, PA037 and PA041</w:t>
            </w:r>
          </w:p>
        </w:tc>
      </w:tr>
      <w:tr w:rsidRPr="005F2817" w:rsidR="001A18B9" w14:paraId="28407C36" w14:textId="77777777">
        <w:tc>
          <w:tcPr>
            <w:tcW w:w="1384" w:type="dxa"/>
          </w:tcPr>
          <w:p w:rsidRPr="005F2817" w:rsidR="001A18B9" w:rsidP="00705934" w:rsidRDefault="001A18B9" w14:paraId="159B8CE1" w14:textId="77777777">
            <w:pPr>
              <w:rPr>
                <w:rFonts w:ascii="Arial" w:hAnsi="Arial"/>
                <w:sz w:val="22"/>
                <w:szCs w:val="22"/>
              </w:rPr>
            </w:pPr>
            <w:r w:rsidRPr="005F2817">
              <w:rPr>
                <w:rFonts w:ascii="Arial" w:hAnsi="Arial"/>
                <w:sz w:val="22"/>
                <w:szCs w:val="22"/>
              </w:rPr>
              <w:t xml:space="preserve">Issue </w:t>
            </w:r>
            <w:r w:rsidR="0012683E">
              <w:rPr>
                <w:rFonts w:ascii="Arial" w:hAnsi="Arial"/>
                <w:sz w:val="22"/>
                <w:szCs w:val="22"/>
              </w:rPr>
              <w:t>00</w:t>
            </w:r>
            <w:r w:rsidRPr="005F2817" w:rsidR="005119DE">
              <w:rPr>
                <w:rFonts w:ascii="Arial" w:hAnsi="Arial"/>
                <w:sz w:val="22"/>
                <w:szCs w:val="22"/>
              </w:rPr>
              <w:t>4</w:t>
            </w:r>
          </w:p>
          <w:p w:rsidRPr="005F2817" w:rsidR="001A18B9" w:rsidP="00705934" w:rsidRDefault="001A18B9" w14:paraId="0B78608B" w14:textId="77777777">
            <w:pPr>
              <w:rPr>
                <w:rFonts w:ascii="Arial" w:hAnsi="Arial"/>
                <w:sz w:val="22"/>
                <w:szCs w:val="22"/>
              </w:rPr>
            </w:pPr>
          </w:p>
        </w:tc>
        <w:tc>
          <w:tcPr>
            <w:tcW w:w="1574" w:type="dxa"/>
          </w:tcPr>
          <w:p w:rsidRPr="005F2817" w:rsidR="001A18B9" w:rsidP="00705934" w:rsidRDefault="005F2817" w14:paraId="241C6EF1" w14:textId="77777777">
            <w:pPr>
              <w:rPr>
                <w:rFonts w:ascii="Arial" w:hAnsi="Arial"/>
                <w:sz w:val="22"/>
                <w:szCs w:val="22"/>
              </w:rPr>
            </w:pPr>
            <w:r>
              <w:rPr>
                <w:rFonts w:ascii="Arial" w:hAnsi="Arial"/>
                <w:sz w:val="22"/>
                <w:szCs w:val="22"/>
              </w:rPr>
              <w:t>1</w:t>
            </w:r>
            <w:r w:rsidR="0012683E">
              <w:rPr>
                <w:rFonts w:ascii="Arial" w:hAnsi="Arial"/>
                <w:sz w:val="22"/>
                <w:szCs w:val="22"/>
              </w:rPr>
              <w:t>4</w:t>
            </w:r>
            <w:r w:rsidRPr="005F2817" w:rsidR="001A18B9">
              <w:rPr>
                <w:rFonts w:ascii="Arial" w:hAnsi="Arial"/>
                <w:sz w:val="22"/>
                <w:szCs w:val="22"/>
              </w:rPr>
              <w:t>/</w:t>
            </w:r>
            <w:r>
              <w:rPr>
                <w:rFonts w:ascii="Arial" w:hAnsi="Arial"/>
                <w:sz w:val="22"/>
                <w:szCs w:val="22"/>
              </w:rPr>
              <w:t>01</w:t>
            </w:r>
            <w:r w:rsidRPr="005F2817" w:rsidR="001A18B9">
              <w:rPr>
                <w:rFonts w:ascii="Arial" w:hAnsi="Arial"/>
                <w:sz w:val="22"/>
                <w:szCs w:val="22"/>
              </w:rPr>
              <w:t>/20</w:t>
            </w:r>
            <w:r w:rsidRPr="005F2817" w:rsidR="00C33030">
              <w:rPr>
                <w:rFonts w:ascii="Arial" w:hAnsi="Arial"/>
                <w:sz w:val="22"/>
                <w:szCs w:val="22"/>
              </w:rPr>
              <w:t>1</w:t>
            </w:r>
            <w:r w:rsidR="0024172D">
              <w:rPr>
                <w:rFonts w:ascii="Arial" w:hAnsi="Arial"/>
                <w:sz w:val="22"/>
                <w:szCs w:val="22"/>
              </w:rPr>
              <w:t>1</w:t>
            </w:r>
          </w:p>
        </w:tc>
        <w:tc>
          <w:tcPr>
            <w:tcW w:w="6081" w:type="dxa"/>
          </w:tcPr>
          <w:p w:rsidRPr="005F2817" w:rsidR="001A18B9" w:rsidP="00705934" w:rsidRDefault="00284503" w14:paraId="71D8E119" w14:textId="77777777">
            <w:pPr>
              <w:pStyle w:val="Header"/>
              <w:tabs>
                <w:tab w:val="clear" w:pos="4153"/>
                <w:tab w:val="clear" w:pos="8306"/>
              </w:tabs>
              <w:rPr>
                <w:rFonts w:ascii="Arial" w:hAnsi="Arial"/>
                <w:sz w:val="22"/>
                <w:szCs w:val="22"/>
              </w:rPr>
            </w:pPr>
            <w:r w:rsidRPr="005F2817">
              <w:rPr>
                <w:rFonts w:ascii="Arial" w:hAnsi="Arial"/>
                <w:sz w:val="22"/>
                <w:szCs w:val="22"/>
              </w:rPr>
              <w:t>I</w:t>
            </w:r>
            <w:r w:rsidRPr="005F2817" w:rsidR="001A18B9">
              <w:rPr>
                <w:rFonts w:ascii="Arial" w:hAnsi="Arial"/>
                <w:sz w:val="22"/>
                <w:szCs w:val="22"/>
              </w:rPr>
              <w:t>ncorporating changes for Offshore Transmission</w:t>
            </w:r>
            <w:r w:rsidRPr="005F2817" w:rsidR="00C33030">
              <w:rPr>
                <w:rFonts w:ascii="Arial" w:hAnsi="Arial"/>
                <w:sz w:val="22"/>
                <w:szCs w:val="22"/>
              </w:rPr>
              <w:t xml:space="preserve"> &amp; Removal of the Data Catalogue &amp; Logical Interface Catalogue and adjusted Appendix E to C</w:t>
            </w:r>
          </w:p>
        </w:tc>
      </w:tr>
      <w:tr w:rsidRPr="005F2817" w:rsidR="00303D88" w14:paraId="7492EE54" w14:textId="77777777">
        <w:tc>
          <w:tcPr>
            <w:tcW w:w="1384" w:type="dxa"/>
          </w:tcPr>
          <w:p w:rsidRPr="005F2817" w:rsidR="00303D88" w:rsidP="00705934" w:rsidRDefault="00303D88" w14:paraId="4CE9EE78" w14:textId="77777777">
            <w:pPr>
              <w:rPr>
                <w:rFonts w:ascii="Arial" w:hAnsi="Arial"/>
                <w:sz w:val="22"/>
                <w:szCs w:val="22"/>
              </w:rPr>
            </w:pPr>
            <w:r>
              <w:rPr>
                <w:rFonts w:ascii="Arial" w:hAnsi="Arial"/>
                <w:sz w:val="22"/>
                <w:szCs w:val="22"/>
              </w:rPr>
              <w:t>Issue 005</w:t>
            </w:r>
          </w:p>
        </w:tc>
        <w:tc>
          <w:tcPr>
            <w:tcW w:w="1574" w:type="dxa"/>
          </w:tcPr>
          <w:p w:rsidR="00303D88" w:rsidP="00705934" w:rsidRDefault="00424B65" w14:paraId="456E5D0A" w14:textId="77777777">
            <w:pPr>
              <w:rPr>
                <w:rFonts w:ascii="Arial" w:hAnsi="Arial"/>
                <w:sz w:val="22"/>
                <w:szCs w:val="22"/>
              </w:rPr>
            </w:pPr>
            <w:r>
              <w:rPr>
                <w:rFonts w:ascii="Arial" w:hAnsi="Arial"/>
                <w:sz w:val="22"/>
                <w:szCs w:val="22"/>
              </w:rPr>
              <w:t>01/04/2019</w:t>
            </w:r>
          </w:p>
        </w:tc>
        <w:tc>
          <w:tcPr>
            <w:tcW w:w="6081" w:type="dxa"/>
          </w:tcPr>
          <w:p w:rsidRPr="005F2817" w:rsidR="00303D88" w:rsidP="00705934" w:rsidRDefault="00EE11B2" w14:paraId="35F4349B" w14:textId="77777777">
            <w:pPr>
              <w:pStyle w:val="Header"/>
              <w:tabs>
                <w:tab w:val="clear" w:pos="4153"/>
                <w:tab w:val="clear" w:pos="8306"/>
              </w:tabs>
              <w:rPr>
                <w:rFonts w:ascii="Arial" w:hAnsi="Arial"/>
                <w:sz w:val="22"/>
                <w:szCs w:val="22"/>
              </w:rPr>
            </w:pPr>
            <w:r>
              <w:rPr>
                <w:rFonts w:ascii="Arial" w:hAnsi="Arial"/>
                <w:sz w:val="22"/>
                <w:szCs w:val="22"/>
              </w:rPr>
              <w:t xml:space="preserve">Issue 005 </w:t>
            </w:r>
            <w:r w:rsidR="00547FE0">
              <w:rPr>
                <w:rFonts w:ascii="Arial" w:hAnsi="Arial"/>
                <w:sz w:val="22"/>
                <w:szCs w:val="22"/>
              </w:rPr>
              <w:t>–</w:t>
            </w:r>
            <w:r>
              <w:rPr>
                <w:rFonts w:ascii="Arial" w:hAnsi="Arial"/>
                <w:sz w:val="22"/>
                <w:szCs w:val="22"/>
              </w:rPr>
              <w:t xml:space="preserve"> </w:t>
            </w:r>
            <w:r w:rsidR="00547FE0">
              <w:rPr>
                <w:rFonts w:ascii="Arial" w:hAnsi="Arial"/>
                <w:sz w:val="22"/>
                <w:szCs w:val="22"/>
              </w:rPr>
              <w:t xml:space="preserve">Incorporating </w:t>
            </w:r>
            <w:r w:rsidR="00303D88">
              <w:rPr>
                <w:rFonts w:ascii="Arial" w:hAnsi="Arial"/>
                <w:sz w:val="22"/>
                <w:szCs w:val="22"/>
              </w:rPr>
              <w:t>National Grid Legal Separation Changes</w:t>
            </w:r>
          </w:p>
        </w:tc>
      </w:tr>
      <w:tr w:rsidRPr="005F2817" w:rsidR="00BE5621" w14:paraId="237612C7" w14:textId="77777777">
        <w:trPr>
          <w:ins w:author="Baker(ESO), Stephen" w:date="2021-12-22T12:59:00Z" w:id="8"/>
        </w:trPr>
        <w:tc>
          <w:tcPr>
            <w:tcW w:w="1384" w:type="dxa"/>
          </w:tcPr>
          <w:p w:rsidR="00BE5621" w:rsidP="00705934" w:rsidRDefault="00BE5621" w14:paraId="29967A97" w14:textId="4C578199">
            <w:pPr>
              <w:rPr>
                <w:ins w:author="Baker(ESO), Stephen" w:date="2021-12-22T12:59:00Z" w:id="9"/>
                <w:rFonts w:ascii="Arial" w:hAnsi="Arial"/>
                <w:sz w:val="22"/>
                <w:szCs w:val="22"/>
              </w:rPr>
            </w:pPr>
            <w:ins w:author="Baker(ESO), Stephen" w:date="2021-12-22T12:59:00Z" w:id="10">
              <w:r>
                <w:rPr>
                  <w:rFonts w:ascii="Arial" w:hAnsi="Arial"/>
                  <w:sz w:val="22"/>
                  <w:szCs w:val="22"/>
                </w:rPr>
                <w:t>Issue 006</w:t>
              </w:r>
            </w:ins>
          </w:p>
        </w:tc>
        <w:tc>
          <w:tcPr>
            <w:tcW w:w="1574" w:type="dxa"/>
          </w:tcPr>
          <w:p w:rsidR="00BE5621" w:rsidP="00705934" w:rsidRDefault="00BE5621" w14:paraId="0CE9B6AB" w14:textId="43A9FA2E">
            <w:pPr>
              <w:rPr>
                <w:ins w:author="Baker(ESO), Stephen" w:date="2021-12-22T12:59:00Z" w:id="11"/>
                <w:rFonts w:ascii="Arial" w:hAnsi="Arial"/>
                <w:sz w:val="22"/>
                <w:szCs w:val="22"/>
              </w:rPr>
            </w:pPr>
            <w:proofErr w:type="spellStart"/>
            <w:ins w:author="Baker(ESO), Stephen" w:date="2021-12-22T12:59:00Z" w:id="12">
              <w:r>
                <w:rPr>
                  <w:rFonts w:ascii="Arial" w:hAnsi="Arial"/>
                  <w:sz w:val="22"/>
                  <w:szCs w:val="22"/>
                </w:rPr>
                <w:t>Xx</w:t>
              </w:r>
              <w:proofErr w:type="spellEnd"/>
              <w:r>
                <w:rPr>
                  <w:rFonts w:ascii="Arial" w:hAnsi="Arial"/>
                  <w:sz w:val="22"/>
                  <w:szCs w:val="22"/>
                </w:rPr>
                <w:t>/xx/</w:t>
              </w:r>
              <w:proofErr w:type="spellStart"/>
              <w:r>
                <w:rPr>
                  <w:rFonts w:ascii="Arial" w:hAnsi="Arial"/>
                  <w:sz w:val="22"/>
                  <w:szCs w:val="22"/>
                </w:rPr>
                <w:t>xxxx</w:t>
              </w:r>
              <w:proofErr w:type="spellEnd"/>
            </w:ins>
          </w:p>
        </w:tc>
        <w:tc>
          <w:tcPr>
            <w:tcW w:w="6081" w:type="dxa"/>
          </w:tcPr>
          <w:p w:rsidRPr="001327F3" w:rsidR="00BE5621" w:rsidP="00705934" w:rsidRDefault="001327F3" w14:paraId="7D11805B" w14:textId="560B217C">
            <w:pPr>
              <w:pStyle w:val="Header"/>
              <w:tabs>
                <w:tab w:val="clear" w:pos="4153"/>
                <w:tab w:val="clear" w:pos="8306"/>
              </w:tabs>
              <w:rPr>
                <w:ins w:author="Baker(ESO), Stephen" w:date="2021-12-22T12:59:00Z" w:id="13"/>
                <w:rFonts w:ascii="Arial" w:hAnsi="Arial" w:cs="Arial"/>
                <w:sz w:val="22"/>
                <w:szCs w:val="22"/>
              </w:rPr>
            </w:pPr>
            <w:ins w:author="Baker(ESO), Stephen" w:date="2021-12-22T12:59:00Z" w:id="14">
              <w:r w:rsidRPr="001327F3">
                <w:rPr>
                  <w:rFonts w:ascii="Arial" w:hAnsi="Arial" w:cs="Arial"/>
                </w:rPr>
                <w:t>CATO Go-Live version</w:t>
              </w:r>
            </w:ins>
          </w:p>
        </w:tc>
      </w:tr>
    </w:tbl>
    <w:p w:rsidRPr="005F2817" w:rsidR="004F7E2C" w:rsidRDefault="004F7E2C" w14:paraId="43CE0C6B" w14:textId="77777777">
      <w:pPr>
        <w:rPr>
          <w:b/>
        </w:rPr>
      </w:pPr>
    </w:p>
    <w:p w:rsidRPr="005F2817" w:rsidR="004F7E2C" w:rsidRDefault="004F7E2C" w14:paraId="52BF411B" w14:textId="77777777">
      <w:pPr>
        <w:pStyle w:val="Heading1"/>
        <w:numPr>
          <w:ilvl w:val="0"/>
          <w:numId w:val="0"/>
        </w:numPr>
        <w:spacing w:after="120"/>
      </w:pPr>
      <w:r w:rsidRPr="005F2817">
        <w:br w:type="page"/>
      </w:r>
      <w:r w:rsidRPr="005F2817">
        <w:lastRenderedPageBreak/>
        <w:t xml:space="preserve"> Introduction</w:t>
      </w:r>
    </w:p>
    <w:p w:rsidRPr="005F2817" w:rsidR="004F7E2C" w:rsidRDefault="004F7E2C" w14:paraId="0E3199A7" w14:textId="77777777">
      <w:pPr>
        <w:pStyle w:val="Heading2"/>
      </w:pPr>
      <w:r w:rsidRPr="005F2817">
        <w:t>Overview</w:t>
      </w:r>
    </w:p>
    <w:p w:rsidRPr="005F2817" w:rsidR="004F7E2C" w:rsidP="00A87DB8" w:rsidRDefault="004F7E2C" w14:paraId="1FE06447" w14:textId="77777777">
      <w:pPr>
        <w:pStyle w:val="Heading3"/>
        <w:jc w:val="both"/>
      </w:pPr>
      <w:r w:rsidRPr="005F2817">
        <w:t>In the event of any inconsistency between this document and other STCPs, the provisions of those STCPs shall prevail until such times as amendments are agreed and the documents re-aligned.</w:t>
      </w:r>
    </w:p>
    <w:p w:rsidRPr="005F2817" w:rsidR="004F7E2C" w:rsidRDefault="004F7E2C" w14:paraId="7E73ABA4" w14:textId="77777777">
      <w:pPr>
        <w:pStyle w:val="Heading2"/>
      </w:pPr>
      <w:r w:rsidRPr="005F2817">
        <w:t>Scope</w:t>
      </w:r>
    </w:p>
    <w:p w:rsidRPr="005F2817" w:rsidR="004F7E2C" w:rsidRDefault="004F7E2C" w14:paraId="368CA718" w14:textId="77777777">
      <w:pPr>
        <w:pStyle w:val="Heading3"/>
        <w:jc w:val="both"/>
      </w:pPr>
      <w:r w:rsidRPr="005F2817">
        <w:t>This document applies to the formal exchange of data between Parties. A formal data exchange represents the transfer between Parties of data files or documents, as defined in the STCPs. All formal data exchanged between Parties is considered excepting the provision of data transferred via the SO-TO Datalink as defined in STCP4-1. These formal exchanges shall form the basis under which Parties meet their obligations under the STC and related procedures.</w:t>
      </w:r>
    </w:p>
    <w:p w:rsidRPr="005F2817" w:rsidR="004F7E2C" w:rsidRDefault="004F7E2C" w14:paraId="4CF30894" w14:textId="77777777">
      <w:pPr>
        <w:pStyle w:val="Heading3"/>
        <w:jc w:val="both"/>
      </w:pPr>
      <w:r w:rsidRPr="005F2817">
        <w:t>Full details and the context in which data is exchanged are contained within the respective STCPs.</w:t>
      </w:r>
    </w:p>
    <w:p w:rsidRPr="005F2817" w:rsidR="004F7E2C" w:rsidRDefault="004F7E2C" w14:paraId="229CECD6" w14:textId="77777777">
      <w:pPr>
        <w:pStyle w:val="Heading3"/>
        <w:keepLines/>
      </w:pPr>
      <w:r w:rsidRPr="005F2817">
        <w:t>This procedure applies to NGE</w:t>
      </w:r>
      <w:r w:rsidR="00303D88">
        <w:t>SO</w:t>
      </w:r>
      <w:r w:rsidRPr="005F2817">
        <w:t xml:space="preserve"> and each TO.</w:t>
      </w:r>
    </w:p>
    <w:p w:rsidRPr="00D57793" w:rsidR="004F7E2C" w:rsidRDefault="004F7E2C" w14:paraId="793683C3" w14:textId="77777777">
      <w:pPr>
        <w:pStyle w:val="Heading3"/>
        <w:keepLines/>
      </w:pPr>
      <w:r w:rsidRPr="00D57793">
        <w:t>For the purposes of this document, the TOs are:</w:t>
      </w:r>
    </w:p>
    <w:p w:rsidRPr="00D57793" w:rsidR="00D57793" w:rsidP="00D57793" w:rsidRDefault="00303D88" w14:paraId="7A7AE7B3" w14:textId="76B92843">
      <w:pPr>
        <w:pStyle w:val="Heading3"/>
        <w:numPr>
          <w:ilvl w:val="0"/>
          <w:numId w:val="10"/>
        </w:numPr>
        <w:tabs>
          <w:tab w:val="clear" w:pos="360"/>
          <w:tab w:val="num" w:pos="1080"/>
        </w:tabs>
        <w:ind w:left="1080"/>
      </w:pPr>
      <w:r w:rsidRPr="00D57793">
        <w:t>NGET</w:t>
      </w:r>
    </w:p>
    <w:p w:rsidRPr="00D57793" w:rsidR="004F7E2C" w:rsidP="00DC49F2" w:rsidRDefault="004F7E2C" w14:paraId="65286A20" w14:textId="77777777">
      <w:pPr>
        <w:pStyle w:val="Heading3"/>
        <w:numPr>
          <w:ilvl w:val="0"/>
          <w:numId w:val="10"/>
        </w:numPr>
        <w:tabs>
          <w:tab w:val="clear" w:pos="360"/>
          <w:tab w:val="num" w:pos="1080"/>
        </w:tabs>
        <w:ind w:left="1080"/>
      </w:pPr>
      <w:r w:rsidRPr="00D57793">
        <w:t>SPT</w:t>
      </w:r>
    </w:p>
    <w:p w:rsidRPr="00D57793" w:rsidR="00076354" w:rsidP="00DC49F2" w:rsidRDefault="004F7E2C" w14:paraId="5A7C2896" w14:textId="77777777">
      <w:pPr>
        <w:pStyle w:val="Heading3"/>
        <w:numPr>
          <w:ilvl w:val="0"/>
          <w:numId w:val="10"/>
        </w:numPr>
        <w:tabs>
          <w:tab w:val="clear" w:pos="360"/>
          <w:tab w:val="num" w:pos="1080"/>
        </w:tabs>
        <w:ind w:left="1080"/>
      </w:pPr>
      <w:r w:rsidRPr="00D57793">
        <w:t>SHETL</w:t>
      </w:r>
      <w:r w:rsidRPr="00D57793" w:rsidR="00076354">
        <w:t xml:space="preserve"> and</w:t>
      </w:r>
    </w:p>
    <w:p w:rsidR="00D57793" w:rsidP="00D57793" w:rsidRDefault="00C33030" w14:paraId="79558901" w14:textId="1DD0E83F">
      <w:pPr>
        <w:pStyle w:val="Heading3"/>
        <w:numPr>
          <w:ilvl w:val="0"/>
          <w:numId w:val="10"/>
        </w:numPr>
        <w:tabs>
          <w:tab w:val="clear" w:pos="360"/>
          <w:tab w:val="num" w:pos="1080"/>
        </w:tabs>
        <w:ind w:left="1080"/>
        <w:rPr>
          <w:ins w:author="Baker(ESO), Stephen" w:date="2021-12-17T14:52:00Z" w:id="15"/>
        </w:rPr>
      </w:pPr>
      <w:r w:rsidRPr="00D57793">
        <w:t xml:space="preserve">All offshore Transmission Licence holders </w:t>
      </w:r>
      <w:r w:rsidRPr="00D57793" w:rsidR="004F7E2C">
        <w:t>Objectives</w:t>
      </w:r>
    </w:p>
    <w:p w:rsidRPr="00D57793" w:rsidR="00D57793" w:rsidP="00D57793" w:rsidRDefault="00700DE2" w14:paraId="5EDBE8AE" w14:textId="180304F0">
      <w:pPr>
        <w:pStyle w:val="Heading3"/>
        <w:numPr>
          <w:ilvl w:val="0"/>
          <w:numId w:val="10"/>
        </w:numPr>
        <w:tabs>
          <w:tab w:val="clear" w:pos="360"/>
          <w:tab w:val="num" w:pos="1080"/>
        </w:tabs>
        <w:ind w:left="1080"/>
        <w:rPr/>
      </w:pPr>
      <w:commentRangeStart w:id="16"/>
      <w:ins w:author="Baker(ESO), Stephen" w:date="2021-12-17T14:52:00Z" w:id="271252518">
        <w:r w:rsidR="00700DE2">
          <w:t>C</w:t>
        </w:r>
      </w:ins>
      <w:ins w:author="Baker(ESO), Stephen" w:date="2023-02-22T16:01:42.959Z" w:id="1317488887">
        <w:r w:rsidR="610E0C01">
          <w:t xml:space="preserve">ompetitively </w:t>
        </w:r>
      </w:ins>
      <w:ins w:author="Baker(ESO), Stephen" w:date="2021-12-17T14:52:00Z" w:id="175679190">
        <w:r w:rsidR="00700DE2">
          <w:t>A</w:t>
        </w:r>
      </w:ins>
      <w:ins w:author="Baker(ESO), Stephen" w:date="2023-02-22T16:01:46.864Z" w:id="1551528213">
        <w:r w:rsidR="5051B426">
          <w:t xml:space="preserve">ppointed </w:t>
        </w:r>
      </w:ins>
      <w:ins w:author="Baker(ESO), Stephen" w:date="2021-12-17T14:52:00Z" w:id="1721822861">
        <w:r w:rsidR="00700DE2">
          <w:t>T</w:t>
        </w:r>
      </w:ins>
      <w:ins w:author="Baker(ESO), Stephen" w:date="2023-02-22T16:01:59.226Z" w:id="1488065751">
        <w:r w:rsidR="3E184EDE">
          <w:t>ransmission Licence</w:t>
        </w:r>
      </w:ins>
      <w:ins w:author="Baker(ESO), Stephen" w:date="2023-02-22T16:02:04.204Z" w:id="743703265">
        <w:r w:rsidR="3E184EDE">
          <w:t xml:space="preserve"> holders</w:t>
        </w:r>
      </w:ins>
      <w:commentRangeEnd w:id="16"/>
      <w:r>
        <w:rPr>
          <w:rStyle w:val="CommentReference"/>
        </w:rPr>
        <w:commentReference w:id="16"/>
      </w:r>
    </w:p>
    <w:p w:rsidRPr="005F2817" w:rsidR="004F7E2C" w:rsidRDefault="004F7E2C" w14:paraId="455B98AB" w14:textId="77777777">
      <w:pPr>
        <w:pStyle w:val="Heading3"/>
        <w:jc w:val="both"/>
      </w:pPr>
      <w:r w:rsidRPr="005F2817">
        <w:t>The objectives of this document are to:</w:t>
      </w:r>
    </w:p>
    <w:p w:rsidRPr="005F2817" w:rsidR="004F7E2C" w:rsidP="00A87DB8" w:rsidRDefault="004F7E2C" w14:paraId="65FCABF7" w14:textId="77777777">
      <w:pPr>
        <w:pStyle w:val="Heading3"/>
        <w:numPr>
          <w:ilvl w:val="0"/>
          <w:numId w:val="9"/>
        </w:numPr>
        <w:tabs>
          <w:tab w:val="clear" w:pos="360"/>
          <w:tab w:val="num" w:pos="1080"/>
        </w:tabs>
        <w:ind w:left="1080"/>
        <w:jc w:val="both"/>
      </w:pPr>
      <w:r w:rsidRPr="005F2817">
        <w:t>provide the framework of data exchange for the processes that define the relationship between NGE</w:t>
      </w:r>
      <w:r w:rsidR="00303D88">
        <w:t>SO</w:t>
      </w:r>
      <w:r w:rsidRPr="005F2817">
        <w:t xml:space="preserve"> and TO(s);</w:t>
      </w:r>
    </w:p>
    <w:p w:rsidRPr="005F2817" w:rsidR="004F7E2C" w:rsidP="00A87DB8" w:rsidRDefault="004F7E2C" w14:paraId="295E0663" w14:textId="77777777">
      <w:pPr>
        <w:pStyle w:val="Heading3"/>
        <w:numPr>
          <w:ilvl w:val="0"/>
          <w:numId w:val="9"/>
        </w:numPr>
        <w:tabs>
          <w:tab w:val="clear" w:pos="360"/>
          <w:tab w:val="num" w:pos="1080"/>
        </w:tabs>
        <w:ind w:left="1080"/>
        <w:jc w:val="both"/>
      </w:pPr>
      <w:r w:rsidRPr="005F2817">
        <w:t>provide a consolidated list of the timing, content and transfer method as defined within other STC processes by presenting a unified listing of the information exchanges as identified within the individual STCPs;</w:t>
      </w:r>
    </w:p>
    <w:p w:rsidRPr="005F2817" w:rsidR="004F7E2C" w:rsidP="00A87DB8" w:rsidRDefault="004F7E2C" w14:paraId="1727CDC6" w14:textId="77777777">
      <w:pPr>
        <w:pStyle w:val="Heading3"/>
        <w:numPr>
          <w:ilvl w:val="0"/>
          <w:numId w:val="9"/>
        </w:numPr>
        <w:tabs>
          <w:tab w:val="clear" w:pos="360"/>
          <w:tab w:val="num" w:pos="1080"/>
        </w:tabs>
        <w:ind w:left="1080"/>
        <w:jc w:val="both"/>
      </w:pPr>
      <w:r w:rsidRPr="005F2817">
        <w:t>define the responsibilities of NGE</w:t>
      </w:r>
      <w:r w:rsidR="00303D88">
        <w:t>SO</w:t>
      </w:r>
      <w:r w:rsidRPr="005F2817">
        <w:t xml:space="preserve"> and TO in relation to the transfer of data between Parties;</w:t>
      </w:r>
    </w:p>
    <w:p w:rsidRPr="005F2817" w:rsidR="004F7E2C" w:rsidP="00A87DB8" w:rsidRDefault="004F7E2C" w14:paraId="6D0DD52E" w14:textId="77777777">
      <w:pPr>
        <w:pStyle w:val="Heading3"/>
        <w:numPr>
          <w:ilvl w:val="0"/>
          <w:numId w:val="9"/>
        </w:numPr>
        <w:tabs>
          <w:tab w:val="clear" w:pos="360"/>
          <w:tab w:val="num" w:pos="1080"/>
        </w:tabs>
        <w:ind w:left="1080"/>
        <w:jc w:val="both"/>
      </w:pPr>
      <w:r w:rsidRPr="005F2817">
        <w:t>define a process for maintaining consistency across all STC processes; and</w:t>
      </w:r>
    </w:p>
    <w:p w:rsidRPr="005F2817" w:rsidR="004F7E2C" w:rsidP="00A87DB8" w:rsidRDefault="004F7E2C" w14:paraId="46B84504" w14:textId="77777777">
      <w:pPr>
        <w:pStyle w:val="Heading3"/>
        <w:numPr>
          <w:ilvl w:val="0"/>
          <w:numId w:val="9"/>
        </w:numPr>
        <w:tabs>
          <w:tab w:val="clear" w:pos="360"/>
          <w:tab w:val="num" w:pos="1080"/>
        </w:tabs>
        <w:ind w:left="1080"/>
        <w:jc w:val="both"/>
      </w:pPr>
      <w:r w:rsidRPr="005F2817">
        <w:t>to identify the data items to be exchanged and consolidates those data items into specific data exchange transfers.</w:t>
      </w:r>
    </w:p>
    <w:p w:rsidRPr="005F2817" w:rsidR="004F7E2C" w:rsidRDefault="004F7E2C" w14:paraId="263C754F" w14:textId="77777777">
      <w:pPr>
        <w:pStyle w:val="Heading3"/>
        <w:jc w:val="both"/>
      </w:pPr>
      <w:r w:rsidRPr="005F2817">
        <w:t>Also, in the absence of specific individual STCP requirements to provide:</w:t>
      </w:r>
    </w:p>
    <w:p w:rsidRPr="005F2817" w:rsidR="004F7E2C" w:rsidP="00DC49F2" w:rsidRDefault="004F7E2C" w14:paraId="786D1CC8" w14:textId="77777777">
      <w:pPr>
        <w:pStyle w:val="Heading3"/>
        <w:numPr>
          <w:ilvl w:val="0"/>
          <w:numId w:val="8"/>
        </w:numPr>
        <w:tabs>
          <w:tab w:val="clear" w:pos="360"/>
          <w:tab w:val="num" w:pos="1080"/>
        </w:tabs>
        <w:ind w:left="1080"/>
      </w:pPr>
      <w:r w:rsidRPr="005F2817">
        <w:t>a default audit process; and</w:t>
      </w:r>
    </w:p>
    <w:p w:rsidRPr="005F2817" w:rsidR="004F7E2C" w:rsidP="00DC49F2" w:rsidRDefault="004F7E2C" w14:paraId="0CF610A2" w14:textId="77777777">
      <w:pPr>
        <w:pStyle w:val="Heading3"/>
        <w:numPr>
          <w:ilvl w:val="0"/>
          <w:numId w:val="8"/>
        </w:numPr>
        <w:tabs>
          <w:tab w:val="clear" w:pos="360"/>
          <w:tab w:val="num" w:pos="1080"/>
        </w:tabs>
        <w:ind w:left="1080"/>
      </w:pPr>
      <w:r w:rsidRPr="005F2817">
        <w:t>a default data substitution process.</w:t>
      </w:r>
    </w:p>
    <w:p w:rsidRPr="005F2817" w:rsidR="004F7E2C" w:rsidRDefault="004F7E2C" w14:paraId="56E8C096" w14:textId="77777777">
      <w:pPr>
        <w:pStyle w:val="Heading2"/>
        <w:ind w:left="0" w:firstLine="60"/>
      </w:pPr>
      <w:r w:rsidRPr="005F2817">
        <w:t>Background</w:t>
      </w:r>
    </w:p>
    <w:p w:rsidRPr="005F2817" w:rsidR="004F7E2C" w:rsidP="00A87DB8" w:rsidRDefault="004F7E2C" w14:paraId="3A311B00" w14:textId="77777777">
      <w:pPr>
        <w:pStyle w:val="Heading3"/>
        <w:jc w:val="both"/>
      </w:pPr>
      <w:r w:rsidRPr="005F2817">
        <w:t xml:space="preserve">Individual STCPs describe the detail of each data exchange. A framework for the exchange of data is required to ensure consistency across all STCPs. It is also </w:t>
      </w:r>
      <w:r w:rsidRPr="005F2817">
        <w:lastRenderedPageBreak/>
        <w:t>necessary to source all the data exchanges within a single document to assist with consistency and co-ordinating the change management process across all STCPs.</w:t>
      </w:r>
    </w:p>
    <w:p w:rsidRPr="005F2817" w:rsidR="004F2155" w:rsidP="00A87DB8" w:rsidRDefault="004F2155" w14:paraId="08E5A70B" w14:textId="77777777">
      <w:pPr>
        <w:pStyle w:val="Heading3"/>
        <w:jc w:val="both"/>
      </w:pPr>
      <w:r w:rsidRPr="005F2817">
        <w:t>The Services Capability Specification (SCS) are identified in the STC Section C. The provision of data within the SCS should be sufficient as necessary to allow NGE</w:t>
      </w:r>
      <w:r w:rsidR="00303D88">
        <w:t>SO</w:t>
      </w:r>
      <w:r w:rsidRPr="005F2817">
        <w:t xml:space="preserve"> to meet its licence obligations.</w:t>
      </w:r>
    </w:p>
    <w:p w:rsidRPr="005F2817" w:rsidR="004F7E2C" w:rsidRDefault="004F7E2C" w14:paraId="6D4614E1" w14:textId="77777777">
      <w:pPr>
        <w:pStyle w:val="BodyTextIndent"/>
      </w:pPr>
    </w:p>
    <w:p w:rsidRPr="005F2817" w:rsidR="004F7E2C" w:rsidRDefault="004F7E2C" w14:paraId="349BEB4F" w14:textId="77777777">
      <w:pPr>
        <w:pStyle w:val="BodyTextIndent"/>
      </w:pPr>
    </w:p>
    <w:p w:rsidRPr="005F2817" w:rsidR="004F7E2C" w:rsidRDefault="004F7E2C" w14:paraId="5C9EFB02" w14:textId="77777777">
      <w:pPr>
        <w:pStyle w:val="Heading1"/>
        <w:spacing w:after="120"/>
        <w:ind w:left="431" w:hanging="431"/>
        <w:rPr>
          <w:i/>
        </w:rPr>
      </w:pPr>
      <w:r w:rsidRPr="005F2817">
        <w:t>Key Definitions</w:t>
      </w:r>
    </w:p>
    <w:p w:rsidRPr="005F2817" w:rsidR="004F7E2C" w:rsidRDefault="004F7E2C" w14:paraId="5A10563D" w14:textId="77777777">
      <w:pPr>
        <w:pStyle w:val="Heading2"/>
      </w:pPr>
      <w:r w:rsidRPr="005F2817">
        <w:t>For the purposes of STCP12-1</w:t>
      </w:r>
      <w:r w:rsidRPr="005F2817">
        <w:rPr>
          <w:bCs/>
          <w:iCs/>
        </w:rPr>
        <w:t>:</w:t>
      </w:r>
    </w:p>
    <w:p w:rsidRPr="005F2817" w:rsidR="004F7E2C" w:rsidRDefault="004F7E2C" w14:paraId="3FC94C2F" w14:textId="26D86D0E">
      <w:pPr>
        <w:pStyle w:val="Heading3"/>
      </w:pPr>
      <w:r w:rsidRPr="005F2817">
        <w:rPr>
          <w:b/>
        </w:rPr>
        <w:t>Data Co-ordinator</w:t>
      </w:r>
      <w:r w:rsidRPr="005F2817">
        <w:t xml:space="preserve"> means the contact(s) provided by each Party</w:t>
      </w:r>
      <w:r w:rsidR="0040756F">
        <w:t xml:space="preserve"> responsible</w:t>
      </w:r>
      <w:r w:rsidRPr="005F2817">
        <w:t xml:space="preserve"> for </w:t>
      </w:r>
      <w:r w:rsidR="000D2945">
        <w:t xml:space="preserve">managing </w:t>
      </w:r>
      <w:r w:rsidRPr="005F2817">
        <w:t xml:space="preserve">the receipt and </w:t>
      </w:r>
      <w:r w:rsidR="000D2945">
        <w:t xml:space="preserve">provision </w:t>
      </w:r>
      <w:del w:author="Baker(ESO), Stephen" w:date="2021-12-17T14:53:00Z" w:id="18">
        <w:r w:rsidDel="00A42385" w:rsidR="000D2945">
          <w:delText>of</w:delText>
        </w:r>
        <w:r w:rsidRPr="005F2817" w:rsidDel="00A42385">
          <w:delText>data</w:delText>
        </w:r>
      </w:del>
      <w:ins w:author="Baker(ESO), Stephen" w:date="2021-12-17T14:53:00Z" w:id="19">
        <w:r w:rsidR="00A42385">
          <w:t>of</w:t>
        </w:r>
        <w:r w:rsidRPr="005F2817" w:rsidR="00A42385">
          <w:t xml:space="preserve"> data</w:t>
        </w:r>
      </w:ins>
      <w:r w:rsidRPr="005F2817">
        <w:t xml:space="preserve"> </w:t>
      </w:r>
      <w:r w:rsidR="0040756F">
        <w:t>is in accordance with</w:t>
      </w:r>
      <w:r w:rsidRPr="005F2817">
        <w:t xml:space="preserve"> STCP12-1.</w:t>
      </w:r>
    </w:p>
    <w:p w:rsidRPr="005F2817" w:rsidR="002E44DF" w:rsidP="00A87DB8" w:rsidRDefault="002E44DF" w14:paraId="287C81BD" w14:textId="4286798E">
      <w:pPr>
        <w:pStyle w:val="Heading3"/>
        <w:jc w:val="both"/>
      </w:pPr>
      <w:r w:rsidRPr="005F2817">
        <w:rPr>
          <w:b/>
          <w:bCs/>
        </w:rPr>
        <w:t xml:space="preserve">Commissioning Data </w:t>
      </w:r>
      <w:r w:rsidRPr="005F2817" w:rsidR="00DA7C42">
        <w:rPr>
          <w:bCs/>
        </w:rPr>
        <w:t>means</w:t>
      </w:r>
      <w:r w:rsidRPr="005F2817" w:rsidR="00DA7C42">
        <w:rPr>
          <w:b/>
          <w:bCs/>
        </w:rPr>
        <w:t xml:space="preserve"> </w:t>
      </w:r>
      <w:r w:rsidRPr="005F2817" w:rsidR="00DA7C42">
        <w:rPr>
          <w:bCs/>
        </w:rPr>
        <w:t xml:space="preserve">Normal Capability Limit data supplied for the purposes of </w:t>
      </w:r>
      <w:del w:author="Baker(ESO), Stephen" w:date="2021-12-17T14:53:00Z" w:id="20">
        <w:r w:rsidRPr="005F2817" w:rsidDel="00A42385" w:rsidR="00DA7C42">
          <w:rPr>
            <w:bCs/>
          </w:rPr>
          <w:delText>allowing  pre</w:delText>
        </w:r>
      </w:del>
      <w:ins w:author="Baker(ESO), Stephen" w:date="2021-12-17T14:53:00Z" w:id="21">
        <w:r w:rsidRPr="005F2817" w:rsidR="00A42385">
          <w:rPr>
            <w:bCs/>
          </w:rPr>
          <w:t>allowing pre</w:t>
        </w:r>
      </w:ins>
      <w:r w:rsidRPr="005F2817" w:rsidR="00DA7C42">
        <w:rPr>
          <w:bCs/>
        </w:rPr>
        <w:t>-commissioning system assessment to be carried out.</w:t>
      </w:r>
    </w:p>
    <w:p w:rsidRPr="005F2817" w:rsidR="002E44DF" w:rsidP="00A87DB8" w:rsidRDefault="00DA7C42" w14:paraId="4B8A0142" w14:textId="77777777">
      <w:pPr>
        <w:pStyle w:val="Heading3"/>
        <w:jc w:val="both"/>
        <w:rPr>
          <w:bCs/>
        </w:rPr>
      </w:pPr>
      <w:r w:rsidRPr="005F2817">
        <w:rPr>
          <w:b/>
          <w:bCs/>
        </w:rPr>
        <w:t xml:space="preserve">Final Commissioning Data Status </w:t>
      </w:r>
      <w:r w:rsidRPr="005F2817">
        <w:rPr>
          <w:bCs/>
        </w:rPr>
        <w:t xml:space="preserve">means Commissioning data supplied by the </w:t>
      </w:r>
      <w:r w:rsidRPr="005F2817">
        <w:rPr>
          <w:bCs/>
        </w:rPr>
        <w:tab/>
      </w:r>
      <w:r w:rsidRPr="005F2817">
        <w:rPr>
          <w:bCs/>
        </w:rPr>
        <w:t xml:space="preserve">TO for the purpose of allowing commissioning to take place. Once commissioning of </w:t>
      </w:r>
      <w:r w:rsidRPr="005F2817">
        <w:rPr>
          <w:bCs/>
        </w:rPr>
        <w:tab/>
      </w:r>
      <w:r w:rsidRPr="005F2817">
        <w:rPr>
          <w:bCs/>
        </w:rPr>
        <w:t xml:space="preserve">the plant or apparatus has been completed, this data may be used for a short period (approximately 5 working days) </w:t>
      </w:r>
      <w:r w:rsidRPr="005F2817">
        <w:rPr>
          <w:bCs/>
        </w:rPr>
        <w:tab/>
      </w:r>
      <w:r w:rsidRPr="005F2817">
        <w:rPr>
          <w:bCs/>
        </w:rPr>
        <w:t>while the TO updates the SCS to reflect and include all relevant data to allow NGE</w:t>
      </w:r>
      <w:r w:rsidR="00303D88">
        <w:rPr>
          <w:bCs/>
        </w:rPr>
        <w:t>SO</w:t>
      </w:r>
      <w:r w:rsidRPr="005F2817">
        <w:rPr>
          <w:bCs/>
        </w:rPr>
        <w:t xml:space="preserve"> </w:t>
      </w:r>
      <w:del w:author="Baker(ESO), Stephen" w:date="2021-12-17T16:18:00Z" w:id="22">
        <w:r w:rsidRPr="005F2817" w:rsidDel="00E401D8">
          <w:rPr>
            <w:bCs/>
          </w:rPr>
          <w:tab/>
        </w:r>
      </w:del>
      <w:r w:rsidRPr="005F2817">
        <w:rPr>
          <w:bCs/>
        </w:rPr>
        <w:t>to comply with its licence conditions.</w:t>
      </w:r>
    </w:p>
    <w:p w:rsidR="00DA7C42" w:rsidP="00A87DB8" w:rsidRDefault="00DA7C42" w14:paraId="085F1367" w14:textId="77777777">
      <w:pPr>
        <w:pStyle w:val="Heading3"/>
        <w:jc w:val="both"/>
        <w:rPr>
          <w:bCs/>
        </w:rPr>
      </w:pPr>
      <w:r w:rsidRPr="005F2817">
        <w:rPr>
          <w:b/>
          <w:bCs/>
        </w:rPr>
        <w:t xml:space="preserve">Reactive Compensation Equipment </w:t>
      </w:r>
      <w:r w:rsidRPr="005F2817">
        <w:rPr>
          <w:bCs/>
        </w:rPr>
        <w:t>is not limited to Static Variable Compensators, Capacitors and Series or Shunt Reactors.</w:t>
      </w:r>
    </w:p>
    <w:p w:rsidRPr="005F2817" w:rsidR="004F7E2C" w:rsidRDefault="004F7E2C" w14:paraId="42780267" w14:textId="77777777"/>
    <w:p w:rsidRPr="005F2817" w:rsidR="004F7E2C" w:rsidRDefault="004F7E2C" w14:paraId="1100F4CD" w14:textId="77777777">
      <w:pPr>
        <w:pStyle w:val="Heading1"/>
        <w:rPr>
          <w:i/>
        </w:rPr>
      </w:pPr>
      <w:r w:rsidRPr="005F2817">
        <w:t>Procedure</w:t>
      </w:r>
    </w:p>
    <w:p w:rsidRPr="005F2817" w:rsidR="004F7E2C" w:rsidRDefault="004F7E2C" w14:paraId="6CBC059B" w14:textId="77777777">
      <w:pPr>
        <w:pStyle w:val="Heading2"/>
      </w:pPr>
      <w:r w:rsidRPr="005F2817">
        <w:t>Data Exchange</w:t>
      </w:r>
    </w:p>
    <w:p w:rsidR="002B1416" w:rsidP="002B1416" w:rsidRDefault="004F7E2C" w14:paraId="043000CD" w14:textId="251A8701">
      <w:pPr>
        <w:pStyle w:val="Heading3"/>
        <w:jc w:val="both"/>
      </w:pPr>
      <w:r w:rsidRPr="005F2817">
        <w:t xml:space="preserve">Each Party shall provide Data Co-ordinator(s) for the receipt and </w:t>
      </w:r>
      <w:r w:rsidR="004F7772">
        <w:t>provision</w:t>
      </w:r>
      <w:r w:rsidRPr="005F2817">
        <w:t xml:space="preserve"> of data.</w:t>
      </w:r>
      <w:ins w:author="Baker(ESO), Stephen" w:date="2021-12-17T16:18:00Z" w:id="23">
        <w:r w:rsidR="00675CAD">
          <w:t xml:space="preserve"> </w:t>
        </w:r>
      </w:ins>
      <w:commentRangeStart w:id="24"/>
      <w:r w:rsidR="0018054A">
        <w:rPr>
          <w:rFonts w:cs="Arial"/>
        </w:rPr>
        <w:t>The</w:t>
      </w:r>
      <w:commentRangeEnd w:id="24"/>
      <w:r w:rsidR="00675CAD">
        <w:rPr>
          <w:rStyle w:val="CommentReference"/>
          <w:rFonts w:ascii="Times New Roman" w:hAnsi="Times New Roman"/>
        </w:rPr>
        <w:commentReference w:id="24"/>
      </w:r>
      <w:r w:rsidR="0018054A">
        <w:rPr>
          <w:rFonts w:cs="Arial"/>
        </w:rPr>
        <w:t xml:space="preserve"> method of exchange is to be agreed between the sending and receiving Parties and can be automated. </w:t>
      </w:r>
      <w:r w:rsidRPr="005F2817">
        <w:t xml:space="preserve">If appropriate, this can be achieved by allocating a different contact for specific transfers. The Data Co-ordinator will be referenced </w:t>
      </w:r>
      <w:r w:rsidR="0018054A">
        <w:t xml:space="preserve">as agreed </w:t>
      </w:r>
      <w:r w:rsidRPr="005F2817">
        <w:t xml:space="preserve">within each </w:t>
      </w:r>
      <w:r w:rsidR="0018054A">
        <w:t>e</w:t>
      </w:r>
      <w:r w:rsidRPr="005F2817">
        <w:t>xchange.</w:t>
      </w:r>
      <w:r w:rsidR="0018054A">
        <w:t xml:space="preserve"> </w:t>
      </w:r>
    </w:p>
    <w:p w:rsidR="0018054A" w:rsidP="00155ACC" w:rsidRDefault="0018054A" w14:paraId="409B64C1" w14:textId="77777777">
      <w:pPr>
        <w:rPr>
          <w:rFonts w:ascii="Arial" w:hAnsi="Arial" w:cs="Arial"/>
        </w:rPr>
      </w:pPr>
    </w:p>
    <w:p w:rsidRPr="00155ACC" w:rsidR="005D12FB" w:rsidP="00155ACC" w:rsidRDefault="005D12FB" w14:paraId="2475275E" w14:textId="77777777">
      <w:pPr>
        <w:rPr>
          <w:rFonts w:ascii="Arial" w:hAnsi="Arial" w:cs="Arial"/>
        </w:rPr>
      </w:pPr>
      <w:r w:rsidRPr="00155ACC">
        <w:rPr>
          <w:rFonts w:ascii="Arial" w:hAnsi="Arial" w:cs="Arial"/>
        </w:rPr>
        <w:br/>
      </w:r>
    </w:p>
    <w:p w:rsidRPr="005F2817" w:rsidR="004F7E2C" w:rsidRDefault="004F7E2C" w14:paraId="3D74002A" w14:textId="77777777">
      <w:pPr>
        <w:pStyle w:val="Heading3"/>
        <w:jc w:val="both"/>
      </w:pPr>
      <w:bookmarkStart w:name="_Ref92702697" w:id="25"/>
      <w:r w:rsidRPr="005F2817">
        <w:t>When data</w:t>
      </w:r>
      <w:r w:rsidR="005D12FB">
        <w:t xml:space="preserve"> is </w:t>
      </w:r>
      <w:r w:rsidR="007E5896">
        <w:t>provided</w:t>
      </w:r>
      <w:r w:rsidRPr="005F2817">
        <w:t>, the Data Co-ordinator shall ensure:</w:t>
      </w:r>
      <w:bookmarkEnd w:id="25"/>
    </w:p>
    <w:p w:rsidRPr="005F2817" w:rsidR="004F7E2C" w:rsidRDefault="004F7E2C" w14:paraId="26371BE2" w14:textId="77777777">
      <w:pPr>
        <w:pStyle w:val="BodyText"/>
        <w:numPr>
          <w:ilvl w:val="0"/>
          <w:numId w:val="1"/>
        </w:numPr>
        <w:tabs>
          <w:tab w:val="clear" w:pos="360"/>
          <w:tab w:val="num" w:pos="1080"/>
        </w:tabs>
        <w:ind w:left="1080"/>
        <w:jc w:val="both"/>
        <w:rPr>
          <w:i w:val="0"/>
        </w:rPr>
      </w:pPr>
      <w:r w:rsidRPr="005F2817">
        <w:rPr>
          <w:i w:val="0"/>
        </w:rPr>
        <w:t>the data to be transferred is in the format agreed between the transferring Parties;</w:t>
      </w:r>
    </w:p>
    <w:p w:rsidRPr="005F2817" w:rsidR="004F7E2C" w:rsidRDefault="004F7E2C" w14:paraId="2B3571AA" w14:textId="77777777">
      <w:pPr>
        <w:pStyle w:val="BodyText"/>
        <w:numPr>
          <w:ilvl w:val="0"/>
          <w:numId w:val="1"/>
        </w:numPr>
        <w:tabs>
          <w:tab w:val="clear" w:pos="360"/>
          <w:tab w:val="num" w:pos="1080"/>
        </w:tabs>
        <w:ind w:left="1080"/>
        <w:jc w:val="both"/>
        <w:rPr>
          <w:i w:val="0"/>
        </w:rPr>
      </w:pPr>
      <w:r w:rsidRPr="005F2817">
        <w:rPr>
          <w:i w:val="0"/>
        </w:rPr>
        <w:t>all data required for a transfer flow is available;</w:t>
      </w:r>
    </w:p>
    <w:p w:rsidRPr="005F2817" w:rsidR="004F7E2C" w:rsidRDefault="004F7E2C" w14:paraId="3C5641F4" w14:textId="77777777">
      <w:pPr>
        <w:pStyle w:val="BodyText"/>
        <w:numPr>
          <w:ilvl w:val="0"/>
          <w:numId w:val="1"/>
        </w:numPr>
        <w:tabs>
          <w:tab w:val="clear" w:pos="360"/>
          <w:tab w:val="num" w:pos="1080"/>
        </w:tabs>
        <w:ind w:left="1080"/>
        <w:jc w:val="both"/>
        <w:rPr>
          <w:i w:val="0"/>
        </w:rPr>
      </w:pPr>
      <w:r w:rsidRPr="005F2817">
        <w:rPr>
          <w:i w:val="0"/>
        </w:rPr>
        <w:t>the data is the latest version available unless a specific version of the data is requested;</w:t>
      </w:r>
    </w:p>
    <w:p w:rsidRPr="005F2817" w:rsidR="004F7E2C" w:rsidRDefault="004F7E2C" w14:paraId="542CF426" w14:textId="77777777">
      <w:pPr>
        <w:pStyle w:val="BodyText"/>
        <w:numPr>
          <w:ilvl w:val="0"/>
          <w:numId w:val="1"/>
        </w:numPr>
        <w:tabs>
          <w:tab w:val="clear" w:pos="360"/>
          <w:tab w:val="num" w:pos="1080"/>
        </w:tabs>
        <w:ind w:left="1080"/>
        <w:jc w:val="both"/>
        <w:rPr>
          <w:i w:val="0"/>
        </w:rPr>
      </w:pPr>
      <w:r w:rsidRPr="005F2817">
        <w:rPr>
          <w:i w:val="0"/>
        </w:rPr>
        <w:t>that the contents of the exchange are validated by the originating Party as accurate and consistent with existing transfers and their STCPs;</w:t>
      </w:r>
    </w:p>
    <w:p w:rsidRPr="005F2817" w:rsidR="004F7E2C" w:rsidRDefault="004F7E2C" w14:paraId="5B9F2CB8" w14:textId="77777777">
      <w:pPr>
        <w:pStyle w:val="BodyText"/>
        <w:numPr>
          <w:ilvl w:val="0"/>
          <w:numId w:val="1"/>
        </w:numPr>
        <w:tabs>
          <w:tab w:val="clear" w:pos="360"/>
          <w:tab w:val="num" w:pos="1080"/>
        </w:tabs>
        <w:ind w:left="1080"/>
        <w:jc w:val="both"/>
        <w:rPr>
          <w:i w:val="0"/>
        </w:rPr>
      </w:pPr>
      <w:r w:rsidRPr="005F2817">
        <w:rPr>
          <w:i w:val="0"/>
        </w:rPr>
        <w:t xml:space="preserve">transfers are recorded in accordance with the requirements of individual STCPs or, in the absence of such requirements, the default change control procedure defined in this document; </w:t>
      </w:r>
    </w:p>
    <w:p w:rsidRPr="005F2817" w:rsidR="004F7E2C" w:rsidRDefault="004F7E2C" w14:paraId="048383A9" w14:textId="77777777">
      <w:pPr>
        <w:pStyle w:val="BodyText"/>
        <w:numPr>
          <w:ilvl w:val="0"/>
          <w:numId w:val="1"/>
        </w:numPr>
        <w:tabs>
          <w:tab w:val="clear" w:pos="360"/>
          <w:tab w:val="num" w:pos="1080"/>
        </w:tabs>
        <w:ind w:left="1080"/>
        <w:jc w:val="both"/>
        <w:rPr>
          <w:i w:val="0"/>
        </w:rPr>
      </w:pPr>
      <w:r w:rsidRPr="005F2817">
        <w:rPr>
          <w:i w:val="0"/>
        </w:rPr>
        <w:t xml:space="preserve">the information passed between STC Parties is limited to that permitted under the STC; and  </w:t>
      </w:r>
    </w:p>
    <w:p w:rsidR="004F7E2C" w:rsidRDefault="004F7E2C" w14:paraId="445EA4B0" w14:textId="77777777">
      <w:pPr>
        <w:pStyle w:val="BodyText"/>
        <w:numPr>
          <w:ilvl w:val="0"/>
          <w:numId w:val="1"/>
        </w:numPr>
        <w:tabs>
          <w:tab w:val="clear" w:pos="360"/>
          <w:tab w:val="num" w:pos="1080"/>
        </w:tabs>
        <w:ind w:left="1080"/>
        <w:jc w:val="both"/>
        <w:rPr>
          <w:i w:val="0"/>
        </w:rPr>
      </w:pPr>
      <w:r w:rsidRPr="005F2817">
        <w:rPr>
          <w:i w:val="0"/>
        </w:rPr>
        <w:t>the data is provided within the required timescale.</w:t>
      </w:r>
    </w:p>
    <w:p w:rsidRPr="005F2817" w:rsidR="004F7E2C" w:rsidRDefault="004F7E2C" w14:paraId="7DE0D9E9" w14:textId="77777777">
      <w:pPr>
        <w:pStyle w:val="BodyText"/>
        <w:jc w:val="both"/>
        <w:rPr>
          <w:i w:val="0"/>
        </w:rPr>
      </w:pPr>
    </w:p>
    <w:p w:rsidRPr="005F2817" w:rsidR="004F7E2C" w:rsidRDefault="004F7E2C" w14:paraId="3614C804" w14:textId="77777777">
      <w:pPr>
        <w:pStyle w:val="Heading3"/>
        <w:jc w:val="both"/>
      </w:pPr>
      <w:r w:rsidRPr="005F2817">
        <w:t xml:space="preserve">When </w:t>
      </w:r>
      <w:r w:rsidR="00161C9A">
        <w:t xml:space="preserve">receiving </w:t>
      </w:r>
      <w:r w:rsidR="005E41D6">
        <w:t xml:space="preserve">data </w:t>
      </w:r>
      <w:r w:rsidRPr="005F2817">
        <w:t xml:space="preserve"> the Data Co-ordinator shall ensure:</w:t>
      </w:r>
    </w:p>
    <w:p w:rsidRPr="005F2817" w:rsidR="004F7E2C" w:rsidRDefault="004F7E2C" w14:paraId="564A0B68" w14:textId="77777777">
      <w:pPr>
        <w:pStyle w:val="BodyText"/>
        <w:numPr>
          <w:ilvl w:val="0"/>
          <w:numId w:val="2"/>
        </w:numPr>
        <w:tabs>
          <w:tab w:val="clear" w:pos="360"/>
          <w:tab w:val="num" w:pos="1080"/>
        </w:tabs>
        <w:ind w:left="1080"/>
        <w:jc w:val="both"/>
        <w:rPr>
          <w:i w:val="0"/>
        </w:rPr>
      </w:pPr>
      <w:r w:rsidRPr="005F2817">
        <w:rPr>
          <w:i w:val="0"/>
        </w:rPr>
        <w:t>that the data submitted is complete in accordance with the relevant STCPs and fit for use (i.e. the data is not corrupted, drawings are clean and clear etc). For clarity, this does not extend to validating the content of the exchange;</w:t>
      </w:r>
    </w:p>
    <w:p w:rsidRPr="005F2817" w:rsidR="004F7E2C" w:rsidRDefault="004F7E2C" w14:paraId="71A47955" w14:textId="77777777">
      <w:pPr>
        <w:pStyle w:val="BodyText"/>
        <w:numPr>
          <w:ilvl w:val="0"/>
          <w:numId w:val="2"/>
        </w:numPr>
        <w:tabs>
          <w:tab w:val="clear" w:pos="360"/>
          <w:tab w:val="num" w:pos="1080"/>
        </w:tabs>
        <w:ind w:left="1080"/>
        <w:jc w:val="both"/>
        <w:rPr>
          <w:i w:val="0"/>
        </w:rPr>
      </w:pPr>
      <w:r w:rsidRPr="005F2817">
        <w:rPr>
          <w:i w:val="0"/>
        </w:rPr>
        <w:lastRenderedPageBreak/>
        <w:t>the information held is updated in a timely manner;</w:t>
      </w:r>
    </w:p>
    <w:p w:rsidRPr="005F2817" w:rsidR="004F7E2C" w:rsidRDefault="004F7E2C" w14:paraId="4DCFA8F0" w14:textId="77777777">
      <w:pPr>
        <w:pStyle w:val="BodyText"/>
        <w:numPr>
          <w:ilvl w:val="0"/>
          <w:numId w:val="2"/>
        </w:numPr>
        <w:tabs>
          <w:tab w:val="clear" w:pos="360"/>
          <w:tab w:val="num" w:pos="1080"/>
        </w:tabs>
        <w:ind w:left="1080"/>
        <w:jc w:val="both"/>
        <w:rPr>
          <w:i w:val="0"/>
        </w:rPr>
      </w:pPr>
      <w:r w:rsidRPr="005F2817">
        <w:rPr>
          <w:i w:val="0"/>
        </w:rPr>
        <w:t>that the data is distributed internally, notifying relevant persons of changes to that data and ensure that the data is available to them; and</w:t>
      </w:r>
    </w:p>
    <w:p w:rsidR="005D12FB" w:rsidP="00155ACC" w:rsidRDefault="004F7E2C" w14:paraId="3290F128" w14:textId="77777777">
      <w:pPr>
        <w:pStyle w:val="BodyText"/>
        <w:numPr>
          <w:ilvl w:val="0"/>
          <w:numId w:val="1"/>
        </w:numPr>
        <w:tabs>
          <w:tab w:val="clear" w:pos="360"/>
          <w:tab w:val="num" w:pos="1080"/>
        </w:tabs>
        <w:spacing w:after="120"/>
        <w:ind w:left="1077" w:hanging="357"/>
        <w:jc w:val="both"/>
        <w:rPr>
          <w:i w:val="0"/>
        </w:rPr>
      </w:pPr>
      <w:r w:rsidRPr="005F2817">
        <w:rPr>
          <w:i w:val="0"/>
        </w:rPr>
        <w:t>that receipts are recorded in accordance with the requirements of individual STCPs or, in the absence of such requirements, the default change control procedure defined in this document.</w:t>
      </w:r>
    </w:p>
    <w:p w:rsidRPr="005D12FB" w:rsidR="005D12FB" w:rsidP="005D12FB" w:rsidRDefault="005D12FB" w14:paraId="7D804992" w14:textId="77777777">
      <w:pPr>
        <w:pStyle w:val="BodyText"/>
        <w:spacing w:after="120"/>
        <w:jc w:val="both"/>
        <w:rPr>
          <w:i w:val="0"/>
        </w:rPr>
      </w:pPr>
      <w:r>
        <w:rPr>
          <w:i w:val="0"/>
        </w:rPr>
        <w:t xml:space="preserve">3.1.4 </w:t>
      </w:r>
      <w:r w:rsidRPr="005D12FB">
        <w:rPr>
          <w:i w:val="0"/>
        </w:rPr>
        <w:t xml:space="preserve">The </w:t>
      </w:r>
      <w:r w:rsidR="0018054A">
        <w:rPr>
          <w:i w:val="0"/>
        </w:rPr>
        <w:t xml:space="preserve">Parties will review the methods and format of data exchange on a periodic basis. </w:t>
      </w:r>
      <w:r w:rsidRPr="005D12FB">
        <w:rPr>
          <w:i w:val="0"/>
        </w:rPr>
        <w:t>.</w:t>
      </w:r>
    </w:p>
    <w:p w:rsidRPr="005F2817" w:rsidR="004F7E2C" w:rsidRDefault="004F7E2C" w14:paraId="3D934F2A" w14:textId="77777777">
      <w:pPr>
        <w:pStyle w:val="Heading2"/>
      </w:pPr>
      <w:r w:rsidRPr="005F2817">
        <w:t>Change Control</w:t>
      </w:r>
    </w:p>
    <w:p w:rsidRPr="005F2817" w:rsidR="004F7E2C" w:rsidRDefault="004F7E2C" w14:paraId="5750D21A" w14:textId="77777777">
      <w:pPr>
        <w:pStyle w:val="Heading3"/>
        <w:jc w:val="both"/>
      </w:pPr>
      <w:r w:rsidRPr="005F2817">
        <w:t>As data items are amended a new version of the data transfer file which holds the data item will be issued to all relevant Parties via the Data Co-ordinator</w:t>
      </w:r>
      <w:r w:rsidR="007D7919">
        <w:t>.</w:t>
      </w:r>
    </w:p>
    <w:p w:rsidRPr="005F2817" w:rsidR="004F7E2C" w:rsidRDefault="004F7E2C" w14:paraId="52991319" w14:textId="77777777">
      <w:pPr>
        <w:pStyle w:val="Heading3"/>
        <w:jc w:val="both"/>
      </w:pPr>
      <w:r w:rsidRPr="005F2817">
        <w:t xml:space="preserve">In the absence of any specific STCP requirements, transfers </w:t>
      </w:r>
      <w:r w:rsidR="00E57FEE">
        <w:t xml:space="preserve"> will be </w:t>
      </w:r>
      <w:r w:rsidRPr="005F2817">
        <w:t>record</w:t>
      </w:r>
      <w:r w:rsidR="00E57FEE">
        <w:t>ed</w:t>
      </w:r>
      <w:r w:rsidRPr="005F2817">
        <w:t xml:space="preserve"> and acknowledg</w:t>
      </w:r>
      <w:r w:rsidR="00E57FEE">
        <w:t>ed</w:t>
      </w:r>
      <w:r w:rsidRPr="005F2817">
        <w:t xml:space="preserve">  as outlined below:</w:t>
      </w:r>
    </w:p>
    <w:p w:rsidRPr="005F2817" w:rsidR="004F7E2C" w:rsidRDefault="004F7E2C" w14:paraId="557E9640" w14:textId="77777777">
      <w:pPr>
        <w:pStyle w:val="Heading4"/>
      </w:pPr>
      <w:bookmarkStart w:name="_Ref92773177" w:id="26"/>
      <w:r w:rsidRPr="005F2817">
        <w:t>On issuing a transfer of information the issuing Data Coordinator</w:t>
      </w:r>
      <w:r w:rsidR="00E57FEE">
        <w:t xml:space="preserve"> </w:t>
      </w:r>
      <w:r w:rsidRPr="005F2817">
        <w:t>shall:</w:t>
      </w:r>
    </w:p>
    <w:p w:rsidRPr="005F2817" w:rsidR="004F7E2C" w:rsidP="00DC49F2" w:rsidRDefault="004F7E2C" w14:paraId="7456EBDD" w14:textId="77777777">
      <w:pPr>
        <w:pStyle w:val="Heading3"/>
        <w:numPr>
          <w:ilvl w:val="0"/>
          <w:numId w:val="12"/>
        </w:numPr>
        <w:tabs>
          <w:tab w:val="clear" w:pos="360"/>
          <w:tab w:val="num" w:pos="1224"/>
        </w:tabs>
        <w:spacing w:after="0"/>
        <w:ind w:left="1219" w:hanging="357"/>
      </w:pPr>
      <w:r w:rsidRPr="005F2817">
        <w:t>record the date and time of issue;</w:t>
      </w:r>
    </w:p>
    <w:p w:rsidRPr="005F2817" w:rsidR="004F7E2C" w:rsidP="00DC49F2" w:rsidRDefault="004F7E2C" w14:paraId="45A37C97" w14:textId="77777777">
      <w:pPr>
        <w:pStyle w:val="Heading3"/>
        <w:numPr>
          <w:ilvl w:val="0"/>
          <w:numId w:val="12"/>
        </w:numPr>
        <w:tabs>
          <w:tab w:val="clear" w:pos="360"/>
          <w:tab w:val="num" w:pos="1224"/>
        </w:tabs>
        <w:spacing w:after="0"/>
        <w:ind w:left="1219" w:hanging="357"/>
      </w:pPr>
      <w:r w:rsidRPr="005F2817">
        <w:t>record the name of recipients of the exchange;</w:t>
      </w:r>
    </w:p>
    <w:p w:rsidRPr="005F2817" w:rsidR="004F7E2C" w:rsidP="00DC49F2" w:rsidRDefault="004F7E2C" w14:paraId="2BEF77B6" w14:textId="77777777">
      <w:pPr>
        <w:pStyle w:val="Heading3"/>
        <w:numPr>
          <w:ilvl w:val="0"/>
          <w:numId w:val="12"/>
        </w:numPr>
        <w:tabs>
          <w:tab w:val="clear" w:pos="360"/>
          <w:tab w:val="num" w:pos="1224"/>
        </w:tabs>
        <w:spacing w:after="0"/>
        <w:ind w:left="1219" w:hanging="357"/>
      </w:pPr>
      <w:r w:rsidRPr="005F2817">
        <w:t>send an effective start date and time with the exchange;</w:t>
      </w:r>
    </w:p>
    <w:p w:rsidRPr="005F2817" w:rsidR="004F7E2C" w:rsidP="00DC49F2" w:rsidRDefault="004F7E2C" w14:paraId="1CD04634" w14:textId="77777777">
      <w:pPr>
        <w:pStyle w:val="Heading3"/>
        <w:numPr>
          <w:ilvl w:val="0"/>
          <w:numId w:val="12"/>
        </w:numPr>
        <w:tabs>
          <w:tab w:val="clear" w:pos="360"/>
          <w:tab w:val="num" w:pos="1224"/>
        </w:tabs>
        <w:spacing w:after="0"/>
        <w:ind w:left="1219" w:hanging="357"/>
      </w:pPr>
      <w:r w:rsidRPr="005F2817">
        <w:t>retain a copy of the information provided;</w:t>
      </w:r>
    </w:p>
    <w:p w:rsidRPr="005F2817" w:rsidR="004F7E2C" w:rsidP="00DC49F2" w:rsidRDefault="004F7E2C" w14:paraId="7D21FE7F" w14:textId="77777777">
      <w:pPr>
        <w:pStyle w:val="Heading3"/>
        <w:numPr>
          <w:ilvl w:val="0"/>
          <w:numId w:val="12"/>
        </w:numPr>
        <w:tabs>
          <w:tab w:val="clear" w:pos="360"/>
          <w:tab w:val="num" w:pos="1224"/>
        </w:tabs>
        <w:spacing w:after="0"/>
        <w:ind w:left="1219" w:hanging="357"/>
      </w:pPr>
      <w:r w:rsidRPr="005F2817">
        <w:t>manage the archiving of superseded data.</w:t>
      </w:r>
    </w:p>
    <w:bookmarkEnd w:id="26"/>
    <w:p w:rsidRPr="005F2817" w:rsidR="004F7E2C" w:rsidP="00A87DB8" w:rsidRDefault="004F7E2C" w14:paraId="1C2D4487" w14:textId="77777777">
      <w:pPr>
        <w:pStyle w:val="Heading4"/>
        <w:jc w:val="both"/>
      </w:pPr>
      <w:r w:rsidRPr="005F2817">
        <w:t>On receipt of an information transfer, the receiving Data Coordinator</w:t>
      </w:r>
      <w:r w:rsidR="00E57FEE">
        <w:t xml:space="preserve"> </w:t>
      </w:r>
      <w:r w:rsidRPr="005F2817">
        <w:t>shall:</w:t>
      </w:r>
    </w:p>
    <w:p w:rsidRPr="005F2817" w:rsidR="004F7E2C" w:rsidP="00A87DB8" w:rsidRDefault="004F7E2C" w14:paraId="0FAAA239" w14:textId="77777777">
      <w:pPr>
        <w:pStyle w:val="Heading3"/>
        <w:numPr>
          <w:ilvl w:val="0"/>
          <w:numId w:val="13"/>
        </w:numPr>
        <w:tabs>
          <w:tab w:val="clear" w:pos="360"/>
          <w:tab w:val="num" w:pos="1224"/>
        </w:tabs>
        <w:spacing w:after="0"/>
        <w:ind w:left="1219" w:hanging="357"/>
        <w:jc w:val="both"/>
      </w:pPr>
      <w:r w:rsidRPr="005F2817">
        <w:t>acknowledge receipt of the file indicating their acceptance/rejection of the information contained therein.  Acceptance of receipt is tacit agreement to use the information from the effective start date and time stated provided said date and time is sufficiently in advance of the receipt date and time to permit the recipient to sensibly act upon it. If not, the recipient shall raise the issue with the initiating Party indicating the earliest opportunity that it can be acted upon.  If rejecting the exchange, a reason for the rejection shall be provided;</w:t>
      </w:r>
    </w:p>
    <w:p w:rsidRPr="005F2817" w:rsidR="004F7E2C" w:rsidP="00A87DB8" w:rsidRDefault="004F7E2C" w14:paraId="201E1A82" w14:textId="77777777">
      <w:pPr>
        <w:pStyle w:val="Heading3"/>
        <w:numPr>
          <w:ilvl w:val="0"/>
          <w:numId w:val="13"/>
        </w:numPr>
        <w:tabs>
          <w:tab w:val="clear" w:pos="360"/>
          <w:tab w:val="num" w:pos="1224"/>
        </w:tabs>
        <w:spacing w:after="0"/>
        <w:ind w:left="1219" w:hanging="357"/>
        <w:jc w:val="both"/>
      </w:pPr>
      <w:r w:rsidRPr="005F2817">
        <w:t>record the name of issuing contact along with date and time received;</w:t>
      </w:r>
    </w:p>
    <w:p w:rsidRPr="005F2817" w:rsidR="004F7E2C" w:rsidP="00A87DB8" w:rsidRDefault="004F7E2C" w14:paraId="3DEBB0BD" w14:textId="77777777">
      <w:pPr>
        <w:pStyle w:val="Heading3"/>
        <w:numPr>
          <w:ilvl w:val="0"/>
          <w:numId w:val="13"/>
        </w:numPr>
        <w:tabs>
          <w:tab w:val="clear" w:pos="360"/>
          <w:tab w:val="num" w:pos="1224"/>
        </w:tabs>
        <w:spacing w:after="0"/>
        <w:ind w:left="1219" w:hanging="357"/>
        <w:jc w:val="both"/>
      </w:pPr>
      <w:r w:rsidRPr="005F2817">
        <w:t>and if exchange accepted, retain a copy of the latest information provided;</w:t>
      </w:r>
    </w:p>
    <w:p w:rsidRPr="005F2817" w:rsidR="004F7E2C" w:rsidP="00A87DB8" w:rsidRDefault="004F7E2C" w14:paraId="15E80F64" w14:textId="77777777">
      <w:pPr>
        <w:pStyle w:val="Heading3"/>
        <w:numPr>
          <w:ilvl w:val="0"/>
          <w:numId w:val="13"/>
        </w:numPr>
        <w:tabs>
          <w:tab w:val="clear" w:pos="360"/>
          <w:tab w:val="num" w:pos="1224"/>
        </w:tabs>
        <w:spacing w:after="0"/>
        <w:ind w:left="1219" w:hanging="357"/>
        <w:jc w:val="both"/>
      </w:pPr>
      <w:r w:rsidRPr="005F2817">
        <w:t>and if exchange accepted, ensure that the information held is updated and internally available in a timely manner;</w:t>
      </w:r>
    </w:p>
    <w:p w:rsidRPr="005F2817" w:rsidR="004F7E2C" w:rsidP="00A87DB8" w:rsidRDefault="004F7E2C" w14:paraId="02A322CF" w14:textId="77777777">
      <w:pPr>
        <w:pStyle w:val="Heading3"/>
        <w:numPr>
          <w:ilvl w:val="0"/>
          <w:numId w:val="13"/>
        </w:numPr>
        <w:tabs>
          <w:tab w:val="clear" w:pos="360"/>
          <w:tab w:val="num" w:pos="1224"/>
        </w:tabs>
        <w:spacing w:after="0"/>
        <w:ind w:left="1219" w:hanging="357"/>
        <w:jc w:val="both"/>
      </w:pPr>
      <w:r w:rsidRPr="005F2817">
        <w:t>internally, communicate to relevant working groups the revision to the information; and</w:t>
      </w:r>
    </w:p>
    <w:p w:rsidRPr="005F2817" w:rsidR="004F7E2C" w:rsidP="00A87DB8" w:rsidRDefault="004F7E2C" w14:paraId="477B0A82" w14:textId="77777777">
      <w:pPr>
        <w:pStyle w:val="Heading3"/>
        <w:numPr>
          <w:ilvl w:val="0"/>
          <w:numId w:val="13"/>
        </w:numPr>
        <w:tabs>
          <w:tab w:val="clear" w:pos="360"/>
          <w:tab w:val="num" w:pos="1224"/>
        </w:tabs>
        <w:spacing w:after="0"/>
        <w:ind w:left="1219" w:hanging="357"/>
        <w:jc w:val="both"/>
      </w:pPr>
      <w:bookmarkStart w:name="OLE_LINK2" w:id="27"/>
      <w:r w:rsidRPr="005F2817">
        <w:t>manage the archiving of superseded data.</w:t>
      </w:r>
      <w:bookmarkEnd w:id="27"/>
    </w:p>
    <w:p w:rsidRPr="005F2817" w:rsidR="004F7E2C" w:rsidRDefault="004F7E2C" w14:paraId="564EF69E" w14:textId="77777777"/>
    <w:p w:rsidRPr="005F2817" w:rsidR="004958D1" w:rsidRDefault="004958D1" w14:paraId="2E57F0A1" w14:textId="77777777"/>
    <w:p w:rsidRPr="005F2817" w:rsidR="004F7E2C" w:rsidRDefault="004F7E2C" w14:paraId="7EB7132C" w14:textId="77777777">
      <w:pPr>
        <w:pStyle w:val="Heading3"/>
        <w:jc w:val="both"/>
      </w:pPr>
      <w:r w:rsidRPr="005F2817">
        <w:t>In the absence of STC or other STCP specific requirements previous submissions may be retained by each Party in accordance with internal data retention and archiving policies.</w:t>
      </w:r>
    </w:p>
    <w:p w:rsidRPr="005F2817" w:rsidR="004F7E2C" w:rsidRDefault="004F7E2C" w14:paraId="50677226" w14:textId="77777777">
      <w:pPr>
        <w:pStyle w:val="Heading2"/>
      </w:pPr>
      <w:r w:rsidRPr="005F2817">
        <w:t>Audit</w:t>
      </w:r>
    </w:p>
    <w:p w:rsidRPr="005F2817" w:rsidR="004F7E2C" w:rsidP="00A87DB8" w:rsidRDefault="004F7E2C" w14:paraId="2B92FCB0" w14:textId="77777777">
      <w:pPr>
        <w:pStyle w:val="Heading3"/>
        <w:jc w:val="both"/>
      </w:pPr>
      <w:r w:rsidRPr="005F2817">
        <w:t>This section relates to the checking of the consistency of the data held by each Party against the formal submission process. Unless stated within individual STCPs, no regular audits of data are envisaged. The provisions of individual STCPs take precedence over the default arrangements outlined within this procedure.</w:t>
      </w:r>
    </w:p>
    <w:p w:rsidRPr="005F2817" w:rsidR="004F7E2C" w:rsidP="00A87DB8" w:rsidRDefault="004F7E2C" w14:paraId="40F4C075" w14:textId="77777777">
      <w:pPr>
        <w:pStyle w:val="Heading3"/>
        <w:jc w:val="both"/>
      </w:pPr>
      <w:r w:rsidRPr="005F2817">
        <w:t>Parties shall be responsible for their own internal audit procedures.</w:t>
      </w:r>
    </w:p>
    <w:p w:rsidRPr="005F2817" w:rsidR="004F7E2C" w:rsidP="00A87DB8" w:rsidRDefault="004F7E2C" w14:paraId="08881E27" w14:textId="77777777">
      <w:pPr>
        <w:pStyle w:val="Heading3"/>
        <w:numPr>
          <w:ilvl w:val="0"/>
          <w:numId w:val="0"/>
        </w:numPr>
        <w:ind w:left="720"/>
        <w:jc w:val="both"/>
      </w:pPr>
      <w:r w:rsidRPr="005F2817">
        <w:t xml:space="preserve">Where a Party has a concern over the accuracy or consistency of the data pertinent to them and held by another Party, they may request an audit of this information, in which case, they will provide an explanation as to why the audit is required. The timing and </w:t>
      </w:r>
      <w:r w:rsidRPr="005F2817">
        <w:lastRenderedPageBreak/>
        <w:t>duration of any such audit will be by mutual consent. In the absence of agreement, a Party may raise a dispute in accordance with the STC.</w:t>
      </w:r>
    </w:p>
    <w:p w:rsidRPr="005F2817" w:rsidR="004F7E2C" w:rsidP="00A87DB8" w:rsidRDefault="004F7E2C" w14:paraId="68F962E1" w14:textId="77777777">
      <w:pPr>
        <w:pStyle w:val="Heading3"/>
        <w:jc w:val="both"/>
      </w:pPr>
      <w:r w:rsidRPr="005F2817">
        <w:t>When performing an audit, data consistency checks will be undertaken by the following points:</w:t>
      </w:r>
    </w:p>
    <w:p w:rsidRPr="005F2817" w:rsidR="004F7E2C" w:rsidP="00A87DB8" w:rsidRDefault="004F7E2C" w14:paraId="42535217" w14:textId="77777777">
      <w:pPr>
        <w:pStyle w:val="Heading3"/>
        <w:numPr>
          <w:ilvl w:val="0"/>
          <w:numId w:val="11"/>
        </w:numPr>
        <w:jc w:val="both"/>
      </w:pPr>
      <w:r w:rsidRPr="005F2817">
        <w:t>Each affected Party will provide to the instigating Party a record of the latest versions of information which they are using.</w:t>
      </w:r>
    </w:p>
    <w:p w:rsidRPr="005F2817" w:rsidR="004F7E2C" w:rsidP="00A87DB8" w:rsidRDefault="004F7E2C" w14:paraId="11811BF8" w14:textId="77777777">
      <w:pPr>
        <w:pStyle w:val="Heading3"/>
        <w:numPr>
          <w:ilvl w:val="0"/>
          <w:numId w:val="11"/>
        </w:numPr>
        <w:jc w:val="both"/>
      </w:pPr>
      <w:r w:rsidRPr="005F2817">
        <w:t>These records will be examined by the instigating Party who will provide confirmation or otherwise that the correct information is being utilised.</w:t>
      </w:r>
    </w:p>
    <w:p w:rsidRPr="005F2817" w:rsidR="004F7E2C" w:rsidP="00A87DB8" w:rsidRDefault="004F7E2C" w14:paraId="211AA3E1" w14:textId="77777777">
      <w:pPr>
        <w:pStyle w:val="Heading3"/>
        <w:numPr>
          <w:ilvl w:val="0"/>
          <w:numId w:val="11"/>
        </w:numPr>
        <w:jc w:val="both"/>
      </w:pPr>
      <w:r w:rsidRPr="005F2817">
        <w:t>Where instances are discovered of inconsistent data new data transfer files will be issued and the recipient must notify when their existing files have been updated as described within the relevant STCP or within the guidelines outlined within this document.</w:t>
      </w:r>
    </w:p>
    <w:p w:rsidRPr="005F2817" w:rsidR="004F7E2C" w:rsidRDefault="004F7E2C" w14:paraId="160DBDB7" w14:textId="77777777">
      <w:pPr>
        <w:pStyle w:val="Heading2"/>
      </w:pPr>
      <w:r w:rsidRPr="005F2817">
        <w:t>Data Not Supplied</w:t>
      </w:r>
    </w:p>
    <w:p w:rsidRPr="005F2817" w:rsidR="004F7E2C" w:rsidRDefault="004F7E2C" w14:paraId="2833DA31" w14:textId="77777777">
      <w:pPr>
        <w:pStyle w:val="Heading3"/>
        <w:jc w:val="both"/>
      </w:pPr>
      <w:r w:rsidRPr="005F2817">
        <w:t>The provisions of individual STCPs take precedence over the default arrangements for the estimation of data outlined within this procedure.</w:t>
      </w:r>
    </w:p>
    <w:p w:rsidRPr="005F2817" w:rsidR="004F7E2C" w:rsidRDefault="004F7E2C" w14:paraId="684652EE" w14:textId="77777777">
      <w:pPr>
        <w:pStyle w:val="Heading3"/>
        <w:jc w:val="both"/>
      </w:pPr>
      <w:r w:rsidRPr="005F2817">
        <w:t xml:space="preserve">If data is not supplied when required by an STCP then that data will be estimated if and when it is necessary to do so.  </w:t>
      </w:r>
    </w:p>
    <w:p w:rsidRPr="005F2817" w:rsidR="004F7E2C" w:rsidRDefault="004F7E2C" w14:paraId="6CE85916" w14:textId="77777777">
      <w:pPr>
        <w:pStyle w:val="Heading3"/>
        <w:jc w:val="both"/>
      </w:pPr>
      <w:r w:rsidRPr="005F2817">
        <w:t>Such estimates will, in each case, be based upon data supplied previously under the STCPs or other such data that may be reasonably assumed for that purpose.</w:t>
      </w:r>
    </w:p>
    <w:p w:rsidRPr="005F2817" w:rsidR="004F7E2C" w:rsidRDefault="004F7E2C" w14:paraId="28AE9F06" w14:textId="77777777">
      <w:pPr>
        <w:pStyle w:val="Heading3"/>
        <w:jc w:val="both"/>
      </w:pPr>
      <w:r w:rsidRPr="005F2817">
        <w:t>In the event of data not being supplied the proposed user shall notify the appropriate Data Co-ordinator of any estimated data, which it intends to use.</w:t>
      </w:r>
    </w:p>
    <w:p w:rsidRPr="005F2817" w:rsidR="004F7E2C" w:rsidRDefault="004F7E2C" w14:paraId="4E1770BC" w14:textId="77777777">
      <w:pPr>
        <w:pStyle w:val="Heading2"/>
      </w:pPr>
      <w:r w:rsidRPr="005F2817">
        <w:t>Supplementary Information Request (SIR)</w:t>
      </w:r>
    </w:p>
    <w:p w:rsidRPr="005F2817" w:rsidR="004F7E2C" w:rsidRDefault="004F7E2C" w14:paraId="744CC80A" w14:textId="77777777">
      <w:pPr>
        <w:pStyle w:val="Heading3"/>
        <w:jc w:val="both"/>
      </w:pPr>
      <w:r w:rsidRPr="005F2817">
        <w:t>This section provides for the formal exchange of supplementary information between NGE</w:t>
      </w:r>
      <w:r w:rsidR="00303D88">
        <w:t>SO</w:t>
      </w:r>
      <w:r w:rsidRPr="005F2817">
        <w:t xml:space="preserve"> and the TO(s) which are not covered by the existing STC or STCP provisions but which may be required to better facilitate the meeting of licence, STC or other requirements identified by NGE</w:t>
      </w:r>
      <w:r w:rsidR="00303D88">
        <w:t>SO</w:t>
      </w:r>
      <w:r w:rsidRPr="005F2817">
        <w:t xml:space="preserve"> or the TO(s).</w:t>
      </w:r>
    </w:p>
    <w:p w:rsidRPr="005F2817" w:rsidR="004F7E2C" w:rsidRDefault="004F7E2C" w14:paraId="40A32F7A" w14:textId="77777777">
      <w:pPr>
        <w:pStyle w:val="Heading3"/>
        <w:jc w:val="both"/>
      </w:pPr>
      <w:r w:rsidRPr="005F2817">
        <w:t>Data exchanged under an SIR shall have the same status and standing as all other exchanges covered by the STC and related STCPs.</w:t>
      </w:r>
    </w:p>
    <w:p w:rsidRPr="005F2817" w:rsidR="004F7E2C" w:rsidRDefault="004F7E2C" w14:paraId="4F61414C" w14:textId="77777777">
      <w:pPr>
        <w:pStyle w:val="Heading3"/>
        <w:jc w:val="both"/>
      </w:pPr>
      <w:r w:rsidRPr="005F2817">
        <w:t>On identifying the need for supplementary data, the nominated Data Co-ordinator for the originating Party shall raise and send a formal request using the Supplementary Information Request form (see Appendix B).</w:t>
      </w:r>
    </w:p>
    <w:p w:rsidRPr="005F2817" w:rsidR="004F7E2C" w:rsidRDefault="004F7E2C" w14:paraId="6112E29D" w14:textId="77777777">
      <w:pPr>
        <w:pStyle w:val="Heading3"/>
        <w:jc w:val="both"/>
      </w:pPr>
      <w:r w:rsidRPr="005F2817">
        <w:t xml:space="preserve">The identifier for the SIR shall combine an identifier for the initiator (e.g. </w:t>
      </w:r>
      <w:r w:rsidR="009741BD">
        <w:t>NGESO,</w:t>
      </w:r>
      <w:r w:rsidR="007D7919">
        <w:t xml:space="preserve"> </w:t>
      </w:r>
      <w:r w:rsidRPr="005F2817">
        <w:t>NGET, SPT, SHETL) followed by an incremental number.</w:t>
      </w:r>
    </w:p>
    <w:p w:rsidRPr="005F2817" w:rsidR="004F7E2C" w:rsidRDefault="004F7E2C" w14:paraId="2C8C915B" w14:textId="77777777">
      <w:pPr>
        <w:pStyle w:val="Heading3"/>
        <w:jc w:val="both"/>
      </w:pPr>
      <w:r w:rsidRPr="005F2817">
        <w:t>Dates shall be provided for the formal response to the SIR and when the actual data provision is required (fields “Date Response Required” and “Originator Date for Data Provision”)</w:t>
      </w:r>
    </w:p>
    <w:p w:rsidRPr="005F2817" w:rsidR="004F7E2C" w:rsidRDefault="004F7E2C" w14:paraId="27B10E40" w14:textId="77777777">
      <w:pPr>
        <w:pStyle w:val="Heading3"/>
        <w:jc w:val="both"/>
      </w:pPr>
      <w:r w:rsidRPr="005F2817">
        <w:t>Where discussions have already taken place, the originating Party may also indicate the names of those resolution contacts.</w:t>
      </w:r>
    </w:p>
    <w:p w:rsidRPr="005F2817" w:rsidR="004F7E2C" w:rsidRDefault="004F7E2C" w14:paraId="4E7C7DF2" w14:textId="77777777">
      <w:pPr>
        <w:pStyle w:val="Heading3"/>
        <w:jc w:val="both"/>
      </w:pPr>
      <w:r w:rsidRPr="005F2817">
        <w:t>The originator shall indicate on the form whether the information requested is required on an on-going basis and therefore requires an STCP amendment. In such cases it is the responsibility of the originating Party to raise such amendments as are necessary and in accordance with the change management process.</w:t>
      </w:r>
    </w:p>
    <w:p w:rsidRPr="005F2817" w:rsidR="004F7E2C" w:rsidRDefault="004F7E2C" w14:paraId="18F89ECF" w14:textId="77777777">
      <w:pPr>
        <w:pStyle w:val="Heading3"/>
        <w:jc w:val="both"/>
      </w:pPr>
      <w:r w:rsidRPr="005F2817">
        <w:t xml:space="preserve">The recipient(s) shall assess and reply to an SIR </w:t>
      </w:r>
      <w:r w:rsidRPr="005F2817" w:rsidR="00F52582">
        <w:t>both indicating acceptance and</w:t>
      </w:r>
      <w:r w:rsidRPr="005F2817">
        <w:t xml:space="preserve"> the limits (including form of transfer) to which such request can be met, or rejection of the </w:t>
      </w:r>
      <w:r w:rsidRPr="005F2817">
        <w:lastRenderedPageBreak/>
        <w:t>request stating the basis for its rejection.  The actual data may be transferred with the SIR response or at a later date as agreed and indicated on the SIR form.</w:t>
      </w:r>
    </w:p>
    <w:p w:rsidRPr="005F2817" w:rsidR="004F7E2C" w:rsidRDefault="004F7E2C" w14:paraId="14F12246" w14:textId="77777777">
      <w:pPr>
        <w:pStyle w:val="Heading3"/>
        <w:jc w:val="both"/>
      </w:pPr>
      <w:r w:rsidRPr="005F2817">
        <w:t xml:space="preserve">On satisfactory transfer of the agreed data, and where there </w:t>
      </w:r>
      <w:r w:rsidRPr="005F2817" w:rsidR="00F52582">
        <w:t>are no proposed STCP modifications</w:t>
      </w:r>
      <w:r w:rsidRPr="005F2817">
        <w:t>, the SIR shall be closed.  Where it has been indicated that an STCP modification is required the SIR shall remain in effect and timely updates to the data provided (in accordance with the SIR) until such times as the STCP modifications are incorporated into those documents.</w:t>
      </w:r>
    </w:p>
    <w:p w:rsidRPr="005F2817" w:rsidR="004F7E2C" w:rsidRDefault="004F7E2C" w14:paraId="01BC9E51" w14:textId="77777777">
      <w:pPr>
        <w:pStyle w:val="Heading2"/>
      </w:pPr>
      <w:r w:rsidRPr="005F2817">
        <w:t>STCP Information Request and Acknowledgement</w:t>
      </w:r>
    </w:p>
    <w:p w:rsidRPr="005F2817" w:rsidR="004F7E2C" w:rsidRDefault="004F7E2C" w14:paraId="3C123675" w14:textId="77777777">
      <w:pPr>
        <w:pStyle w:val="Heading3"/>
        <w:jc w:val="both"/>
      </w:pPr>
      <w:r w:rsidRPr="005F2817">
        <w:t>Requests for information shall have the same status and standing as all other exchanges covered by the STC and STCPs and therefore require a response. This response will be provided on the same form as the request. Furthermore, the detail contained within the form will be dictated by the business context as described in the STCP that triggers the exchange of the form.</w:t>
      </w:r>
    </w:p>
    <w:p w:rsidRPr="005F2817" w:rsidR="004F7E2C" w:rsidRDefault="004F7E2C" w14:paraId="21C006B7" w14:textId="77777777">
      <w:pPr>
        <w:pStyle w:val="Heading3"/>
        <w:jc w:val="both"/>
      </w:pPr>
      <w:r w:rsidRPr="005F2817">
        <w:t>In the absence of a specific form within the STCP that requires the exchange, a form (see Appendix B) is available to either accept or reject the exchanged information.  The detail contained within the form will be dictated by the business context within which the form is exchanged as described in the STCP that triggers the exchange of the form.</w:t>
      </w:r>
    </w:p>
    <w:p w:rsidRPr="005F2817" w:rsidR="004F7E2C" w:rsidRDefault="004F7E2C" w14:paraId="5ECE6DA6" w14:textId="77777777">
      <w:pPr>
        <w:pStyle w:val="Heading2"/>
      </w:pPr>
      <w:bookmarkStart w:name="_Ref85017918" w:id="28"/>
      <w:r w:rsidRPr="005F2817">
        <w:t>Data Co-ordinators</w:t>
      </w:r>
      <w:bookmarkEnd w:id="28"/>
    </w:p>
    <w:p w:rsidRPr="005F2817" w:rsidR="004F7E2C" w:rsidRDefault="004F7E2C" w14:paraId="30516AF9" w14:textId="76AD9322">
      <w:pPr>
        <w:pStyle w:val="Heading3"/>
      </w:pPr>
      <w:r w:rsidRPr="005F2817">
        <w:t>Data Co-ordinators</w:t>
      </w:r>
      <w:r w:rsidR="009741BD">
        <w:t xml:space="preserve"> </w:t>
      </w:r>
      <w:r w:rsidR="00484D03">
        <w:t xml:space="preserve">shall </w:t>
      </w:r>
      <w:del w:author="Baker(ESO), Stephen" w:date="2021-12-17T16:20:00Z" w:id="29">
        <w:r w:rsidDel="00C14274" w:rsidR="00484D03">
          <w:delText>be</w:delText>
        </w:r>
        <w:r w:rsidRPr="005F2817" w:rsidDel="00C14274">
          <w:delText>appointed</w:delText>
        </w:r>
      </w:del>
      <w:ins w:author="Baker(ESO), Stephen" w:date="2021-12-17T16:20:00Z" w:id="30">
        <w:r w:rsidR="00C14274">
          <w:t>be</w:t>
        </w:r>
        <w:r w:rsidRPr="005F2817" w:rsidR="00C14274">
          <w:t xml:space="preserve"> appointed</w:t>
        </w:r>
      </w:ins>
      <w:r w:rsidRPr="005F2817">
        <w:t xml:space="preserve"> by each </w:t>
      </w:r>
      <w:r w:rsidR="004F7772">
        <w:t xml:space="preserve">Party </w:t>
      </w:r>
      <w:r w:rsidRPr="005F2817">
        <w:t xml:space="preserve">.  A change to a </w:t>
      </w:r>
      <w:r w:rsidR="004F7772">
        <w:t xml:space="preserve">NGESO </w:t>
      </w:r>
      <w:r w:rsidRPr="005F2817">
        <w:t xml:space="preserve">Data Co-ordinator will require the </w:t>
      </w:r>
      <w:r w:rsidR="004F7772">
        <w:t>NGESO</w:t>
      </w:r>
      <w:r w:rsidRPr="005F2817">
        <w:t xml:space="preserve"> to inform </w:t>
      </w:r>
      <w:r w:rsidR="004F7772">
        <w:t xml:space="preserve">all </w:t>
      </w:r>
      <w:del w:author="Baker(ESO), Stephen" w:date="2021-12-17T16:20:00Z" w:id="31">
        <w:r w:rsidDel="00C14274" w:rsidR="004F7772">
          <w:delText xml:space="preserve">Parties </w:delText>
        </w:r>
        <w:r w:rsidRPr="005F2817" w:rsidDel="00C14274">
          <w:delText xml:space="preserve"> of</w:delText>
        </w:r>
      </w:del>
      <w:ins w:author="Baker(ESO), Stephen" w:date="2021-12-17T16:20:00Z" w:id="32">
        <w:r w:rsidR="00C14274">
          <w:t xml:space="preserve">Parties </w:t>
        </w:r>
        <w:r w:rsidRPr="005F2817" w:rsidR="00C14274">
          <w:t>of</w:t>
        </w:r>
      </w:ins>
      <w:r w:rsidRPr="005F2817">
        <w:t xml:space="preserve"> that change.</w:t>
      </w:r>
      <w:r w:rsidR="004F7772">
        <w:t xml:space="preserve"> A change to a TO Data Co-ordinator will require that TO </w:t>
      </w:r>
      <w:proofErr w:type="spellStart"/>
      <w:r w:rsidR="004F7772">
        <w:t>to</w:t>
      </w:r>
      <w:proofErr w:type="spellEnd"/>
      <w:r w:rsidR="004F7772">
        <w:t xml:space="preserve"> inform NGESO of that change.</w:t>
      </w:r>
    </w:p>
    <w:p w:rsidRPr="005F2817" w:rsidR="00076354" w:rsidP="00076354" w:rsidRDefault="00076354" w14:paraId="3E819AFD" w14:textId="77777777">
      <w:pPr>
        <w:pStyle w:val="Heading2"/>
      </w:pPr>
      <w:r w:rsidRPr="005F2817">
        <w:t>Services Capability Specification for Offshore TO</w:t>
      </w:r>
    </w:p>
    <w:p w:rsidRPr="005F2817" w:rsidR="00076354" w:rsidP="00A87DB8" w:rsidRDefault="00076354" w14:paraId="0D23AF29" w14:textId="77777777">
      <w:pPr>
        <w:pStyle w:val="Heading3"/>
        <w:jc w:val="both"/>
      </w:pPr>
      <w:r w:rsidRPr="005F2817">
        <w:t xml:space="preserve">Services Capability data for the </w:t>
      </w:r>
      <w:r w:rsidRPr="005F2817" w:rsidR="00C33030">
        <w:t xml:space="preserve">all </w:t>
      </w:r>
      <w:r w:rsidRPr="005F2817">
        <w:t>TO</w:t>
      </w:r>
      <w:r w:rsidRPr="005F2817" w:rsidR="00C33030">
        <w:t>s</w:t>
      </w:r>
      <w:r w:rsidRPr="005F2817">
        <w:t xml:space="preserve"> is exchanged between the Data </w:t>
      </w:r>
      <w:r w:rsidRPr="005F2817">
        <w:br/>
      </w:r>
      <w:r w:rsidRPr="005F2817">
        <w:t>Co-ordinators</w:t>
      </w:r>
      <w:r w:rsidR="005E41D6">
        <w:t>,</w:t>
      </w:r>
      <w:r w:rsidRPr="005F2817">
        <w:t xml:space="preserve"> using the agreed process between the individual TO and NGE</w:t>
      </w:r>
      <w:r w:rsidR="00303D88">
        <w:t>SO</w:t>
      </w:r>
      <w:r w:rsidRPr="005F2817">
        <w:t xml:space="preserve">.  </w:t>
      </w:r>
      <w:r w:rsidRPr="005F2817">
        <w:br/>
      </w:r>
      <w:r w:rsidRPr="005F2817">
        <w:t xml:space="preserve">This process may be defined in the specific TO Services Capability Specification Guidance Notes to enable each TO </w:t>
      </w:r>
      <w:proofErr w:type="spellStart"/>
      <w:r w:rsidRPr="005F2817">
        <w:t>to</w:t>
      </w:r>
      <w:proofErr w:type="spellEnd"/>
      <w:r w:rsidRPr="005F2817">
        <w:t xml:space="preserve"> meet their obligations under the STC.</w:t>
      </w:r>
    </w:p>
    <w:p w:rsidRPr="005F2817" w:rsidR="00076354" w:rsidP="00076354" w:rsidRDefault="00076354" w14:paraId="2D0363CE" w14:textId="77777777"/>
    <w:p w:rsidRPr="005F2817" w:rsidR="004F7E2C" w:rsidRDefault="004F7E2C" w14:paraId="76189A3E" w14:textId="77777777">
      <w:pPr>
        <w:pStyle w:val="Heading1"/>
        <w:spacing w:after="120"/>
        <w:ind w:left="431" w:hanging="431"/>
      </w:pPr>
      <w:r w:rsidRPr="005F2817">
        <w:t>Maintenance of this STCP</w:t>
      </w:r>
    </w:p>
    <w:p w:rsidRPr="005F2817" w:rsidR="004F7E2C" w:rsidP="00A87DB8" w:rsidRDefault="004F7E2C" w14:paraId="28E23682" w14:textId="77777777">
      <w:pPr>
        <w:pStyle w:val="Heading2"/>
        <w:spacing w:after="120"/>
        <w:ind w:left="578" w:hanging="578"/>
        <w:jc w:val="both"/>
        <w:rPr>
          <w:b w:val="0"/>
          <w:i w:val="0"/>
          <w:sz w:val="20"/>
        </w:rPr>
      </w:pPr>
      <w:r w:rsidRPr="005F2817">
        <w:rPr>
          <w:b w:val="0"/>
          <w:i w:val="0"/>
          <w:sz w:val="20"/>
        </w:rPr>
        <w:t xml:space="preserve">As stated above, one objective of this document is to provide a process for maintaining consistency between STC Processes. </w:t>
      </w:r>
    </w:p>
    <w:p w:rsidRPr="005F2817" w:rsidR="004F7E2C" w:rsidP="00A87DB8" w:rsidRDefault="004F7E2C" w14:paraId="0951E7FB" w14:textId="77777777">
      <w:pPr>
        <w:pStyle w:val="Heading2"/>
        <w:spacing w:after="120"/>
        <w:ind w:left="578" w:hanging="578"/>
        <w:jc w:val="both"/>
        <w:rPr>
          <w:b w:val="0"/>
          <w:i w:val="0"/>
          <w:sz w:val="20"/>
        </w:rPr>
      </w:pPr>
      <w:r w:rsidRPr="005F2817">
        <w:rPr>
          <w:b w:val="0"/>
          <w:i w:val="0"/>
          <w:sz w:val="20"/>
        </w:rPr>
        <w:t>Where a change is proposed to an individual STCP, the following principal steps shall be followed to assess the impact on other STCPs and ensure consistency between documents.</w:t>
      </w:r>
    </w:p>
    <w:p w:rsidRPr="005F2817" w:rsidR="004F7E2C" w:rsidP="00A87DB8" w:rsidRDefault="004F7E2C" w14:paraId="263D37FD" w14:textId="77777777">
      <w:pPr>
        <w:pStyle w:val="Heading2"/>
        <w:spacing w:after="120"/>
        <w:ind w:left="578" w:hanging="578"/>
        <w:jc w:val="both"/>
        <w:rPr>
          <w:b w:val="0"/>
          <w:i w:val="0"/>
          <w:sz w:val="20"/>
        </w:rPr>
      </w:pPr>
      <w:r w:rsidRPr="005F2817">
        <w:rPr>
          <w:b w:val="0"/>
          <w:i w:val="0"/>
          <w:sz w:val="20"/>
        </w:rPr>
        <w:t>For each change proposal that impacts on the transfer of any data items:</w:t>
      </w:r>
    </w:p>
    <w:p w:rsidRPr="005F2817" w:rsidR="004F7E2C" w:rsidP="00A87DB8" w:rsidRDefault="004F7E2C" w14:paraId="1599BA68" w14:textId="77777777">
      <w:pPr>
        <w:pStyle w:val="Heading3"/>
        <w:numPr>
          <w:ilvl w:val="0"/>
          <w:numId w:val="14"/>
        </w:numPr>
        <w:tabs>
          <w:tab w:val="clear" w:pos="360"/>
          <w:tab w:val="num" w:pos="938"/>
        </w:tabs>
        <w:ind w:left="938"/>
        <w:jc w:val="both"/>
      </w:pPr>
      <w:r w:rsidRPr="005F2817">
        <w:t>Check the Data Item List to see if the data item is already transferred</w:t>
      </w:r>
    </w:p>
    <w:p w:rsidRPr="005F2817" w:rsidR="004F7E2C" w:rsidP="00A87DB8" w:rsidRDefault="004F7E2C" w14:paraId="4590E4EC" w14:textId="77777777">
      <w:pPr>
        <w:pStyle w:val="Heading3"/>
        <w:numPr>
          <w:ilvl w:val="0"/>
          <w:numId w:val="14"/>
        </w:numPr>
        <w:tabs>
          <w:tab w:val="clear" w:pos="360"/>
          <w:tab w:val="num" w:pos="938"/>
        </w:tabs>
        <w:ind w:left="938"/>
        <w:jc w:val="both"/>
      </w:pPr>
      <w:r w:rsidRPr="005F2817">
        <w:t>If the data item is already transferred, assess the impact against the Item Description, Standard Data Attributes and Detailed Attributes.  Check the LIC to identify each instance that the data item is transferred and consider the impact on those entries.  Add the entry to the LIC.</w:t>
      </w:r>
    </w:p>
    <w:p w:rsidRPr="005F2817" w:rsidR="004F7E2C" w:rsidP="00A87DB8" w:rsidRDefault="004F7E2C" w14:paraId="62AB13F7" w14:textId="77777777">
      <w:pPr>
        <w:jc w:val="both"/>
      </w:pPr>
    </w:p>
    <w:p w:rsidRPr="005F2817" w:rsidR="004F7E2C" w:rsidP="00A87DB8" w:rsidRDefault="004F7E2C" w14:paraId="5829C997" w14:textId="77777777">
      <w:pPr>
        <w:pStyle w:val="Heading3"/>
        <w:numPr>
          <w:ilvl w:val="0"/>
          <w:numId w:val="14"/>
        </w:numPr>
        <w:tabs>
          <w:tab w:val="clear" w:pos="360"/>
          <w:tab w:val="num" w:pos="938"/>
        </w:tabs>
        <w:ind w:left="938"/>
        <w:jc w:val="both"/>
      </w:pPr>
      <w:r w:rsidRPr="005F2817">
        <w:t>If the data item is not already transferred, then add the transfer to the Data Item List and a corresponding entry in the LIC.</w:t>
      </w:r>
      <w:r w:rsidRPr="005F2817">
        <w:br/>
      </w:r>
    </w:p>
    <w:p w:rsidRPr="005F2817" w:rsidR="004F7E2C" w:rsidRDefault="004F7E2C" w14:paraId="56277E0C" w14:textId="77777777">
      <w:pPr>
        <w:pStyle w:val="Heading1"/>
        <w:numPr>
          <w:ilvl w:val="0"/>
          <w:numId w:val="0"/>
        </w:numPr>
        <w:spacing w:after="0"/>
      </w:pPr>
      <w:r w:rsidRPr="005F2817">
        <w:br w:type="page"/>
      </w:r>
      <w:r w:rsidRPr="005F2817">
        <w:rPr>
          <w:i/>
          <w:iCs/>
        </w:rPr>
        <w:lastRenderedPageBreak/>
        <w:t>Appendix A: Flow Diagram</w:t>
      </w:r>
    </w:p>
    <w:p w:rsidRPr="005F2817" w:rsidR="004F7E2C" w:rsidP="00A87DB8" w:rsidRDefault="004F7E2C" w14:paraId="441B642E" w14:textId="77777777">
      <w:pPr>
        <w:jc w:val="both"/>
        <w:rPr>
          <w:rFonts w:ascii="Arial" w:hAnsi="Arial"/>
        </w:rPr>
      </w:pPr>
      <w:r w:rsidRPr="005F2817">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r w:rsidRPr="005F2817">
        <w:rPr>
          <w:rFonts w:ascii="Arial" w:hAnsi="Arial"/>
        </w:rPr>
        <w:br w:type="page"/>
      </w:r>
      <w:r w:rsidRPr="005F2817">
        <w:rPr>
          <w:rFonts w:ascii="Arial" w:hAnsi="Arial"/>
        </w:rPr>
        <w:lastRenderedPageBreak/>
        <w:t xml:space="preserve"> </w:t>
      </w:r>
    </w:p>
    <w:p w:rsidRPr="005F2817" w:rsidR="004F7E2C" w:rsidRDefault="00B77F89" w14:paraId="69DF2009" w14:textId="77777777">
      <w:r>
        <w:object w:dxaOrig="10035" w:dyaOrig="8101" w14:anchorId="0BA56F1D">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15.35pt;height:335.3pt" o:ole="" type="#_x0000_t75">
            <v:imagedata o:title="" r:id="rId14"/>
          </v:shape>
          <o:OLEObject Type="Embed" ProgID="Visio.Drawing.11" ShapeID="_x0000_i1025" DrawAspect="Content" ObjectID="_1734869097" r:id="rId15"/>
        </w:object>
      </w:r>
    </w:p>
    <w:p w:rsidRPr="005F2817" w:rsidR="004F7E2C" w:rsidRDefault="004F7E2C" w14:paraId="2FDCE59E" w14:textId="77777777">
      <w:pPr>
        <w:ind w:left="-709"/>
      </w:pPr>
    </w:p>
    <w:p w:rsidRPr="005F2817" w:rsidR="004F7E2C" w:rsidRDefault="004F7E2C" w14:paraId="4861AAE6" w14:textId="77777777">
      <w:pPr>
        <w:ind w:left="-709"/>
      </w:pPr>
    </w:p>
    <w:p w:rsidRPr="005F2817" w:rsidR="004F7E2C" w:rsidRDefault="0004527A" w14:paraId="65E624DA" w14:textId="77777777">
      <w:r>
        <w:object w:dxaOrig="11188" w:dyaOrig="4531" w14:anchorId="64A453FF">
          <v:shape id="_x0000_i1026" style="width:414.25pt;height:168.2pt" o:ole="" type="#_x0000_t75">
            <v:imagedata o:title="" r:id="rId16"/>
          </v:shape>
          <o:OLEObject Type="Embed" ProgID="Visio.Drawing.11" ShapeID="_x0000_i1026" DrawAspect="Content" ObjectID="_1734869098" r:id="rId17"/>
        </w:object>
      </w:r>
      <w:r w:rsidRPr="005F2817" w:rsidR="004F7E2C">
        <w:br w:type="page"/>
      </w:r>
    </w:p>
    <w:p w:rsidRPr="005F2817" w:rsidR="004F7E2C" w:rsidRDefault="004F7E2C" w14:paraId="49209D3B" w14:textId="77777777">
      <w:pPr>
        <w:ind w:left="-709"/>
      </w:pPr>
    </w:p>
    <w:p w:rsidRPr="005F2817" w:rsidR="004F7E2C" w:rsidRDefault="00C43657" w14:paraId="033CB8B4" w14:textId="77777777">
      <w:r>
        <w:object w:dxaOrig="11188" w:dyaOrig="9223" w14:anchorId="0F373AC7">
          <v:shape id="_x0000_i1027" style="width:414.25pt;height:342.25pt" o:ole="" type="#_x0000_t75">
            <v:imagedata o:title="" r:id="rId18"/>
          </v:shape>
          <o:OLEObject Type="Embed" ProgID="Visio.Drawing.11" ShapeID="_x0000_i1027" DrawAspect="Content" ObjectID="_1734869099" r:id="rId19"/>
        </w:object>
      </w:r>
    </w:p>
    <w:p w:rsidRPr="005F2817" w:rsidR="004F7E2C" w:rsidRDefault="004F7E2C" w14:paraId="4B8683D1" w14:textId="77777777"/>
    <w:p w:rsidR="00C43657" w:rsidRDefault="00C43657" w14:paraId="027BCC23" w14:textId="77777777"/>
    <w:p w:rsidRPr="005F2817" w:rsidR="004F7E2C" w:rsidRDefault="00C43657" w14:paraId="625311B6" w14:textId="77777777">
      <w:r>
        <w:object w:dxaOrig="9946" w:dyaOrig="4036" w14:anchorId="54D68F4D">
          <v:shape id="_x0000_i1028" style="width:415.9pt;height:168.7pt" o:ole="" type="#_x0000_t75">
            <v:imagedata o:title="" r:id="rId20"/>
          </v:shape>
          <o:OLEObject Type="Embed" ProgID="Visio.Drawing.11" ShapeID="_x0000_i1028" DrawAspect="Content" ObjectID="_1734869100" r:id="rId21"/>
        </w:object>
      </w:r>
      <w:r w:rsidRPr="005F2817" w:rsidR="004F7E2C">
        <w:br w:type="page"/>
      </w:r>
    </w:p>
    <w:p w:rsidRPr="005F2817" w:rsidR="004F7E2C" w:rsidRDefault="0011049E" w14:paraId="27DB5966" w14:textId="77777777">
      <w:pPr>
        <w:pStyle w:val="Heading2"/>
        <w:numPr>
          <w:ilvl w:val="0"/>
          <w:numId w:val="0"/>
        </w:numPr>
        <w:rPr>
          <w:sz w:val="28"/>
        </w:rPr>
      </w:pPr>
      <w:r>
        <w:object w:dxaOrig="11188" w:dyaOrig="16231" w14:anchorId="464460DA">
          <v:shape id="_x0000_i1029" style="width:463.7pt;height:672.7pt" o:ole="" type="#_x0000_t75">
            <v:imagedata o:title="" r:id="rId22"/>
          </v:shape>
          <o:OLEObject Type="Embed" ProgID="Visio.Drawing.11" ShapeID="_x0000_i1029" DrawAspect="Content" ObjectID="_1734869101" r:id="rId23"/>
        </w:object>
      </w:r>
      <w:r w:rsidRPr="005F2817" w:rsidR="004F7E2C">
        <w:br w:type="page"/>
      </w:r>
      <w:r w:rsidRPr="005F2817" w:rsidR="004F7E2C">
        <w:rPr>
          <w:sz w:val="28"/>
        </w:rPr>
        <w:lastRenderedPageBreak/>
        <w:t>Appendix B: Standard Forms / Certificates</w:t>
      </w:r>
    </w:p>
    <w:p w:rsidRPr="005F2817" w:rsidR="004F7E2C" w:rsidRDefault="004F7E2C" w14:paraId="25016636" w14:textId="77777777">
      <w:pPr>
        <w:pStyle w:val="Heading3"/>
        <w:numPr>
          <w:ilvl w:val="0"/>
          <w:numId w:val="0"/>
        </w:numPr>
        <w:rPr>
          <w:b/>
          <w:sz w:val="24"/>
          <w:u w:val="single"/>
        </w:rPr>
      </w:pPr>
      <w:r w:rsidRPr="005F2817">
        <w:rPr>
          <w:b/>
          <w:sz w:val="24"/>
          <w:u w:val="single"/>
        </w:rPr>
        <w:t>Supplementary Information Request (SIR)</w:t>
      </w:r>
    </w:p>
    <w:p w:rsidRPr="005F2817" w:rsidR="004F7E2C" w:rsidRDefault="004F7E2C" w14:paraId="41BAFC62"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988"/>
        <w:gridCol w:w="360"/>
        <w:gridCol w:w="871"/>
        <w:gridCol w:w="442"/>
        <w:gridCol w:w="757"/>
        <w:gridCol w:w="3904"/>
      </w:tblGrid>
      <w:tr w:rsidRPr="005F2817" w:rsidR="004F7E2C" w14:paraId="389DC893" w14:textId="77777777">
        <w:trPr>
          <w:trHeight w:val="396"/>
        </w:trPr>
        <w:tc>
          <w:tcPr>
            <w:tcW w:w="2988" w:type="dxa"/>
          </w:tcPr>
          <w:p w:rsidRPr="005F2817" w:rsidR="004F7E2C" w:rsidRDefault="004F7E2C" w14:paraId="3D71227B" w14:textId="77777777">
            <w:pPr>
              <w:ind w:right="33"/>
              <w:rPr>
                <w:b/>
                <w:sz w:val="24"/>
              </w:rPr>
            </w:pPr>
            <w:r w:rsidRPr="005F2817">
              <w:rPr>
                <w:b/>
                <w:sz w:val="24"/>
              </w:rPr>
              <w:t>Originator Ref:</w:t>
            </w:r>
          </w:p>
        </w:tc>
        <w:tc>
          <w:tcPr>
            <w:tcW w:w="6334" w:type="dxa"/>
            <w:gridSpan w:val="5"/>
          </w:tcPr>
          <w:p w:rsidRPr="005F2817" w:rsidR="004F7E2C" w:rsidRDefault="004F7E2C" w14:paraId="38448B39" w14:textId="77777777"/>
        </w:tc>
      </w:tr>
      <w:tr w:rsidRPr="005F2817" w:rsidR="004F7E2C" w14:paraId="441B4457" w14:textId="77777777">
        <w:trPr>
          <w:trHeight w:val="415"/>
        </w:trPr>
        <w:tc>
          <w:tcPr>
            <w:tcW w:w="2988" w:type="dxa"/>
          </w:tcPr>
          <w:p w:rsidRPr="005F2817" w:rsidR="004F7E2C" w:rsidRDefault="004F7E2C" w14:paraId="18247217" w14:textId="77777777">
            <w:pPr>
              <w:ind w:right="33"/>
              <w:rPr>
                <w:b/>
                <w:sz w:val="24"/>
              </w:rPr>
            </w:pPr>
            <w:r w:rsidRPr="005F2817">
              <w:rPr>
                <w:b/>
                <w:sz w:val="24"/>
              </w:rPr>
              <w:t>From:</w:t>
            </w:r>
          </w:p>
        </w:tc>
        <w:tc>
          <w:tcPr>
            <w:tcW w:w="6334" w:type="dxa"/>
            <w:gridSpan w:val="5"/>
          </w:tcPr>
          <w:p w:rsidRPr="005F2817" w:rsidR="004F7E2C" w:rsidRDefault="004F7E2C" w14:paraId="4939A928" w14:textId="77777777"/>
        </w:tc>
      </w:tr>
      <w:tr w:rsidRPr="005F2817" w:rsidR="004F7E2C" w14:paraId="2EADC950" w14:textId="77777777">
        <w:trPr>
          <w:trHeight w:val="820"/>
        </w:trPr>
        <w:tc>
          <w:tcPr>
            <w:tcW w:w="2988" w:type="dxa"/>
          </w:tcPr>
          <w:p w:rsidRPr="005F2817" w:rsidR="004F7E2C" w:rsidRDefault="004F7E2C" w14:paraId="65198B28" w14:textId="77777777">
            <w:pPr>
              <w:ind w:right="33"/>
              <w:rPr>
                <w:b/>
                <w:sz w:val="24"/>
              </w:rPr>
            </w:pPr>
            <w:r w:rsidRPr="005F2817">
              <w:rPr>
                <w:b/>
                <w:sz w:val="24"/>
              </w:rPr>
              <w:t>To:</w:t>
            </w:r>
          </w:p>
        </w:tc>
        <w:tc>
          <w:tcPr>
            <w:tcW w:w="6334" w:type="dxa"/>
            <w:gridSpan w:val="5"/>
          </w:tcPr>
          <w:p w:rsidRPr="005F2817" w:rsidR="004F7E2C" w:rsidRDefault="004F7E2C" w14:paraId="1FFC574C" w14:textId="77777777"/>
        </w:tc>
      </w:tr>
      <w:tr w:rsidRPr="005F2817" w:rsidR="004F7E2C" w14:paraId="413E04E3" w14:textId="77777777">
        <w:tc>
          <w:tcPr>
            <w:tcW w:w="2988" w:type="dxa"/>
          </w:tcPr>
          <w:p w:rsidRPr="005F2817" w:rsidR="004F7E2C" w:rsidRDefault="004F7E2C" w14:paraId="5C10DF92" w14:textId="77777777">
            <w:pPr>
              <w:ind w:right="33"/>
              <w:rPr>
                <w:b/>
                <w:sz w:val="24"/>
              </w:rPr>
            </w:pPr>
            <w:r w:rsidRPr="005F2817">
              <w:rPr>
                <w:b/>
                <w:sz w:val="24"/>
              </w:rPr>
              <w:t>Date:</w:t>
            </w:r>
          </w:p>
        </w:tc>
        <w:tc>
          <w:tcPr>
            <w:tcW w:w="6334" w:type="dxa"/>
            <w:gridSpan w:val="5"/>
          </w:tcPr>
          <w:p w:rsidRPr="005F2817" w:rsidR="004F7E2C" w:rsidRDefault="004F7E2C" w14:paraId="0E5DD842" w14:textId="77777777"/>
        </w:tc>
      </w:tr>
      <w:tr w:rsidRPr="005F2817" w:rsidR="004F7E2C" w14:paraId="7409FC46" w14:textId="77777777">
        <w:tc>
          <w:tcPr>
            <w:tcW w:w="2988" w:type="dxa"/>
          </w:tcPr>
          <w:p w:rsidRPr="005F2817" w:rsidR="004F7E2C" w:rsidRDefault="004F7E2C" w14:paraId="034E590D" w14:textId="77777777">
            <w:pPr>
              <w:ind w:right="33"/>
              <w:rPr>
                <w:b/>
                <w:sz w:val="24"/>
              </w:rPr>
            </w:pPr>
            <w:r w:rsidRPr="005F2817">
              <w:rPr>
                <w:b/>
                <w:sz w:val="24"/>
              </w:rPr>
              <w:t>Date Response Required</w:t>
            </w:r>
            <w:r w:rsidRPr="005F2817">
              <w:rPr>
                <w:rStyle w:val="FootnoteReference"/>
                <w:b/>
                <w:sz w:val="24"/>
              </w:rPr>
              <w:footnoteReference w:id="1"/>
            </w:r>
            <w:r w:rsidRPr="005F2817">
              <w:rPr>
                <w:b/>
                <w:sz w:val="24"/>
              </w:rPr>
              <w:t>:</w:t>
            </w:r>
          </w:p>
        </w:tc>
        <w:tc>
          <w:tcPr>
            <w:tcW w:w="6334" w:type="dxa"/>
            <w:gridSpan w:val="5"/>
          </w:tcPr>
          <w:p w:rsidRPr="005F2817" w:rsidR="004F7E2C" w:rsidRDefault="004F7E2C" w14:paraId="6FBB005E" w14:textId="77777777"/>
        </w:tc>
      </w:tr>
      <w:tr w:rsidRPr="005F2817" w:rsidR="004F7E2C" w14:paraId="62BAD119" w14:textId="77777777">
        <w:trPr>
          <w:trHeight w:val="526"/>
        </w:trPr>
        <w:tc>
          <w:tcPr>
            <w:tcW w:w="2988" w:type="dxa"/>
          </w:tcPr>
          <w:p w:rsidRPr="005F2817" w:rsidR="004F7E2C" w:rsidRDefault="004F7E2C" w14:paraId="3E201060" w14:textId="77777777">
            <w:pPr>
              <w:pStyle w:val="CommentText"/>
              <w:rPr>
                <w:b/>
                <w:sz w:val="24"/>
              </w:rPr>
            </w:pPr>
            <w:r w:rsidRPr="005F2817">
              <w:rPr>
                <w:b/>
                <w:sz w:val="24"/>
              </w:rPr>
              <w:t>Resolution Contacts –Originator:</w:t>
            </w:r>
          </w:p>
        </w:tc>
        <w:tc>
          <w:tcPr>
            <w:tcW w:w="6334" w:type="dxa"/>
            <w:gridSpan w:val="5"/>
          </w:tcPr>
          <w:p w:rsidRPr="005F2817" w:rsidR="004F7E2C" w:rsidRDefault="004F7E2C" w14:paraId="6F2111F5" w14:textId="77777777">
            <w:pPr>
              <w:pStyle w:val="CommentText"/>
            </w:pPr>
          </w:p>
        </w:tc>
      </w:tr>
      <w:tr w:rsidRPr="005F2817" w:rsidR="004F7E2C" w14:paraId="10C834EF" w14:textId="77777777">
        <w:trPr>
          <w:trHeight w:val="368"/>
        </w:trPr>
        <w:tc>
          <w:tcPr>
            <w:tcW w:w="2988" w:type="dxa"/>
          </w:tcPr>
          <w:p w:rsidRPr="005F2817" w:rsidR="004F7E2C" w:rsidRDefault="004F7E2C" w14:paraId="33F497E8" w14:textId="77777777">
            <w:pPr>
              <w:rPr>
                <w:b/>
                <w:sz w:val="24"/>
              </w:rPr>
            </w:pPr>
            <w:r w:rsidRPr="005F2817">
              <w:rPr>
                <w:b/>
                <w:sz w:val="24"/>
              </w:rPr>
              <w:t>Recipient:</w:t>
            </w:r>
          </w:p>
        </w:tc>
        <w:tc>
          <w:tcPr>
            <w:tcW w:w="6334" w:type="dxa"/>
            <w:gridSpan w:val="5"/>
          </w:tcPr>
          <w:p w:rsidRPr="005F2817" w:rsidR="004F7E2C" w:rsidRDefault="004F7E2C" w14:paraId="4974615E" w14:textId="77777777"/>
        </w:tc>
      </w:tr>
      <w:tr w:rsidRPr="005F2817" w:rsidR="004F7E2C" w14:paraId="772180ED" w14:textId="77777777">
        <w:trPr>
          <w:trHeight w:val="1985"/>
        </w:trPr>
        <w:tc>
          <w:tcPr>
            <w:tcW w:w="9322" w:type="dxa"/>
            <w:gridSpan w:val="6"/>
          </w:tcPr>
          <w:p w:rsidRPr="005F2817" w:rsidR="004F7E2C" w:rsidRDefault="004F7E2C" w14:paraId="6BA369DF" w14:textId="77777777">
            <w:pPr>
              <w:rPr>
                <w:b/>
                <w:sz w:val="24"/>
              </w:rPr>
            </w:pPr>
            <w:r w:rsidRPr="005F2817">
              <w:rPr>
                <w:b/>
                <w:sz w:val="24"/>
              </w:rPr>
              <w:t xml:space="preserve">Information Required </w:t>
            </w:r>
            <w:r w:rsidRPr="005F2817">
              <w:t>(please state all data required)</w:t>
            </w:r>
            <w:r w:rsidRPr="005F2817">
              <w:rPr>
                <w:b/>
                <w:sz w:val="24"/>
              </w:rPr>
              <w:t>:</w:t>
            </w:r>
          </w:p>
        </w:tc>
      </w:tr>
      <w:tr w:rsidRPr="005F2817" w:rsidR="004F7E2C" w14:paraId="214E6513" w14:textId="77777777">
        <w:trPr>
          <w:trHeight w:val="368"/>
        </w:trPr>
        <w:tc>
          <w:tcPr>
            <w:tcW w:w="4661" w:type="dxa"/>
            <w:gridSpan w:val="4"/>
          </w:tcPr>
          <w:p w:rsidRPr="005F2817" w:rsidR="004F7E2C" w:rsidRDefault="004F7E2C" w14:paraId="5B5BFA1C" w14:textId="77777777">
            <w:pPr>
              <w:rPr>
                <w:b/>
                <w:sz w:val="24"/>
              </w:rPr>
            </w:pPr>
            <w:r w:rsidRPr="005F2817">
              <w:rPr>
                <w:b/>
                <w:sz w:val="24"/>
              </w:rPr>
              <w:t>Is information to form part of an STCP?</w:t>
            </w:r>
          </w:p>
        </w:tc>
        <w:tc>
          <w:tcPr>
            <w:tcW w:w="4661" w:type="dxa"/>
            <w:gridSpan w:val="2"/>
          </w:tcPr>
          <w:p w:rsidRPr="005F2817" w:rsidR="004F7E2C" w:rsidRDefault="004F7E2C" w14:paraId="7296E14E" w14:textId="77777777">
            <w:pPr>
              <w:rPr>
                <w:b/>
                <w:sz w:val="24"/>
              </w:rPr>
            </w:pPr>
            <w:r w:rsidRPr="005F2817">
              <w:rPr>
                <w:b/>
                <w:sz w:val="24"/>
              </w:rPr>
              <w:t>Yes/No</w:t>
            </w:r>
          </w:p>
        </w:tc>
      </w:tr>
      <w:tr w:rsidRPr="005F2817" w:rsidR="004F7E2C" w14:paraId="222E7253" w14:textId="77777777">
        <w:trPr>
          <w:trHeight w:val="1985"/>
        </w:trPr>
        <w:tc>
          <w:tcPr>
            <w:tcW w:w="9322" w:type="dxa"/>
            <w:gridSpan w:val="6"/>
          </w:tcPr>
          <w:p w:rsidRPr="005F2817" w:rsidR="004F7E2C" w:rsidRDefault="004F7E2C" w14:paraId="57884791" w14:textId="77777777">
            <w:pPr>
              <w:pStyle w:val="Header"/>
              <w:tabs>
                <w:tab w:val="clear" w:pos="4153"/>
                <w:tab w:val="clear" w:pos="8306"/>
              </w:tabs>
              <w:rPr>
                <w:b/>
                <w:sz w:val="24"/>
              </w:rPr>
            </w:pPr>
            <w:r w:rsidRPr="005F2817">
              <w:rPr>
                <w:b/>
                <w:sz w:val="24"/>
              </w:rPr>
              <w:t>Purpose / Reason:</w:t>
            </w:r>
          </w:p>
        </w:tc>
      </w:tr>
      <w:tr w:rsidRPr="005F2817" w:rsidR="004F7E2C" w14:paraId="6152DC12" w14:textId="77777777">
        <w:trPr>
          <w:trHeight w:val="325"/>
        </w:trPr>
        <w:tc>
          <w:tcPr>
            <w:tcW w:w="4219" w:type="dxa"/>
            <w:gridSpan w:val="3"/>
          </w:tcPr>
          <w:p w:rsidRPr="005F2817" w:rsidR="004F7E2C" w:rsidRDefault="004F7E2C" w14:paraId="6AE49C29" w14:textId="77777777">
            <w:pPr>
              <w:rPr>
                <w:b/>
                <w:sz w:val="24"/>
              </w:rPr>
            </w:pPr>
            <w:r w:rsidRPr="005F2817">
              <w:rPr>
                <w:b/>
                <w:sz w:val="24"/>
              </w:rPr>
              <w:t>Originator Date for Data Provision</w:t>
            </w:r>
            <w:r w:rsidRPr="005F2817">
              <w:rPr>
                <w:rStyle w:val="FootnoteReference"/>
                <w:b/>
                <w:sz w:val="24"/>
              </w:rPr>
              <w:footnoteReference w:id="2"/>
            </w:r>
            <w:r w:rsidRPr="005F2817">
              <w:rPr>
                <w:b/>
                <w:sz w:val="24"/>
              </w:rPr>
              <w:t>:</w:t>
            </w:r>
          </w:p>
        </w:tc>
        <w:tc>
          <w:tcPr>
            <w:tcW w:w="5103" w:type="dxa"/>
            <w:gridSpan w:val="3"/>
          </w:tcPr>
          <w:p w:rsidRPr="005F2817" w:rsidR="004F7E2C" w:rsidRDefault="004F7E2C" w14:paraId="5F47D212" w14:textId="77777777"/>
        </w:tc>
      </w:tr>
      <w:tr w:rsidRPr="005F2817" w:rsidR="004F7E2C" w14:paraId="2CE202E8" w14:textId="77777777">
        <w:trPr>
          <w:trHeight w:val="1985"/>
        </w:trPr>
        <w:tc>
          <w:tcPr>
            <w:tcW w:w="9322" w:type="dxa"/>
            <w:gridSpan w:val="6"/>
          </w:tcPr>
          <w:p w:rsidRPr="005F2817" w:rsidR="004F7E2C" w:rsidRDefault="004F7E2C" w14:paraId="42D18F15" w14:textId="77777777">
            <w:pPr>
              <w:rPr>
                <w:b/>
                <w:sz w:val="24"/>
              </w:rPr>
            </w:pPr>
            <w:r w:rsidRPr="005F2817">
              <w:rPr>
                <w:b/>
                <w:sz w:val="24"/>
              </w:rPr>
              <w:t>Response:</w:t>
            </w:r>
          </w:p>
          <w:p w:rsidRPr="005F2817" w:rsidR="004F7E2C" w:rsidRDefault="004F7E2C" w14:paraId="7C6AEBB9" w14:textId="77777777">
            <w:pPr>
              <w:rPr>
                <w:b/>
                <w:sz w:val="24"/>
              </w:rPr>
            </w:pPr>
          </w:p>
        </w:tc>
      </w:tr>
      <w:tr w:rsidRPr="005F2817" w:rsidR="004F7E2C" w14:paraId="6810C842" w14:textId="77777777">
        <w:trPr>
          <w:trHeight w:val="341"/>
        </w:trPr>
        <w:tc>
          <w:tcPr>
            <w:tcW w:w="3348" w:type="dxa"/>
            <w:gridSpan w:val="2"/>
          </w:tcPr>
          <w:p w:rsidRPr="005F2817" w:rsidR="004F7E2C" w:rsidRDefault="004F7E2C" w14:paraId="75964AEE" w14:textId="77777777">
            <w:pPr>
              <w:rPr>
                <w:b/>
                <w:sz w:val="24"/>
              </w:rPr>
            </w:pPr>
            <w:r w:rsidRPr="005F2817">
              <w:rPr>
                <w:b/>
                <w:sz w:val="24"/>
              </w:rPr>
              <w:t>Data effective from Date/Time</w:t>
            </w:r>
            <w:r w:rsidRPr="005F2817">
              <w:rPr>
                <w:rStyle w:val="FootnoteReference"/>
                <w:b/>
                <w:sz w:val="24"/>
              </w:rPr>
              <w:footnoteReference w:id="3"/>
            </w:r>
          </w:p>
        </w:tc>
        <w:tc>
          <w:tcPr>
            <w:tcW w:w="2070" w:type="dxa"/>
            <w:gridSpan w:val="3"/>
          </w:tcPr>
          <w:p w:rsidRPr="005F2817" w:rsidR="004F7E2C" w:rsidRDefault="004F7E2C" w14:paraId="21C585B2" w14:textId="77777777">
            <w:pPr>
              <w:rPr>
                <w:b/>
                <w:sz w:val="24"/>
              </w:rPr>
            </w:pPr>
            <w:r w:rsidRPr="005F2817">
              <w:rPr>
                <w:b/>
                <w:sz w:val="24"/>
              </w:rPr>
              <w:t>Date:</w:t>
            </w:r>
          </w:p>
        </w:tc>
        <w:tc>
          <w:tcPr>
            <w:tcW w:w="3904" w:type="dxa"/>
          </w:tcPr>
          <w:p w:rsidRPr="005F2817" w:rsidR="004F7E2C" w:rsidRDefault="004F7E2C" w14:paraId="31A6D39C" w14:textId="77777777">
            <w:pPr>
              <w:rPr>
                <w:b/>
                <w:sz w:val="24"/>
              </w:rPr>
            </w:pPr>
            <w:r w:rsidRPr="005F2817">
              <w:rPr>
                <w:b/>
                <w:sz w:val="24"/>
              </w:rPr>
              <w:t>Time:</w:t>
            </w:r>
          </w:p>
        </w:tc>
      </w:tr>
      <w:tr w:rsidRPr="005F2817" w:rsidR="004F7E2C" w14:paraId="3A3366D4" w14:textId="77777777">
        <w:trPr>
          <w:trHeight w:val="403"/>
        </w:trPr>
        <w:tc>
          <w:tcPr>
            <w:tcW w:w="5418" w:type="dxa"/>
            <w:gridSpan w:val="5"/>
          </w:tcPr>
          <w:p w:rsidRPr="005F2817" w:rsidR="004F7E2C" w:rsidRDefault="004F7E2C" w14:paraId="66DF7BD8" w14:textId="77777777">
            <w:r w:rsidRPr="005F2817">
              <w:rPr>
                <w:b/>
                <w:sz w:val="24"/>
              </w:rPr>
              <w:t>Provision Target Date</w:t>
            </w:r>
            <w:r w:rsidRPr="005F2817">
              <w:rPr>
                <w:rStyle w:val="FootnoteReference"/>
                <w:b/>
                <w:sz w:val="24"/>
              </w:rPr>
              <w:footnoteReference w:id="4"/>
            </w:r>
            <w:r w:rsidRPr="005F2817">
              <w:rPr>
                <w:b/>
                <w:sz w:val="24"/>
              </w:rPr>
              <w:t>:</w:t>
            </w:r>
          </w:p>
        </w:tc>
        <w:tc>
          <w:tcPr>
            <w:tcW w:w="3904" w:type="dxa"/>
          </w:tcPr>
          <w:p w:rsidRPr="005F2817" w:rsidR="004F7E2C" w:rsidRDefault="004F7E2C" w14:paraId="269EEE94" w14:textId="77777777">
            <w:r w:rsidRPr="005F2817">
              <w:rPr>
                <w:b/>
                <w:sz w:val="24"/>
              </w:rPr>
              <w:t>Date SIR Closed:</w:t>
            </w:r>
          </w:p>
        </w:tc>
      </w:tr>
    </w:tbl>
    <w:p w:rsidRPr="005F2817" w:rsidR="004F7E2C" w:rsidRDefault="004F7E2C" w14:paraId="60FC9C4B" w14:textId="77777777">
      <w:pPr>
        <w:pStyle w:val="Heading3"/>
        <w:numPr>
          <w:ilvl w:val="0"/>
          <w:numId w:val="0"/>
        </w:numPr>
      </w:pPr>
    </w:p>
    <w:p w:rsidRPr="005F2817" w:rsidR="004F7E2C" w:rsidRDefault="004F7E2C" w14:paraId="5604DBCF" w14:textId="77777777">
      <w:pPr>
        <w:pStyle w:val="Heading3"/>
        <w:numPr>
          <w:ilvl w:val="0"/>
          <w:numId w:val="0"/>
        </w:numPr>
        <w:rPr>
          <w:b/>
          <w:sz w:val="24"/>
          <w:u w:val="single"/>
        </w:rPr>
      </w:pPr>
      <w:r w:rsidRPr="005F2817">
        <w:br w:type="page"/>
      </w:r>
      <w:r w:rsidRPr="005F2817">
        <w:rPr>
          <w:b/>
          <w:sz w:val="24"/>
          <w:u w:val="single"/>
        </w:rPr>
        <w:lastRenderedPageBreak/>
        <w:t>STCP Information Request</w:t>
      </w:r>
    </w:p>
    <w:p w:rsidRPr="005F2817" w:rsidR="004F7E2C" w:rsidRDefault="004F7E2C" w14:paraId="137189FD"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376"/>
        <w:gridCol w:w="1152"/>
        <w:gridCol w:w="1890"/>
        <w:gridCol w:w="31"/>
        <w:gridCol w:w="232"/>
        <w:gridCol w:w="2841"/>
      </w:tblGrid>
      <w:tr w:rsidRPr="005F2817" w:rsidR="004F7E2C" w14:paraId="33BCE0D7" w14:textId="77777777">
        <w:trPr>
          <w:cantSplit/>
          <w:trHeight w:val="479"/>
        </w:trPr>
        <w:tc>
          <w:tcPr>
            <w:tcW w:w="5418" w:type="dxa"/>
            <w:gridSpan w:val="3"/>
            <w:tcBorders>
              <w:bottom w:val="single" w:color="auto" w:sz="4" w:space="0"/>
            </w:tcBorders>
            <w:shd w:val="clear" w:color="auto" w:fill="FFFFFF"/>
          </w:tcPr>
          <w:p w:rsidRPr="005F2817" w:rsidR="004F7E2C" w:rsidRDefault="004F7E2C" w14:paraId="05C77712" w14:textId="77777777">
            <w:pPr>
              <w:rPr>
                <w:b/>
                <w:sz w:val="24"/>
              </w:rPr>
            </w:pPr>
            <w:r w:rsidRPr="005F2817">
              <w:rPr>
                <w:b/>
                <w:sz w:val="24"/>
              </w:rPr>
              <w:t>STCP Information Request</w:t>
            </w:r>
          </w:p>
          <w:p w:rsidRPr="005F2817" w:rsidR="004F7E2C" w:rsidRDefault="004F7E2C" w14:paraId="502F9DF1" w14:textId="77777777">
            <w:pPr>
              <w:pStyle w:val="CommentText"/>
            </w:pPr>
          </w:p>
        </w:tc>
        <w:tc>
          <w:tcPr>
            <w:tcW w:w="3104" w:type="dxa"/>
            <w:gridSpan w:val="3"/>
            <w:tcBorders>
              <w:bottom w:val="single" w:color="auto" w:sz="4" w:space="0"/>
            </w:tcBorders>
          </w:tcPr>
          <w:p w:rsidRPr="005F2817" w:rsidR="004F7E2C" w:rsidRDefault="004F7E2C" w14:paraId="4DCB0D6D" w14:textId="77777777">
            <w:pPr>
              <w:rPr>
                <w:b/>
                <w:sz w:val="24"/>
              </w:rPr>
            </w:pPr>
            <w:r w:rsidRPr="005F2817">
              <w:rPr>
                <w:b/>
                <w:sz w:val="24"/>
              </w:rPr>
              <w:t>STCP IR Reference</w:t>
            </w:r>
            <w:r w:rsidRPr="005F2817">
              <w:rPr>
                <w:rStyle w:val="FootnoteReference"/>
                <w:b/>
                <w:sz w:val="24"/>
              </w:rPr>
              <w:footnoteReference w:id="5"/>
            </w:r>
            <w:r w:rsidRPr="005F2817">
              <w:rPr>
                <w:b/>
                <w:sz w:val="24"/>
              </w:rPr>
              <w:t xml:space="preserve"> </w:t>
            </w:r>
            <w:r w:rsidRPr="005F2817">
              <w:t>(if any)</w:t>
            </w:r>
          </w:p>
          <w:p w:rsidRPr="005F2817" w:rsidR="004F7E2C" w:rsidRDefault="004F7E2C" w14:paraId="01CEF780" w14:textId="77777777">
            <w:pPr>
              <w:rPr>
                <w:b/>
                <w:sz w:val="24"/>
              </w:rPr>
            </w:pPr>
          </w:p>
          <w:p w:rsidRPr="005F2817" w:rsidR="004F7E2C" w:rsidRDefault="004F7E2C" w14:paraId="7BF9A85D" w14:textId="77777777">
            <w:pPr>
              <w:rPr>
                <w:b/>
                <w:sz w:val="24"/>
              </w:rPr>
            </w:pPr>
          </w:p>
        </w:tc>
      </w:tr>
      <w:tr w:rsidRPr="005F2817" w:rsidR="004F7E2C" w14:paraId="720641F2" w14:textId="77777777">
        <w:trPr>
          <w:cantSplit/>
        </w:trPr>
        <w:tc>
          <w:tcPr>
            <w:tcW w:w="2376" w:type="dxa"/>
          </w:tcPr>
          <w:p w:rsidRPr="005F2817" w:rsidR="004F7E2C" w:rsidRDefault="004F7E2C" w14:paraId="700A559E" w14:textId="77777777">
            <w:pPr>
              <w:rPr>
                <w:b/>
                <w:sz w:val="24"/>
              </w:rPr>
            </w:pPr>
            <w:r w:rsidRPr="005F2817">
              <w:rPr>
                <w:b/>
                <w:sz w:val="24"/>
              </w:rPr>
              <w:t>To:</w:t>
            </w:r>
          </w:p>
          <w:p w:rsidRPr="005F2817" w:rsidR="004F7E2C" w:rsidRDefault="004F7E2C" w14:paraId="57839378" w14:textId="77777777">
            <w:pPr>
              <w:rPr>
                <w:b/>
                <w:sz w:val="24"/>
              </w:rPr>
            </w:pPr>
          </w:p>
          <w:p w:rsidRPr="005F2817" w:rsidR="004F7E2C" w:rsidRDefault="004F7E2C" w14:paraId="6DBD5335" w14:textId="77777777">
            <w:pPr>
              <w:rPr>
                <w:b/>
                <w:sz w:val="24"/>
              </w:rPr>
            </w:pPr>
          </w:p>
        </w:tc>
        <w:tc>
          <w:tcPr>
            <w:tcW w:w="3042" w:type="dxa"/>
            <w:gridSpan w:val="2"/>
          </w:tcPr>
          <w:p w:rsidRPr="005F2817" w:rsidR="004F7E2C" w:rsidRDefault="004F7E2C" w14:paraId="132E18AF" w14:textId="77777777">
            <w:pPr>
              <w:rPr>
                <w:b/>
                <w:sz w:val="24"/>
              </w:rPr>
            </w:pPr>
            <w:r w:rsidRPr="005F2817">
              <w:rPr>
                <w:b/>
                <w:sz w:val="24"/>
              </w:rPr>
              <w:t>From:</w:t>
            </w:r>
          </w:p>
          <w:p w:rsidRPr="005F2817" w:rsidR="004F7E2C" w:rsidRDefault="004F7E2C" w14:paraId="6A75B1EF" w14:textId="77777777">
            <w:pPr>
              <w:rPr>
                <w:b/>
                <w:sz w:val="24"/>
              </w:rPr>
            </w:pPr>
          </w:p>
          <w:p w:rsidRPr="005F2817" w:rsidR="004F7E2C" w:rsidRDefault="004F7E2C" w14:paraId="40381F27" w14:textId="77777777"/>
        </w:tc>
        <w:tc>
          <w:tcPr>
            <w:tcW w:w="3104" w:type="dxa"/>
            <w:gridSpan w:val="3"/>
            <w:tcBorders>
              <w:bottom w:val="single" w:color="auto" w:sz="4" w:space="0"/>
            </w:tcBorders>
          </w:tcPr>
          <w:p w:rsidRPr="005F2817" w:rsidR="004F7E2C" w:rsidRDefault="004F7E2C" w14:paraId="440FE246" w14:textId="77777777">
            <w:pPr>
              <w:rPr>
                <w:b/>
                <w:sz w:val="24"/>
              </w:rPr>
            </w:pPr>
            <w:r w:rsidRPr="005F2817">
              <w:rPr>
                <w:b/>
                <w:sz w:val="24"/>
              </w:rPr>
              <w:t>STCP Reference:</w:t>
            </w:r>
          </w:p>
          <w:p w:rsidRPr="005F2817" w:rsidR="004F7E2C" w:rsidRDefault="004F7E2C" w14:paraId="30687FBB" w14:textId="77777777">
            <w:pPr>
              <w:rPr>
                <w:b/>
                <w:sz w:val="24"/>
              </w:rPr>
            </w:pPr>
          </w:p>
          <w:p w:rsidRPr="005F2817" w:rsidR="004F7E2C" w:rsidRDefault="004F7E2C" w14:paraId="33F8FCC8" w14:textId="77777777">
            <w:pPr>
              <w:rPr>
                <w:b/>
                <w:sz w:val="24"/>
              </w:rPr>
            </w:pPr>
          </w:p>
        </w:tc>
      </w:tr>
      <w:tr w:rsidRPr="005F2817" w:rsidR="004F7E2C" w14:paraId="101716EA" w14:textId="77777777">
        <w:trPr>
          <w:cantSplit/>
          <w:trHeight w:val="1133"/>
        </w:trPr>
        <w:tc>
          <w:tcPr>
            <w:tcW w:w="2376" w:type="dxa"/>
            <w:tcBorders>
              <w:bottom w:val="single" w:color="auto" w:sz="4" w:space="0"/>
            </w:tcBorders>
          </w:tcPr>
          <w:p w:rsidRPr="005F2817" w:rsidR="004F7E2C" w:rsidRDefault="004F7E2C" w14:paraId="751CD114" w14:textId="77777777">
            <w:pPr>
              <w:rPr>
                <w:b/>
                <w:sz w:val="24"/>
              </w:rPr>
            </w:pPr>
            <w:r w:rsidRPr="005F2817">
              <w:rPr>
                <w:b/>
                <w:sz w:val="24"/>
              </w:rPr>
              <w:t>Date of Request:</w:t>
            </w:r>
          </w:p>
          <w:p w:rsidRPr="005F2817" w:rsidR="004F7E2C" w:rsidRDefault="004F7E2C" w14:paraId="6D8DE952" w14:textId="77777777">
            <w:pPr>
              <w:rPr>
                <w:b/>
                <w:sz w:val="24"/>
              </w:rPr>
            </w:pPr>
          </w:p>
          <w:p w:rsidRPr="005F2817" w:rsidR="004F7E2C" w:rsidRDefault="004F7E2C" w14:paraId="783CCEC5" w14:textId="77777777">
            <w:pPr>
              <w:rPr>
                <w:b/>
                <w:sz w:val="24"/>
              </w:rPr>
            </w:pPr>
          </w:p>
        </w:tc>
        <w:tc>
          <w:tcPr>
            <w:tcW w:w="3042" w:type="dxa"/>
            <w:gridSpan w:val="2"/>
            <w:tcBorders>
              <w:bottom w:val="single" w:color="auto" w:sz="4" w:space="0"/>
            </w:tcBorders>
          </w:tcPr>
          <w:p w:rsidRPr="005F2817" w:rsidR="004F7E2C" w:rsidRDefault="004F7E2C" w14:paraId="4FD54FA1" w14:textId="77777777">
            <w:pPr>
              <w:rPr>
                <w:b/>
                <w:sz w:val="24"/>
              </w:rPr>
            </w:pPr>
            <w:r w:rsidRPr="005F2817">
              <w:rPr>
                <w:b/>
                <w:sz w:val="24"/>
              </w:rPr>
              <w:t>Date Response required by:</w:t>
            </w:r>
          </w:p>
          <w:p w:rsidRPr="005F2817" w:rsidR="004F7E2C" w:rsidRDefault="004F7E2C" w14:paraId="455CBB44" w14:textId="77777777">
            <w:pPr>
              <w:rPr>
                <w:b/>
                <w:sz w:val="24"/>
              </w:rPr>
            </w:pPr>
          </w:p>
          <w:p w:rsidRPr="005F2817" w:rsidR="004F7E2C" w:rsidRDefault="004F7E2C" w14:paraId="1188E923" w14:textId="77777777">
            <w:pPr>
              <w:rPr>
                <w:b/>
                <w:sz w:val="24"/>
              </w:rPr>
            </w:pPr>
          </w:p>
          <w:p w:rsidRPr="005F2817" w:rsidR="004F7E2C" w:rsidRDefault="004F7E2C" w14:paraId="4C64977D" w14:textId="77777777">
            <w:pPr>
              <w:rPr>
                <w:b/>
                <w:sz w:val="24"/>
              </w:rPr>
            </w:pPr>
          </w:p>
        </w:tc>
        <w:tc>
          <w:tcPr>
            <w:tcW w:w="3104" w:type="dxa"/>
            <w:gridSpan w:val="3"/>
            <w:tcBorders>
              <w:bottom w:val="single" w:color="auto" w:sz="4" w:space="0"/>
            </w:tcBorders>
          </w:tcPr>
          <w:p w:rsidRPr="005F2817" w:rsidR="004F7E2C" w:rsidRDefault="004F7E2C" w14:paraId="4A1483F4" w14:textId="77777777">
            <w:r w:rsidRPr="005F2817">
              <w:rPr>
                <w:b/>
                <w:sz w:val="24"/>
              </w:rPr>
              <w:t>Response to be  sent to:</w:t>
            </w:r>
          </w:p>
        </w:tc>
      </w:tr>
      <w:tr w:rsidRPr="005F2817" w:rsidR="004F7E2C" w14:paraId="1C38591D" w14:textId="77777777">
        <w:trPr>
          <w:cantSplit/>
          <w:trHeight w:val="4571"/>
        </w:trPr>
        <w:tc>
          <w:tcPr>
            <w:tcW w:w="2376" w:type="dxa"/>
            <w:tcBorders>
              <w:bottom w:val="triple" w:color="auto" w:sz="4" w:space="0"/>
            </w:tcBorders>
          </w:tcPr>
          <w:p w:rsidRPr="005F2817" w:rsidR="004F7E2C" w:rsidRDefault="004F7E2C" w14:paraId="60D6B85E" w14:textId="77777777">
            <w:pPr>
              <w:pStyle w:val="BodyText"/>
              <w:rPr>
                <w:rFonts w:ascii="Times New Roman" w:hAnsi="Times New Roman"/>
                <w:b/>
                <w:i w:val="0"/>
                <w:sz w:val="24"/>
              </w:rPr>
            </w:pPr>
            <w:r w:rsidRPr="005F2817">
              <w:rPr>
                <w:rFonts w:ascii="Times New Roman" w:hAnsi="Times New Roman"/>
                <w:b/>
                <w:i w:val="0"/>
                <w:sz w:val="24"/>
              </w:rPr>
              <w:t>Information required</w:t>
            </w:r>
          </w:p>
          <w:p w:rsidRPr="005F2817" w:rsidR="004F7E2C" w:rsidRDefault="004F7E2C" w14:paraId="286BD22E" w14:textId="77777777">
            <w:pPr>
              <w:pStyle w:val="BodyText"/>
              <w:rPr>
                <w:i w:val="0"/>
              </w:rPr>
            </w:pPr>
            <w:r w:rsidRPr="005F2817">
              <w:rPr>
                <w:rFonts w:ascii="Times New Roman" w:hAnsi="Times New Roman"/>
                <w:i w:val="0"/>
              </w:rPr>
              <w:t>(Please state all data required):</w:t>
            </w:r>
          </w:p>
          <w:p w:rsidRPr="005F2817" w:rsidR="004F7E2C" w:rsidRDefault="004F7E2C" w14:paraId="4B6AF4FE" w14:textId="77777777">
            <w:pPr>
              <w:pStyle w:val="BodyText"/>
            </w:pPr>
          </w:p>
          <w:p w:rsidRPr="005F2817" w:rsidR="004F7E2C" w:rsidRDefault="004F7E2C" w14:paraId="61459CA6" w14:textId="77777777">
            <w:pPr>
              <w:pStyle w:val="BodyText"/>
            </w:pPr>
          </w:p>
          <w:p w:rsidRPr="005F2817" w:rsidR="004F7E2C" w:rsidRDefault="004F7E2C" w14:paraId="4697671E" w14:textId="77777777">
            <w:pPr>
              <w:pStyle w:val="BodyText"/>
            </w:pPr>
          </w:p>
          <w:p w:rsidRPr="005F2817" w:rsidR="004F7E2C" w:rsidRDefault="004F7E2C" w14:paraId="395BC96F" w14:textId="77777777">
            <w:pPr>
              <w:pStyle w:val="BodyText"/>
            </w:pPr>
          </w:p>
          <w:p w:rsidRPr="005F2817" w:rsidR="004F7E2C" w:rsidRDefault="004F7E2C" w14:paraId="114B7182" w14:textId="77777777">
            <w:pPr>
              <w:pStyle w:val="BodyText"/>
            </w:pPr>
          </w:p>
          <w:p w:rsidRPr="005F2817" w:rsidR="004F7E2C" w:rsidRDefault="004F7E2C" w14:paraId="164E34F6" w14:textId="77777777">
            <w:pPr>
              <w:pStyle w:val="BodyText"/>
            </w:pPr>
          </w:p>
          <w:p w:rsidRPr="005F2817" w:rsidR="004F7E2C" w:rsidRDefault="004F7E2C" w14:paraId="515285B3" w14:textId="77777777">
            <w:pPr>
              <w:pStyle w:val="BodyText"/>
            </w:pPr>
          </w:p>
          <w:p w:rsidRPr="005F2817" w:rsidR="004F7E2C" w:rsidRDefault="004F7E2C" w14:paraId="65E0170A" w14:textId="77777777">
            <w:pPr>
              <w:pStyle w:val="BodyText"/>
            </w:pPr>
          </w:p>
          <w:p w:rsidRPr="005F2817" w:rsidR="004F7E2C" w:rsidRDefault="004F7E2C" w14:paraId="60E0D3DD" w14:textId="77777777">
            <w:pPr>
              <w:pStyle w:val="BodyText"/>
            </w:pPr>
          </w:p>
          <w:p w:rsidRPr="005F2817" w:rsidR="004F7E2C" w:rsidRDefault="004F7E2C" w14:paraId="2C2CC171" w14:textId="77777777">
            <w:pPr>
              <w:pStyle w:val="BodyText"/>
            </w:pPr>
          </w:p>
          <w:p w:rsidRPr="005F2817" w:rsidR="004F7E2C" w:rsidRDefault="004F7E2C" w14:paraId="4C05E511" w14:textId="77777777">
            <w:pPr>
              <w:pStyle w:val="BodyText"/>
            </w:pPr>
          </w:p>
          <w:p w:rsidRPr="005F2817" w:rsidR="004F7E2C" w:rsidRDefault="004F7E2C" w14:paraId="19318EED" w14:textId="77777777">
            <w:pPr>
              <w:pStyle w:val="BodyText"/>
            </w:pPr>
          </w:p>
          <w:p w:rsidRPr="005F2817" w:rsidR="004F7E2C" w:rsidRDefault="004F7E2C" w14:paraId="1D44D418" w14:textId="77777777">
            <w:pPr>
              <w:pStyle w:val="BodyText"/>
              <w:rPr>
                <w:b/>
              </w:rPr>
            </w:pPr>
          </w:p>
          <w:p w:rsidRPr="005F2817" w:rsidR="004F7E2C" w:rsidRDefault="004F7E2C" w14:paraId="748966D2" w14:textId="77777777">
            <w:pPr>
              <w:rPr>
                <w:b/>
                <w:sz w:val="24"/>
              </w:rPr>
            </w:pPr>
          </w:p>
        </w:tc>
        <w:tc>
          <w:tcPr>
            <w:tcW w:w="6146" w:type="dxa"/>
            <w:gridSpan w:val="5"/>
            <w:tcBorders>
              <w:bottom w:val="triple" w:color="auto" w:sz="4" w:space="0"/>
            </w:tcBorders>
          </w:tcPr>
          <w:p w:rsidRPr="005F2817" w:rsidR="004F7E2C" w:rsidRDefault="004F7E2C" w14:paraId="563A78C7" w14:textId="77777777"/>
        </w:tc>
      </w:tr>
      <w:tr w:rsidRPr="005F2817" w:rsidR="004F7E2C" w14:paraId="33FED90A" w14:textId="77777777">
        <w:trPr>
          <w:cantSplit/>
          <w:trHeight w:val="80"/>
        </w:trPr>
        <w:tc>
          <w:tcPr>
            <w:tcW w:w="8522" w:type="dxa"/>
            <w:gridSpan w:val="6"/>
            <w:tcBorders>
              <w:top w:val="triple" w:color="auto" w:sz="4" w:space="0"/>
            </w:tcBorders>
          </w:tcPr>
          <w:p w:rsidRPr="005F2817" w:rsidR="004F7E2C" w:rsidRDefault="004F7E2C" w14:paraId="38BF79D0" w14:textId="77777777">
            <w:pPr>
              <w:rPr>
                <w:b/>
                <w:sz w:val="24"/>
              </w:rPr>
            </w:pPr>
            <w:r w:rsidRPr="005F2817">
              <w:rPr>
                <w:b/>
                <w:sz w:val="24"/>
              </w:rPr>
              <w:t>STCP Information Response</w:t>
            </w:r>
          </w:p>
          <w:p w:rsidRPr="005F2817" w:rsidR="004F7E2C" w:rsidRDefault="004F7E2C" w14:paraId="24B0F6F5" w14:textId="77777777">
            <w:pPr>
              <w:rPr>
                <w:b/>
                <w:sz w:val="24"/>
              </w:rPr>
            </w:pPr>
          </w:p>
        </w:tc>
      </w:tr>
      <w:tr w:rsidRPr="005F2817" w:rsidR="004F7E2C" w14:paraId="1DAFD849" w14:textId="77777777">
        <w:trPr>
          <w:cantSplit/>
          <w:trHeight w:val="80"/>
        </w:trPr>
        <w:tc>
          <w:tcPr>
            <w:tcW w:w="2376" w:type="dxa"/>
          </w:tcPr>
          <w:p w:rsidRPr="005F2817" w:rsidR="004F7E2C" w:rsidRDefault="004F7E2C" w14:paraId="52D92BC6" w14:textId="77777777">
            <w:pPr>
              <w:rPr>
                <w:b/>
                <w:sz w:val="24"/>
              </w:rPr>
            </w:pPr>
            <w:r w:rsidRPr="005F2817">
              <w:rPr>
                <w:b/>
                <w:sz w:val="24"/>
              </w:rPr>
              <w:t>Date of Response:</w:t>
            </w:r>
          </w:p>
          <w:p w:rsidRPr="005F2817" w:rsidR="004F7E2C" w:rsidRDefault="004F7E2C" w14:paraId="70712E48" w14:textId="77777777">
            <w:pPr>
              <w:rPr>
                <w:b/>
                <w:sz w:val="24"/>
              </w:rPr>
            </w:pPr>
          </w:p>
          <w:p w:rsidRPr="005F2817" w:rsidR="004F7E2C" w:rsidRDefault="004F7E2C" w14:paraId="41097AD0" w14:textId="77777777">
            <w:pPr>
              <w:rPr>
                <w:b/>
                <w:sz w:val="24"/>
              </w:rPr>
            </w:pPr>
          </w:p>
        </w:tc>
        <w:tc>
          <w:tcPr>
            <w:tcW w:w="3073" w:type="dxa"/>
            <w:gridSpan w:val="3"/>
          </w:tcPr>
          <w:p w:rsidRPr="005F2817" w:rsidR="004F7E2C" w:rsidRDefault="004F7E2C" w14:paraId="23B964BE" w14:textId="77777777">
            <w:pPr>
              <w:rPr>
                <w:b/>
                <w:sz w:val="24"/>
              </w:rPr>
            </w:pPr>
            <w:r w:rsidRPr="005F2817">
              <w:rPr>
                <w:b/>
                <w:sz w:val="24"/>
              </w:rPr>
              <w:t>Responder:</w:t>
            </w:r>
          </w:p>
        </w:tc>
        <w:tc>
          <w:tcPr>
            <w:tcW w:w="3073" w:type="dxa"/>
            <w:gridSpan w:val="2"/>
          </w:tcPr>
          <w:p w:rsidRPr="005F2817" w:rsidR="004F7E2C" w:rsidRDefault="004F7E2C" w14:paraId="1A5A8513" w14:textId="77777777">
            <w:pPr>
              <w:rPr>
                <w:b/>
                <w:sz w:val="24"/>
              </w:rPr>
            </w:pPr>
            <w:r w:rsidRPr="005F2817">
              <w:rPr>
                <w:b/>
                <w:sz w:val="24"/>
              </w:rPr>
              <w:t>Response sent to:</w:t>
            </w:r>
          </w:p>
        </w:tc>
      </w:tr>
      <w:tr w:rsidRPr="005F2817" w:rsidR="004F7E2C" w14:paraId="723E08C7" w14:textId="77777777">
        <w:trPr>
          <w:cantSplit/>
          <w:trHeight w:val="3119"/>
        </w:trPr>
        <w:tc>
          <w:tcPr>
            <w:tcW w:w="8522" w:type="dxa"/>
            <w:gridSpan w:val="6"/>
          </w:tcPr>
          <w:p w:rsidRPr="005F2817" w:rsidR="004F7E2C" w:rsidRDefault="004F7E2C" w14:paraId="7E092CB3" w14:textId="77777777">
            <w:pPr>
              <w:rPr>
                <w:b/>
                <w:sz w:val="24"/>
              </w:rPr>
            </w:pPr>
            <w:r w:rsidRPr="005F2817">
              <w:rPr>
                <w:b/>
                <w:sz w:val="24"/>
              </w:rPr>
              <w:t>Information Provided</w:t>
            </w:r>
          </w:p>
          <w:p w:rsidRPr="005F2817" w:rsidR="004F7E2C" w:rsidRDefault="004F7E2C" w14:paraId="4104DA78" w14:textId="77777777">
            <w:pPr>
              <w:rPr>
                <w:b/>
                <w:sz w:val="24"/>
              </w:rPr>
            </w:pPr>
            <w:r w:rsidRPr="005F2817">
              <w:t>(describe all data and any attachments):</w:t>
            </w:r>
          </w:p>
        </w:tc>
      </w:tr>
      <w:tr w:rsidRPr="005F2817" w:rsidR="004F7E2C" w14:paraId="5EA52DF6" w14:textId="77777777">
        <w:trPr>
          <w:cantSplit/>
          <w:trHeight w:val="242"/>
        </w:trPr>
        <w:tc>
          <w:tcPr>
            <w:tcW w:w="3528" w:type="dxa"/>
            <w:gridSpan w:val="2"/>
          </w:tcPr>
          <w:p w:rsidRPr="005F2817" w:rsidR="004F7E2C" w:rsidRDefault="004F7E2C" w14:paraId="50E3BCAB" w14:textId="77777777">
            <w:pPr>
              <w:rPr>
                <w:b/>
                <w:sz w:val="24"/>
              </w:rPr>
            </w:pPr>
            <w:r w:rsidRPr="005F2817">
              <w:rPr>
                <w:b/>
                <w:sz w:val="24"/>
              </w:rPr>
              <w:t>Data effective from Date/Time</w:t>
            </w:r>
          </w:p>
        </w:tc>
        <w:tc>
          <w:tcPr>
            <w:tcW w:w="2153" w:type="dxa"/>
            <w:gridSpan w:val="3"/>
          </w:tcPr>
          <w:p w:rsidRPr="005F2817" w:rsidR="004F7E2C" w:rsidRDefault="004F7E2C" w14:paraId="4BC9C80F" w14:textId="77777777">
            <w:pPr>
              <w:rPr>
                <w:b/>
                <w:sz w:val="24"/>
              </w:rPr>
            </w:pPr>
            <w:r w:rsidRPr="005F2817">
              <w:rPr>
                <w:b/>
                <w:sz w:val="24"/>
              </w:rPr>
              <w:t>Date:</w:t>
            </w:r>
          </w:p>
        </w:tc>
        <w:tc>
          <w:tcPr>
            <w:tcW w:w="2841" w:type="dxa"/>
          </w:tcPr>
          <w:p w:rsidRPr="005F2817" w:rsidR="004F7E2C" w:rsidRDefault="004F7E2C" w14:paraId="170CBC6C" w14:textId="77777777">
            <w:pPr>
              <w:rPr>
                <w:b/>
                <w:sz w:val="24"/>
              </w:rPr>
            </w:pPr>
            <w:r w:rsidRPr="005F2817">
              <w:rPr>
                <w:b/>
                <w:sz w:val="24"/>
              </w:rPr>
              <w:t>Time:</w:t>
            </w:r>
          </w:p>
        </w:tc>
      </w:tr>
    </w:tbl>
    <w:p w:rsidRPr="005F2817" w:rsidR="004F7E2C" w:rsidRDefault="004F7E2C" w14:paraId="01E10F16" w14:textId="77777777"/>
    <w:p w:rsidRPr="005F2817" w:rsidR="004F7E2C" w:rsidRDefault="004F7E2C" w14:paraId="320C74DE" w14:textId="77777777">
      <w:pPr>
        <w:pStyle w:val="Heading3"/>
        <w:numPr>
          <w:ilvl w:val="0"/>
          <w:numId w:val="0"/>
        </w:numPr>
        <w:rPr>
          <w:b/>
          <w:sz w:val="24"/>
          <w:u w:val="single"/>
        </w:rPr>
      </w:pPr>
      <w:r w:rsidRPr="005F2817">
        <w:br w:type="page"/>
      </w:r>
      <w:r w:rsidRPr="005F2817">
        <w:rPr>
          <w:b/>
          <w:sz w:val="24"/>
          <w:u w:val="single"/>
        </w:rPr>
        <w:lastRenderedPageBreak/>
        <w:t>STCP Data Exchange Acknowledgement Form</w:t>
      </w:r>
    </w:p>
    <w:p w:rsidRPr="005F2817" w:rsidR="004F7E2C" w:rsidRDefault="004F7E2C" w14:paraId="22EC3322" w14:textId="77777777"/>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3708"/>
        <w:gridCol w:w="4814"/>
      </w:tblGrid>
      <w:tr w:rsidRPr="005F2817" w:rsidR="004F7E2C" w14:paraId="6FBDB6BA" w14:textId="77777777">
        <w:trPr>
          <w:trHeight w:val="467"/>
        </w:trPr>
        <w:tc>
          <w:tcPr>
            <w:tcW w:w="8522" w:type="dxa"/>
            <w:gridSpan w:val="2"/>
            <w:tcBorders>
              <w:bottom w:val="single" w:color="auto" w:sz="4" w:space="0"/>
            </w:tcBorders>
            <w:shd w:val="clear" w:color="auto" w:fill="FFFFFF"/>
          </w:tcPr>
          <w:p w:rsidRPr="005F2817" w:rsidR="004F7E2C" w:rsidRDefault="004F7E2C" w14:paraId="5A725898" w14:textId="77777777">
            <w:pPr>
              <w:rPr>
                <w:b/>
                <w:sz w:val="24"/>
              </w:rPr>
            </w:pPr>
            <w:r w:rsidRPr="005F2817">
              <w:rPr>
                <w:b/>
                <w:sz w:val="24"/>
              </w:rPr>
              <w:t xml:space="preserve">STCP Data Exchange Acknowledgement </w:t>
            </w:r>
          </w:p>
        </w:tc>
      </w:tr>
      <w:tr w:rsidRPr="005F2817" w:rsidR="004F7E2C" w14:paraId="19E3C0EF" w14:textId="77777777">
        <w:trPr>
          <w:cantSplit/>
          <w:trHeight w:val="980"/>
        </w:trPr>
        <w:tc>
          <w:tcPr>
            <w:tcW w:w="3708" w:type="dxa"/>
            <w:tcBorders>
              <w:bottom w:val="single" w:color="auto" w:sz="4" w:space="0"/>
            </w:tcBorders>
          </w:tcPr>
          <w:p w:rsidRPr="005F2817" w:rsidR="004F7E2C" w:rsidRDefault="004F7E2C" w14:paraId="5C17F2E8" w14:textId="77777777">
            <w:pPr>
              <w:rPr>
                <w:b/>
                <w:sz w:val="24"/>
              </w:rPr>
            </w:pPr>
            <w:r w:rsidRPr="005F2817">
              <w:rPr>
                <w:b/>
                <w:sz w:val="24"/>
              </w:rPr>
              <w:t>Exchange Accepted/Rejected</w:t>
            </w:r>
          </w:p>
        </w:tc>
        <w:tc>
          <w:tcPr>
            <w:tcW w:w="4814" w:type="dxa"/>
            <w:tcBorders>
              <w:bottom w:val="single" w:color="auto" w:sz="4" w:space="0"/>
            </w:tcBorders>
          </w:tcPr>
          <w:p w:rsidRPr="005F2817" w:rsidR="004F7E2C" w:rsidRDefault="004F7E2C" w14:paraId="1DCE9982" w14:textId="77777777">
            <w:pPr>
              <w:rPr>
                <w:b/>
                <w:sz w:val="24"/>
              </w:rPr>
            </w:pPr>
          </w:p>
        </w:tc>
      </w:tr>
      <w:tr w:rsidRPr="005F2817" w:rsidR="004F7E2C" w14:paraId="0BD9169E" w14:textId="77777777">
        <w:trPr>
          <w:trHeight w:val="1079"/>
        </w:trPr>
        <w:tc>
          <w:tcPr>
            <w:tcW w:w="3708" w:type="dxa"/>
          </w:tcPr>
          <w:p w:rsidRPr="005F2817" w:rsidR="004F7E2C" w:rsidRDefault="004F7E2C" w14:paraId="516D46D9" w14:textId="77777777">
            <w:pPr>
              <w:rPr>
                <w:b/>
                <w:sz w:val="24"/>
              </w:rPr>
            </w:pPr>
            <w:r w:rsidRPr="005F2817">
              <w:rPr>
                <w:b/>
                <w:sz w:val="24"/>
              </w:rPr>
              <w:t>Data Transfer Number Received:</w:t>
            </w:r>
          </w:p>
        </w:tc>
        <w:tc>
          <w:tcPr>
            <w:tcW w:w="4814" w:type="dxa"/>
          </w:tcPr>
          <w:p w:rsidRPr="005F2817" w:rsidR="004F7E2C" w:rsidRDefault="004F7E2C" w14:paraId="6843CB3F" w14:textId="77777777"/>
        </w:tc>
      </w:tr>
      <w:tr w:rsidRPr="005F2817" w:rsidR="004F7E2C" w14:paraId="14979F1D" w14:textId="77777777">
        <w:trPr>
          <w:trHeight w:val="1070"/>
        </w:trPr>
        <w:tc>
          <w:tcPr>
            <w:tcW w:w="3708" w:type="dxa"/>
          </w:tcPr>
          <w:p w:rsidRPr="005F2817" w:rsidR="004F7E2C" w:rsidRDefault="004F7E2C" w14:paraId="22456000" w14:textId="77777777">
            <w:pPr>
              <w:rPr>
                <w:b/>
                <w:sz w:val="24"/>
              </w:rPr>
            </w:pPr>
            <w:r w:rsidRPr="005F2817">
              <w:rPr>
                <w:b/>
                <w:sz w:val="24"/>
              </w:rPr>
              <w:t>Date of Receipt:</w:t>
            </w:r>
          </w:p>
        </w:tc>
        <w:tc>
          <w:tcPr>
            <w:tcW w:w="4814" w:type="dxa"/>
          </w:tcPr>
          <w:p w:rsidRPr="005F2817" w:rsidR="004F7E2C" w:rsidRDefault="004F7E2C" w14:paraId="5A80A71B" w14:textId="77777777"/>
        </w:tc>
      </w:tr>
      <w:tr w:rsidRPr="005F2817" w:rsidR="004F7E2C" w14:paraId="237F35FA" w14:textId="77777777">
        <w:trPr>
          <w:trHeight w:val="1061"/>
        </w:trPr>
        <w:tc>
          <w:tcPr>
            <w:tcW w:w="3708" w:type="dxa"/>
          </w:tcPr>
          <w:p w:rsidRPr="005F2817" w:rsidR="004F7E2C" w:rsidRDefault="004F7E2C" w14:paraId="17BFC905" w14:textId="77777777">
            <w:pPr>
              <w:rPr>
                <w:b/>
                <w:sz w:val="24"/>
              </w:rPr>
            </w:pPr>
            <w:r w:rsidRPr="005F2817">
              <w:rPr>
                <w:b/>
                <w:sz w:val="24"/>
              </w:rPr>
              <w:t>Time of Receipt:</w:t>
            </w:r>
          </w:p>
        </w:tc>
        <w:tc>
          <w:tcPr>
            <w:tcW w:w="4814" w:type="dxa"/>
          </w:tcPr>
          <w:p w:rsidRPr="005F2817" w:rsidR="004F7E2C" w:rsidRDefault="004F7E2C" w14:paraId="338F821C" w14:textId="77777777"/>
        </w:tc>
      </w:tr>
      <w:tr w:rsidRPr="005F2817" w:rsidR="004F7E2C" w14:paraId="0D09E645" w14:textId="77777777">
        <w:trPr>
          <w:cantSplit/>
          <w:trHeight w:val="1070"/>
        </w:trPr>
        <w:tc>
          <w:tcPr>
            <w:tcW w:w="3708" w:type="dxa"/>
          </w:tcPr>
          <w:p w:rsidRPr="005F2817" w:rsidR="004F7E2C" w:rsidRDefault="004F7E2C" w14:paraId="62468E70" w14:textId="77777777">
            <w:pPr>
              <w:rPr>
                <w:b/>
                <w:sz w:val="24"/>
              </w:rPr>
            </w:pPr>
            <w:r w:rsidRPr="005F2817">
              <w:rPr>
                <w:b/>
                <w:sz w:val="24"/>
              </w:rPr>
              <w:t>Received By:</w:t>
            </w:r>
          </w:p>
        </w:tc>
        <w:tc>
          <w:tcPr>
            <w:tcW w:w="4814" w:type="dxa"/>
          </w:tcPr>
          <w:p w:rsidRPr="005F2817" w:rsidR="004F7E2C" w:rsidRDefault="004F7E2C" w14:paraId="47D337A1" w14:textId="77777777"/>
        </w:tc>
      </w:tr>
      <w:tr w:rsidRPr="005F2817" w:rsidR="004F7E2C" w14:paraId="6C59AD7B" w14:textId="77777777">
        <w:trPr>
          <w:cantSplit/>
          <w:trHeight w:val="1169"/>
        </w:trPr>
        <w:tc>
          <w:tcPr>
            <w:tcW w:w="3708" w:type="dxa"/>
          </w:tcPr>
          <w:p w:rsidRPr="005F2817" w:rsidR="004F7E2C" w:rsidRDefault="004F7E2C" w14:paraId="4FD3A32E" w14:textId="77777777">
            <w:pPr>
              <w:rPr>
                <w:b/>
                <w:sz w:val="24"/>
              </w:rPr>
            </w:pPr>
            <w:r w:rsidRPr="005F2817">
              <w:rPr>
                <w:b/>
                <w:sz w:val="24"/>
              </w:rPr>
              <w:t>Passed  to:</w:t>
            </w:r>
          </w:p>
        </w:tc>
        <w:tc>
          <w:tcPr>
            <w:tcW w:w="4814" w:type="dxa"/>
          </w:tcPr>
          <w:p w:rsidRPr="005F2817" w:rsidR="004F7E2C" w:rsidRDefault="004F7E2C" w14:paraId="05280BCF" w14:textId="77777777">
            <w:pPr>
              <w:pStyle w:val="BodyText"/>
              <w:rPr>
                <w:b/>
              </w:rPr>
            </w:pPr>
          </w:p>
        </w:tc>
      </w:tr>
      <w:tr w:rsidRPr="005F2817" w:rsidR="004F7E2C" w:rsidTr="00155ACC" w14:paraId="4A7F1E25" w14:textId="77777777">
        <w:trPr>
          <w:cantSplit/>
          <w:trHeight w:val="5154"/>
        </w:trPr>
        <w:tc>
          <w:tcPr>
            <w:tcW w:w="3708" w:type="dxa"/>
          </w:tcPr>
          <w:p w:rsidRPr="005F2817" w:rsidR="004F7E2C" w:rsidRDefault="004F7E2C" w14:paraId="47614B1C" w14:textId="77777777">
            <w:pPr>
              <w:rPr>
                <w:b/>
                <w:sz w:val="24"/>
              </w:rPr>
            </w:pPr>
            <w:r w:rsidRPr="005F2817">
              <w:rPr>
                <w:b/>
                <w:sz w:val="24"/>
              </w:rPr>
              <w:t>If Rejected then give reason:</w:t>
            </w:r>
          </w:p>
        </w:tc>
        <w:tc>
          <w:tcPr>
            <w:tcW w:w="4814" w:type="dxa"/>
          </w:tcPr>
          <w:p w:rsidRPr="005F2817" w:rsidR="004F7E2C" w:rsidRDefault="004F7E2C" w14:paraId="7A8B3BB9" w14:textId="77777777">
            <w:pPr>
              <w:pStyle w:val="BodyText"/>
              <w:rPr>
                <w:b/>
              </w:rPr>
            </w:pPr>
          </w:p>
        </w:tc>
      </w:tr>
    </w:tbl>
    <w:p w:rsidRPr="005F2817" w:rsidR="004F7E2C" w:rsidRDefault="004F7E2C" w14:paraId="09B447B0" w14:textId="77777777">
      <w:pPr>
        <w:ind w:left="720"/>
        <w:rPr>
          <w:rFonts w:ascii="Arial" w:hAnsi="Arial"/>
        </w:rPr>
      </w:pPr>
    </w:p>
    <w:p w:rsidRPr="00155ACC" w:rsidR="001A1CB5" w:rsidRDefault="00EA4F27" w14:paraId="642EE109" w14:textId="77777777">
      <w:pPr>
        <w:pStyle w:val="Heading1"/>
        <w:numPr>
          <w:ilvl w:val="0"/>
          <w:numId w:val="0"/>
        </w:numPr>
        <w:rPr>
          <w:b w:val="0"/>
          <w:sz w:val="20"/>
        </w:rPr>
        <w:sectPr w:rsidRPr="00155ACC" w:rsidR="001A1CB5" w:rsidSect="00B91B43">
          <w:headerReference w:type="even" r:id="rId24"/>
          <w:headerReference w:type="default" r:id="rId25"/>
          <w:footerReference w:type="default" r:id="rId26"/>
          <w:headerReference w:type="first" r:id="rId27"/>
          <w:pgSz w:w="11906" w:h="16838" w:orient="portrait"/>
          <w:pgMar w:top="1528" w:right="1797" w:bottom="1440" w:left="1797" w:header="720" w:footer="720" w:gutter="0"/>
          <w:cols w:space="720"/>
        </w:sectPr>
      </w:pPr>
      <w:r>
        <w:rPr>
          <w:b w:val="0"/>
          <w:sz w:val="20"/>
        </w:rPr>
        <w:t xml:space="preserve">Note: </w:t>
      </w:r>
      <w:r w:rsidRPr="00155ACC">
        <w:rPr>
          <w:b w:val="0"/>
          <w:sz w:val="20"/>
        </w:rPr>
        <w:t>this information w</w:t>
      </w:r>
      <w:r>
        <w:rPr>
          <w:b w:val="0"/>
          <w:sz w:val="20"/>
        </w:rPr>
        <w:t>ill</w:t>
      </w:r>
      <w:r w:rsidRPr="00155ACC">
        <w:rPr>
          <w:b w:val="0"/>
          <w:sz w:val="20"/>
        </w:rPr>
        <w:t xml:space="preserve"> need to be provided by automated method when automated method used.</w:t>
      </w:r>
    </w:p>
    <w:p w:rsidRPr="005F2817" w:rsidR="00B45E0F" w:rsidP="00B45E0F" w:rsidRDefault="00B45E0F" w14:paraId="757BF5A6" w14:textId="77777777"/>
    <w:p w:rsidRPr="005F2817" w:rsidR="008823F0" w:rsidP="008823F0" w:rsidRDefault="008823F0" w14:paraId="2F8BEA46" w14:textId="77777777">
      <w:pPr>
        <w:pStyle w:val="Heading2"/>
        <w:numPr>
          <w:ilvl w:val="0"/>
          <w:numId w:val="0"/>
        </w:numPr>
        <w:spacing w:before="0" w:after="0"/>
        <w:rPr>
          <w:sz w:val="28"/>
          <w:szCs w:val="28"/>
        </w:rPr>
      </w:pPr>
      <w:commentRangeStart w:id="35"/>
      <w:r w:rsidRPr="005F2817">
        <w:rPr>
          <w:sz w:val="28"/>
          <w:szCs w:val="28"/>
        </w:rPr>
        <w:t xml:space="preserve">Appendix </w:t>
      </w:r>
      <w:r w:rsidRPr="005F2817" w:rsidR="003616AC">
        <w:rPr>
          <w:sz w:val="28"/>
          <w:szCs w:val="28"/>
        </w:rPr>
        <w:t>C</w:t>
      </w:r>
      <w:r w:rsidRPr="005F2817">
        <w:rPr>
          <w:sz w:val="28"/>
          <w:szCs w:val="28"/>
        </w:rPr>
        <w:t xml:space="preserve">: Services </w:t>
      </w:r>
      <w:r w:rsidRPr="005F2817" w:rsidR="002235D0">
        <w:rPr>
          <w:sz w:val="28"/>
          <w:szCs w:val="28"/>
        </w:rPr>
        <w:t>C</w:t>
      </w:r>
      <w:r w:rsidRPr="005F2817">
        <w:rPr>
          <w:sz w:val="28"/>
          <w:szCs w:val="28"/>
        </w:rPr>
        <w:t>apability Specification Guidance Notes for Offshore Transmission Owners</w:t>
      </w:r>
      <w:commentRangeEnd w:id="35"/>
      <w:r w:rsidR="00F17832">
        <w:rPr>
          <w:rStyle w:val="CommentReference"/>
          <w:rFonts w:ascii="Times New Roman" w:hAnsi="Times New Roman"/>
          <w:b w:val="0"/>
          <w:i w:val="0"/>
        </w:rPr>
        <w:commentReference w:id="35"/>
      </w:r>
    </w:p>
    <w:p w:rsidRPr="005F2817" w:rsidR="008823F0" w:rsidP="008823F0" w:rsidRDefault="008823F0" w14:paraId="25A75AC5" w14:textId="77777777"/>
    <w:p w:rsidRPr="005F2817" w:rsidR="008823F0" w:rsidP="008823F0" w:rsidRDefault="008823F0" w14:paraId="2051FB27" w14:textId="77777777">
      <w:pPr>
        <w:rPr>
          <w:rFonts w:ascii="Arial" w:hAnsi="Arial"/>
        </w:rPr>
      </w:pPr>
      <w:r w:rsidRPr="005F2817">
        <w:rPr>
          <w:rFonts w:ascii="Arial" w:hAnsi="Arial"/>
        </w:rPr>
        <w:t>These Guidance Notes consists of 3 parts;</w:t>
      </w:r>
    </w:p>
    <w:p w:rsidRPr="005F2817" w:rsidR="008823F0" w:rsidP="008823F0" w:rsidRDefault="008823F0" w14:paraId="041CDADE" w14:textId="77777777">
      <w:pPr>
        <w:rPr>
          <w:rFonts w:ascii="Arial" w:hAnsi="Arial"/>
        </w:rPr>
      </w:pPr>
    </w:p>
    <w:p w:rsidRPr="005F2817" w:rsidR="00DA69D1" w:rsidP="00DA69D1" w:rsidRDefault="008823F0" w14:paraId="62052600" w14:textId="77777777">
      <w:pPr>
        <w:ind w:left="720" w:hanging="720"/>
        <w:rPr>
          <w:rFonts w:ascii="Arial" w:hAnsi="Arial"/>
        </w:rPr>
      </w:pPr>
      <w:r w:rsidRPr="005F2817">
        <w:rPr>
          <w:rFonts w:ascii="Arial" w:hAnsi="Arial"/>
        </w:rPr>
        <w:t>Part 1</w:t>
      </w:r>
      <w:r w:rsidRPr="005F2817">
        <w:rPr>
          <w:rFonts w:ascii="Arial" w:hAnsi="Arial"/>
        </w:rPr>
        <w:tab/>
      </w:r>
      <w:r w:rsidRPr="005F2817">
        <w:rPr>
          <w:rFonts w:ascii="Arial" w:hAnsi="Arial"/>
        </w:rPr>
        <w:t xml:space="preserve">Services </w:t>
      </w:r>
      <w:r w:rsidRPr="005F2817" w:rsidR="00447953">
        <w:rPr>
          <w:rFonts w:ascii="Arial" w:hAnsi="Arial"/>
        </w:rPr>
        <w:t>P</w:t>
      </w:r>
      <w:r w:rsidRPr="005F2817">
        <w:rPr>
          <w:rFonts w:ascii="Arial" w:hAnsi="Arial"/>
        </w:rPr>
        <w:t>rovided</w:t>
      </w:r>
      <w:r w:rsidRPr="005F2817" w:rsidR="009F260D">
        <w:rPr>
          <w:rFonts w:ascii="Arial" w:hAnsi="Arial"/>
        </w:rPr>
        <w:t>: a</w:t>
      </w:r>
      <w:r w:rsidRPr="005F2817" w:rsidR="00DA69D1">
        <w:rPr>
          <w:rFonts w:ascii="Arial" w:hAnsi="Arial"/>
        </w:rPr>
        <w:t xml:space="preserve"> description of the s</w:t>
      </w:r>
      <w:r w:rsidRPr="005F2817">
        <w:rPr>
          <w:rFonts w:ascii="Arial" w:hAnsi="Arial"/>
        </w:rPr>
        <w:t>ervices to be provided by the OFTO</w:t>
      </w:r>
      <w:r w:rsidRPr="005F2817" w:rsidR="00DA69D1">
        <w:rPr>
          <w:rFonts w:ascii="Arial" w:hAnsi="Arial"/>
        </w:rPr>
        <w:t xml:space="preserve"> to NGE</w:t>
      </w:r>
      <w:r w:rsidR="00303D88">
        <w:rPr>
          <w:rFonts w:ascii="Arial" w:hAnsi="Arial"/>
        </w:rPr>
        <w:t>SO</w:t>
      </w:r>
      <w:r w:rsidRPr="005F2817" w:rsidR="00DA69D1">
        <w:rPr>
          <w:rFonts w:ascii="Arial" w:hAnsi="Arial"/>
        </w:rPr>
        <w:t>.</w:t>
      </w:r>
      <w:r w:rsidRPr="005F2817" w:rsidR="00DA69D1">
        <w:rPr>
          <w:rFonts w:ascii="Arial" w:hAnsi="Arial"/>
        </w:rPr>
        <w:br/>
      </w:r>
    </w:p>
    <w:p w:rsidRPr="005F2817" w:rsidR="00DA69D1" w:rsidP="00DA69D1" w:rsidRDefault="008823F0" w14:paraId="7A8FC668" w14:textId="77777777">
      <w:pPr>
        <w:ind w:left="720" w:hanging="720"/>
        <w:rPr>
          <w:rFonts w:ascii="Arial" w:hAnsi="Arial"/>
        </w:rPr>
      </w:pPr>
      <w:r w:rsidRPr="005F2817">
        <w:rPr>
          <w:rFonts w:ascii="Arial" w:hAnsi="Arial"/>
        </w:rPr>
        <w:t>Part 2</w:t>
      </w:r>
      <w:r w:rsidRPr="005F2817">
        <w:rPr>
          <w:rFonts w:ascii="Arial" w:hAnsi="Arial"/>
        </w:rPr>
        <w:tab/>
      </w:r>
      <w:r w:rsidRPr="005F2817">
        <w:rPr>
          <w:rFonts w:ascii="Arial" w:hAnsi="Arial"/>
        </w:rPr>
        <w:t>Update Process</w:t>
      </w:r>
      <w:r w:rsidRPr="005F2817" w:rsidR="00DA69D1">
        <w:rPr>
          <w:rFonts w:ascii="Arial" w:hAnsi="Arial"/>
        </w:rPr>
        <w:t xml:space="preserve">: </w:t>
      </w:r>
      <w:r w:rsidRPr="005F2817" w:rsidR="009F260D">
        <w:rPr>
          <w:rFonts w:ascii="Arial" w:hAnsi="Arial"/>
        </w:rPr>
        <w:t>a</w:t>
      </w:r>
      <w:r w:rsidRPr="005F2817" w:rsidR="00DA69D1">
        <w:rPr>
          <w:rFonts w:ascii="Arial" w:hAnsi="Arial"/>
        </w:rPr>
        <w:t xml:space="preserve"> description of the process </w:t>
      </w:r>
      <w:r w:rsidRPr="005F2817" w:rsidR="00E83FB1">
        <w:rPr>
          <w:rFonts w:ascii="Arial" w:hAnsi="Arial"/>
        </w:rPr>
        <w:t>for</w:t>
      </w:r>
      <w:r w:rsidRPr="005F2817" w:rsidR="00DA69D1">
        <w:rPr>
          <w:rFonts w:ascii="Arial" w:hAnsi="Arial"/>
        </w:rPr>
        <w:t xml:space="preserve"> updat</w:t>
      </w:r>
      <w:r w:rsidRPr="005F2817" w:rsidR="00E83FB1">
        <w:rPr>
          <w:rFonts w:ascii="Arial" w:hAnsi="Arial"/>
        </w:rPr>
        <w:t>ing</w:t>
      </w:r>
      <w:r w:rsidRPr="005F2817" w:rsidR="00DA69D1">
        <w:rPr>
          <w:rFonts w:ascii="Arial" w:hAnsi="Arial"/>
        </w:rPr>
        <w:t xml:space="preserve"> the OFTO SCS Data.</w:t>
      </w:r>
    </w:p>
    <w:p w:rsidRPr="005F2817" w:rsidR="00DA69D1" w:rsidP="00DA69D1" w:rsidRDefault="00DA69D1" w14:paraId="78BB8002" w14:textId="77777777">
      <w:pPr>
        <w:ind w:left="720" w:hanging="720"/>
        <w:rPr>
          <w:rFonts w:ascii="Arial" w:hAnsi="Arial"/>
        </w:rPr>
      </w:pPr>
    </w:p>
    <w:p w:rsidRPr="005F2817" w:rsidR="00DA69D1" w:rsidP="00DA69D1" w:rsidRDefault="008823F0" w14:paraId="4C2AD339" w14:textId="77777777">
      <w:pPr>
        <w:ind w:left="720" w:hanging="720"/>
        <w:rPr>
          <w:rFonts w:ascii="Arial" w:hAnsi="Arial"/>
        </w:rPr>
      </w:pPr>
      <w:r w:rsidRPr="005F2817">
        <w:rPr>
          <w:rFonts w:ascii="Arial" w:hAnsi="Arial"/>
        </w:rPr>
        <w:t>Part 3</w:t>
      </w:r>
      <w:r w:rsidRPr="005F2817">
        <w:rPr>
          <w:rFonts w:ascii="Arial" w:hAnsi="Arial"/>
        </w:rPr>
        <w:tab/>
      </w:r>
      <w:r w:rsidRPr="005F2817">
        <w:rPr>
          <w:rFonts w:ascii="Arial" w:hAnsi="Arial"/>
        </w:rPr>
        <w:t>Information to be provided</w:t>
      </w:r>
      <w:r w:rsidRPr="005F2817" w:rsidR="00DA69D1">
        <w:rPr>
          <w:rFonts w:ascii="Arial" w:hAnsi="Arial"/>
        </w:rPr>
        <w:t xml:space="preserve">: </w:t>
      </w:r>
      <w:r w:rsidRPr="005F2817" w:rsidR="009F260D">
        <w:rPr>
          <w:rFonts w:ascii="Arial" w:hAnsi="Arial"/>
        </w:rPr>
        <w:t>a</w:t>
      </w:r>
      <w:r w:rsidRPr="005F2817" w:rsidR="00DA69D1">
        <w:rPr>
          <w:rFonts w:ascii="Arial" w:hAnsi="Arial"/>
        </w:rPr>
        <w:t xml:space="preserve"> description of the SCS Data to be provided by the OFTO to NGE</w:t>
      </w:r>
      <w:r w:rsidR="00AE79F8">
        <w:rPr>
          <w:rFonts w:ascii="Arial" w:hAnsi="Arial"/>
        </w:rPr>
        <w:t>SO</w:t>
      </w:r>
      <w:r w:rsidRPr="005F2817" w:rsidR="00DA69D1">
        <w:rPr>
          <w:rFonts w:ascii="Arial" w:hAnsi="Arial"/>
        </w:rPr>
        <w:t xml:space="preserve"> together with example proforma to be used for data submission</w:t>
      </w:r>
      <w:r w:rsidRPr="005F2817" w:rsidR="00AC2D84">
        <w:rPr>
          <w:rFonts w:ascii="Arial" w:hAnsi="Arial"/>
        </w:rPr>
        <w:t>:</w:t>
      </w:r>
      <w:r w:rsidRPr="005F2817" w:rsidR="00DA69D1">
        <w:rPr>
          <w:rFonts w:ascii="Arial" w:hAnsi="Arial"/>
        </w:rPr>
        <w:br/>
      </w:r>
    </w:p>
    <w:p w:rsidRPr="005F2817" w:rsidR="00DA69D1" w:rsidP="00DA69D1" w:rsidRDefault="00DA69D1" w14:paraId="21F60D59" w14:textId="77777777">
      <w:pPr>
        <w:ind w:left="709"/>
        <w:rPr>
          <w:rFonts w:ascii="Arial" w:hAnsi="Arial"/>
        </w:rPr>
      </w:pPr>
      <w:r w:rsidRPr="005F2817">
        <w:rPr>
          <w:rFonts w:ascii="Arial" w:hAnsi="Arial"/>
          <w:u w:val="single"/>
        </w:rPr>
        <w:t>Section 1: Diagrams</w:t>
      </w:r>
      <w:r w:rsidRPr="005F2817">
        <w:rPr>
          <w:rFonts w:ascii="Arial" w:hAnsi="Arial"/>
        </w:rPr>
        <w:br/>
      </w:r>
      <w:r w:rsidRPr="005F2817">
        <w:rPr>
          <w:rFonts w:ascii="Arial" w:hAnsi="Arial"/>
        </w:rPr>
        <w:t>Substation Operational Diagram</w:t>
      </w:r>
      <w:r w:rsidRPr="005F2817" w:rsidR="009F260D">
        <w:rPr>
          <w:rFonts w:ascii="Arial" w:hAnsi="Arial"/>
        </w:rPr>
        <w:t>s</w:t>
      </w:r>
      <w:r w:rsidRPr="005F2817">
        <w:rPr>
          <w:rFonts w:ascii="Arial" w:hAnsi="Arial"/>
        </w:rPr>
        <w:br/>
      </w:r>
      <w:r w:rsidRPr="005F2817">
        <w:rPr>
          <w:rFonts w:ascii="Arial" w:hAnsi="Arial"/>
        </w:rPr>
        <w:br/>
      </w:r>
      <w:r w:rsidRPr="005F2817">
        <w:rPr>
          <w:rFonts w:ascii="Arial" w:hAnsi="Arial"/>
          <w:u w:val="single"/>
        </w:rPr>
        <w:t>Section 2: Circuits, Plant &amp; Apparatus</w:t>
      </w:r>
      <w:r w:rsidRPr="005F2817">
        <w:rPr>
          <w:rFonts w:ascii="Arial" w:hAnsi="Arial"/>
        </w:rPr>
        <w:br/>
      </w:r>
      <w:r w:rsidRPr="005F2817">
        <w:rPr>
          <w:rFonts w:ascii="Arial" w:hAnsi="Arial"/>
        </w:rPr>
        <w:t>Branch Data</w:t>
      </w:r>
      <w:r w:rsidRPr="005F2817">
        <w:rPr>
          <w:rFonts w:ascii="Arial" w:hAnsi="Arial"/>
        </w:rPr>
        <w:br/>
      </w:r>
      <w:r w:rsidRPr="005F2817">
        <w:rPr>
          <w:rFonts w:ascii="Arial" w:hAnsi="Arial"/>
        </w:rPr>
        <w:t>ZPS Mutual Coupling Data</w:t>
      </w:r>
    </w:p>
    <w:p w:rsidRPr="005F2817" w:rsidR="00DA69D1" w:rsidP="00DA69D1" w:rsidRDefault="00DA69D1" w14:paraId="776AC86D" w14:textId="77777777">
      <w:pPr>
        <w:ind w:left="720"/>
        <w:rPr>
          <w:rFonts w:ascii="Arial" w:hAnsi="Arial"/>
        </w:rPr>
      </w:pPr>
      <w:r w:rsidRPr="005F2817">
        <w:rPr>
          <w:rFonts w:ascii="Arial" w:hAnsi="Arial"/>
        </w:rPr>
        <w:t>Circuit Breaker Data</w:t>
      </w:r>
      <w:r w:rsidRPr="005F2817">
        <w:rPr>
          <w:rFonts w:ascii="Arial" w:hAnsi="Arial"/>
        </w:rPr>
        <w:br/>
      </w:r>
      <w:r w:rsidRPr="005F2817">
        <w:rPr>
          <w:rFonts w:ascii="Arial" w:hAnsi="Arial"/>
        </w:rPr>
        <w:t>Transformer Data</w:t>
      </w:r>
      <w:r w:rsidRPr="005F2817">
        <w:rPr>
          <w:rFonts w:ascii="Arial" w:hAnsi="Arial"/>
        </w:rPr>
        <w:br/>
      </w:r>
      <w:r w:rsidRPr="005F2817">
        <w:rPr>
          <w:rFonts w:ascii="Arial" w:hAnsi="Arial"/>
        </w:rPr>
        <w:t>Reactive Compensation Equipment</w:t>
      </w:r>
      <w:r w:rsidRPr="005F2817" w:rsidR="009F260D">
        <w:rPr>
          <w:rFonts w:ascii="Arial" w:hAnsi="Arial"/>
        </w:rPr>
        <w:t xml:space="preserve"> Data</w:t>
      </w:r>
      <w:r w:rsidRPr="005F2817">
        <w:rPr>
          <w:rFonts w:ascii="Arial" w:hAnsi="Arial"/>
        </w:rPr>
        <w:br/>
      </w:r>
      <w:r w:rsidRPr="005F2817">
        <w:rPr>
          <w:rFonts w:ascii="Arial" w:hAnsi="Arial"/>
        </w:rPr>
        <w:t>Thermal Ratings</w:t>
      </w:r>
      <w:r w:rsidRPr="005F2817" w:rsidR="009F260D">
        <w:rPr>
          <w:rFonts w:ascii="Arial" w:hAnsi="Arial"/>
        </w:rPr>
        <w:t xml:space="preserve"> Data</w:t>
      </w:r>
      <w:r w:rsidRPr="005F2817">
        <w:rPr>
          <w:rFonts w:ascii="Arial" w:hAnsi="Arial"/>
        </w:rPr>
        <w:br/>
      </w:r>
      <w:r w:rsidRPr="005F2817">
        <w:rPr>
          <w:rFonts w:ascii="Arial" w:hAnsi="Arial"/>
        </w:rPr>
        <w:br/>
      </w:r>
      <w:r w:rsidRPr="005F2817">
        <w:rPr>
          <w:rFonts w:ascii="Arial" w:hAnsi="Arial"/>
          <w:u w:val="single"/>
        </w:rPr>
        <w:t>Section 3: Protection</w:t>
      </w:r>
    </w:p>
    <w:p w:rsidRPr="005F2817" w:rsidR="00DA69D1" w:rsidP="00DA69D1" w:rsidRDefault="00DA69D1" w14:paraId="5697E72C" w14:textId="77777777">
      <w:pPr>
        <w:ind w:left="720" w:hanging="720"/>
        <w:rPr>
          <w:rFonts w:ascii="Arial" w:hAnsi="Arial"/>
        </w:rPr>
      </w:pPr>
      <w:r w:rsidRPr="005F2817">
        <w:rPr>
          <w:rFonts w:ascii="Arial" w:hAnsi="Arial"/>
        </w:rPr>
        <w:tab/>
      </w:r>
      <w:r w:rsidRPr="005F2817">
        <w:rPr>
          <w:rFonts w:ascii="Arial" w:hAnsi="Arial"/>
        </w:rPr>
        <w:t>Protection Policy</w:t>
      </w:r>
      <w:r w:rsidRPr="005F2817">
        <w:rPr>
          <w:rFonts w:ascii="Arial" w:hAnsi="Arial"/>
        </w:rPr>
        <w:br/>
      </w:r>
      <w:r w:rsidRPr="005F2817">
        <w:rPr>
          <w:rFonts w:ascii="Arial" w:hAnsi="Arial"/>
        </w:rPr>
        <w:t>Protection &amp; Automatic Switching Schedule</w:t>
      </w:r>
    </w:p>
    <w:p w:rsidRPr="005F2817" w:rsidR="00DA69D1" w:rsidP="00DA69D1" w:rsidRDefault="00DA69D1" w14:paraId="1C8C5A47" w14:textId="77777777">
      <w:pPr>
        <w:ind w:left="720"/>
        <w:rPr>
          <w:rFonts w:ascii="Arial" w:hAnsi="Arial"/>
        </w:rPr>
      </w:pPr>
      <w:r w:rsidRPr="005F2817">
        <w:rPr>
          <w:rFonts w:ascii="Arial" w:hAnsi="Arial"/>
        </w:rPr>
        <w:t>Generator Intertrip Schemes</w:t>
      </w:r>
    </w:p>
    <w:p w:rsidRPr="005F2817" w:rsidR="008823F0" w:rsidP="00DA69D1" w:rsidRDefault="00DA69D1" w14:paraId="4F7020B8" w14:textId="77777777">
      <w:pPr>
        <w:ind w:left="720"/>
        <w:rPr>
          <w:rFonts w:ascii="Arial" w:hAnsi="Arial"/>
        </w:rPr>
      </w:pPr>
      <w:r w:rsidRPr="005F2817">
        <w:rPr>
          <w:rFonts w:ascii="Arial" w:hAnsi="Arial"/>
        </w:rPr>
        <w:t>Demand Intertrip Schemes</w:t>
      </w:r>
      <w:r w:rsidRPr="005F2817">
        <w:rPr>
          <w:rFonts w:ascii="Arial" w:hAnsi="Arial"/>
        </w:rPr>
        <w:br/>
      </w:r>
      <w:r w:rsidRPr="005F2817">
        <w:rPr>
          <w:rFonts w:ascii="Arial" w:hAnsi="Arial"/>
        </w:rPr>
        <w:br/>
      </w:r>
      <w:r w:rsidRPr="005F2817">
        <w:rPr>
          <w:rFonts w:ascii="Arial" w:hAnsi="Arial"/>
          <w:u w:val="single"/>
        </w:rPr>
        <w:t>Section 4: System Availability</w:t>
      </w:r>
      <w:r w:rsidRPr="005F2817">
        <w:rPr>
          <w:rFonts w:ascii="Arial" w:hAnsi="Arial"/>
        </w:rPr>
        <w:t xml:space="preserve"> </w:t>
      </w:r>
    </w:p>
    <w:p w:rsidRPr="005F2817" w:rsidR="008823F0" w:rsidP="008823F0" w:rsidRDefault="00DA69D1" w14:paraId="1BA42543" w14:textId="77777777">
      <w:pPr>
        <w:rPr>
          <w:rFonts w:ascii="Arial" w:hAnsi="Arial"/>
        </w:rPr>
      </w:pPr>
      <w:r w:rsidRPr="005F2817">
        <w:rPr>
          <w:rFonts w:ascii="Arial" w:hAnsi="Arial"/>
        </w:rPr>
        <w:tab/>
      </w:r>
      <w:r w:rsidRPr="005F2817">
        <w:rPr>
          <w:rFonts w:ascii="Arial" w:hAnsi="Arial"/>
        </w:rPr>
        <w:t>Substation Operational Guide</w:t>
      </w:r>
    </w:p>
    <w:p w:rsidRPr="005F2817" w:rsidR="0097434D" w:rsidP="0097434D" w:rsidRDefault="0097434D" w14:paraId="03363CD5" w14:textId="77777777">
      <w:pPr>
        <w:ind w:left="720"/>
        <w:rPr>
          <w:rFonts w:ascii="Arial" w:hAnsi="Arial"/>
        </w:rPr>
      </w:pPr>
    </w:p>
    <w:p w:rsidRPr="005F2817" w:rsidR="0097434D" w:rsidP="0097434D" w:rsidRDefault="0097434D" w14:paraId="52C8616A" w14:textId="77777777">
      <w:pPr>
        <w:ind w:left="720"/>
        <w:rPr>
          <w:rFonts w:ascii="Arial" w:hAnsi="Arial"/>
        </w:rPr>
      </w:pPr>
      <w:r w:rsidRPr="005F2817">
        <w:rPr>
          <w:rFonts w:ascii="Arial" w:hAnsi="Arial"/>
          <w:u w:val="single"/>
        </w:rPr>
        <w:t>Sectiopn5: Automatic Control Systems</w:t>
      </w:r>
    </w:p>
    <w:p w:rsidRPr="005F2817" w:rsidR="0097434D" w:rsidP="0097434D" w:rsidRDefault="0097434D" w14:paraId="6C4DF587" w14:textId="77777777">
      <w:pPr>
        <w:ind w:left="720"/>
        <w:rPr>
          <w:rFonts w:ascii="Arial" w:hAnsi="Arial"/>
        </w:rPr>
      </w:pPr>
      <w:r w:rsidRPr="005F2817">
        <w:rPr>
          <w:rFonts w:ascii="Arial" w:hAnsi="Arial"/>
        </w:rPr>
        <w:t>Automatic Switching Schemes</w:t>
      </w:r>
    </w:p>
    <w:p w:rsidRPr="005F2817" w:rsidR="0097434D" w:rsidP="008823F0" w:rsidRDefault="0097434D" w14:paraId="05D11A9B" w14:textId="77777777">
      <w:pPr>
        <w:rPr>
          <w:rFonts w:ascii="Arial" w:hAnsi="Arial"/>
        </w:rPr>
      </w:pPr>
    </w:p>
    <w:p w:rsidRPr="005F2817" w:rsidR="00DA69D1" w:rsidP="008823F0" w:rsidRDefault="00DA69D1" w14:paraId="41F668C7" w14:textId="77777777">
      <w:pPr>
        <w:rPr>
          <w:rFonts w:ascii="Arial" w:hAnsi="Arial"/>
        </w:rPr>
      </w:pPr>
    </w:p>
    <w:p w:rsidRPr="005F2817" w:rsidR="00DA69D1" w:rsidP="008823F0" w:rsidRDefault="00DA69D1" w14:paraId="251E642D" w14:textId="77777777">
      <w:pPr>
        <w:rPr>
          <w:rFonts w:ascii="Arial" w:hAnsi="Arial"/>
        </w:rPr>
      </w:pPr>
    </w:p>
    <w:p w:rsidRPr="005F2817" w:rsidR="00763093" w:rsidP="008823F0" w:rsidRDefault="00763093" w14:paraId="19F5C993" w14:textId="77777777">
      <w:pPr>
        <w:rPr>
          <w:rFonts w:ascii="Arial" w:hAnsi="Arial"/>
        </w:rPr>
      </w:pPr>
    </w:p>
    <w:p w:rsidRPr="005F2817" w:rsidR="00763093" w:rsidP="008823F0" w:rsidRDefault="00763093" w14:paraId="0542BADD" w14:textId="77777777">
      <w:pPr>
        <w:rPr>
          <w:rFonts w:ascii="Arial" w:hAnsi="Arial"/>
        </w:rPr>
      </w:pPr>
    </w:p>
    <w:p w:rsidRPr="005F2817" w:rsidR="00763093" w:rsidP="008823F0" w:rsidRDefault="00763093" w14:paraId="6C075513" w14:textId="77777777">
      <w:pPr>
        <w:rPr>
          <w:rFonts w:ascii="Arial" w:hAnsi="Arial"/>
        </w:rPr>
      </w:pPr>
    </w:p>
    <w:p w:rsidRPr="005F2817" w:rsidR="00763093" w:rsidP="008823F0" w:rsidRDefault="00763093" w14:paraId="70579ADB" w14:textId="77777777">
      <w:pPr>
        <w:rPr>
          <w:rFonts w:ascii="Arial" w:hAnsi="Arial"/>
        </w:rPr>
        <w:sectPr w:rsidRPr="005F2817" w:rsidR="00763093" w:rsidSect="00763093">
          <w:pgSz w:w="11906" w:h="16838" w:orient="portrait"/>
          <w:pgMar w:top="851" w:right="1797" w:bottom="851" w:left="1797" w:header="720" w:footer="720" w:gutter="0"/>
          <w:cols w:space="720"/>
        </w:sectPr>
      </w:pPr>
    </w:p>
    <w:p w:rsidRPr="005F2817" w:rsidR="00763093" w:rsidP="008823F0" w:rsidRDefault="00763093" w14:paraId="6BDCC58F" w14:textId="77777777">
      <w:pPr>
        <w:rPr>
          <w:rFonts w:ascii="Arial" w:hAnsi="Arial"/>
        </w:rPr>
      </w:pPr>
    </w:p>
    <w:p w:rsidRPr="005F2817" w:rsidR="000D7FF5" w:rsidP="00B91B43" w:rsidRDefault="000D7FF5" w14:paraId="0F93DE7C" w14:textId="77777777">
      <w:pPr>
        <w:ind w:right="638"/>
        <w:jc w:val="center"/>
        <w:rPr>
          <w:b/>
          <w:bCs/>
          <w:sz w:val="40"/>
          <w:szCs w:val="40"/>
        </w:rPr>
      </w:pPr>
      <w:bookmarkStart w:name="OLE_LINK1" w:id="36"/>
    </w:p>
    <w:p w:rsidRPr="005F2817" w:rsidR="00FE494B" w:rsidP="00B91B43" w:rsidRDefault="00FE494B" w14:paraId="36CB054D" w14:textId="77777777">
      <w:pPr>
        <w:ind w:right="638"/>
        <w:jc w:val="center"/>
        <w:rPr>
          <w:rFonts w:ascii="Arial" w:hAnsi="Arial" w:cs="Arial"/>
          <w:b/>
          <w:bCs/>
          <w:sz w:val="40"/>
          <w:szCs w:val="40"/>
        </w:rPr>
      </w:pPr>
    </w:p>
    <w:p w:rsidRPr="005F2817" w:rsidR="00FE494B" w:rsidP="00B91B43" w:rsidRDefault="00FE494B" w14:paraId="2597350A" w14:textId="77777777">
      <w:pPr>
        <w:ind w:right="638"/>
        <w:jc w:val="center"/>
        <w:rPr>
          <w:rFonts w:ascii="Arial" w:hAnsi="Arial" w:cs="Arial"/>
          <w:b/>
          <w:bCs/>
          <w:sz w:val="40"/>
          <w:szCs w:val="40"/>
        </w:rPr>
      </w:pPr>
    </w:p>
    <w:p w:rsidRPr="005F2817" w:rsidR="00B91B43" w:rsidP="00B91B43" w:rsidRDefault="00B91B43" w14:paraId="34DA80D9" w14:textId="77777777">
      <w:pPr>
        <w:ind w:right="638"/>
        <w:jc w:val="center"/>
        <w:rPr>
          <w:rFonts w:ascii="Arial" w:hAnsi="Arial" w:cs="Arial"/>
          <w:b/>
          <w:bCs/>
          <w:sz w:val="40"/>
          <w:szCs w:val="40"/>
        </w:rPr>
      </w:pPr>
      <w:r w:rsidRPr="005F2817">
        <w:rPr>
          <w:rFonts w:ascii="Arial" w:hAnsi="Arial" w:cs="Arial"/>
          <w:b/>
          <w:bCs/>
          <w:sz w:val="40"/>
          <w:szCs w:val="40"/>
        </w:rPr>
        <w:t>SERVICES CAPABILITY SPECIFICATION</w:t>
      </w:r>
    </w:p>
    <w:p w:rsidRPr="005F2817" w:rsidR="00B91B43" w:rsidP="00B91B43" w:rsidRDefault="00B91B43" w14:paraId="3D8DD1DC" w14:textId="77777777">
      <w:pPr>
        <w:ind w:right="638"/>
        <w:jc w:val="center"/>
        <w:rPr>
          <w:rFonts w:ascii="Arial" w:hAnsi="Arial" w:cs="Arial"/>
          <w:b/>
          <w:bCs/>
          <w:sz w:val="40"/>
          <w:szCs w:val="40"/>
        </w:rPr>
      </w:pPr>
    </w:p>
    <w:p w:rsidRPr="005F2817" w:rsidR="00B91B43" w:rsidP="00B91B43" w:rsidRDefault="00B91B43" w14:paraId="04B8B446" w14:textId="77777777">
      <w:pPr>
        <w:ind w:right="638"/>
        <w:jc w:val="center"/>
        <w:rPr>
          <w:rFonts w:ascii="Arial" w:hAnsi="Arial" w:cs="Arial"/>
          <w:b/>
          <w:bCs/>
          <w:sz w:val="40"/>
          <w:szCs w:val="40"/>
        </w:rPr>
      </w:pPr>
      <w:r w:rsidRPr="005F2817">
        <w:rPr>
          <w:rFonts w:ascii="Arial" w:hAnsi="Arial" w:cs="Arial"/>
          <w:b/>
          <w:bCs/>
          <w:sz w:val="40"/>
          <w:szCs w:val="40"/>
        </w:rPr>
        <w:t>GUIDANCE NOTES</w:t>
      </w:r>
    </w:p>
    <w:p w:rsidRPr="005F2817" w:rsidR="00B91B43" w:rsidP="00B91B43" w:rsidRDefault="00B91B43" w14:paraId="3CE8A29E" w14:textId="77777777">
      <w:pPr>
        <w:ind w:right="638"/>
        <w:jc w:val="center"/>
        <w:rPr>
          <w:rFonts w:ascii="Arial" w:hAnsi="Arial" w:cs="Arial"/>
          <w:b/>
          <w:bCs/>
          <w:sz w:val="40"/>
          <w:szCs w:val="40"/>
        </w:rPr>
      </w:pPr>
    </w:p>
    <w:p w:rsidRPr="005F2817" w:rsidR="00B91B43" w:rsidP="00B91B43" w:rsidRDefault="00B91B43" w14:paraId="43B36249" w14:textId="77777777">
      <w:pPr>
        <w:ind w:right="638"/>
        <w:jc w:val="center"/>
        <w:rPr>
          <w:rFonts w:ascii="Arial" w:hAnsi="Arial" w:cs="Arial"/>
          <w:b/>
          <w:bCs/>
          <w:sz w:val="40"/>
          <w:szCs w:val="40"/>
        </w:rPr>
      </w:pPr>
      <w:r w:rsidRPr="005F2817">
        <w:rPr>
          <w:rFonts w:ascii="Arial" w:hAnsi="Arial" w:cs="Arial"/>
          <w:b/>
          <w:bCs/>
          <w:sz w:val="40"/>
          <w:szCs w:val="40"/>
        </w:rPr>
        <w:t xml:space="preserve"> FOR </w:t>
      </w:r>
    </w:p>
    <w:p w:rsidRPr="005F2817" w:rsidR="00B91B43" w:rsidP="00B91B43" w:rsidRDefault="00B91B43" w14:paraId="53CE7105" w14:textId="77777777">
      <w:pPr>
        <w:ind w:right="638"/>
        <w:jc w:val="center"/>
        <w:rPr>
          <w:rFonts w:ascii="Arial" w:hAnsi="Arial" w:cs="Arial"/>
          <w:b/>
          <w:bCs/>
          <w:sz w:val="40"/>
          <w:szCs w:val="40"/>
        </w:rPr>
      </w:pPr>
    </w:p>
    <w:p w:rsidRPr="005F2817" w:rsidR="00B91B43" w:rsidP="00B91B43" w:rsidRDefault="00B91B43" w14:paraId="31D2B93D" w14:textId="77777777">
      <w:pPr>
        <w:ind w:right="638"/>
        <w:jc w:val="center"/>
        <w:rPr>
          <w:rFonts w:ascii="Arial" w:hAnsi="Arial" w:cs="Arial"/>
          <w:b/>
          <w:bCs/>
          <w:sz w:val="40"/>
          <w:szCs w:val="40"/>
        </w:rPr>
      </w:pPr>
      <w:r w:rsidRPr="005F2817">
        <w:rPr>
          <w:rFonts w:ascii="Arial" w:hAnsi="Arial" w:cs="Arial"/>
          <w:b/>
          <w:bCs/>
          <w:sz w:val="40"/>
          <w:szCs w:val="40"/>
        </w:rPr>
        <w:t>OFFSHORE TRANSMISSION OWNERS</w:t>
      </w:r>
    </w:p>
    <w:p w:rsidRPr="005F2817" w:rsidR="00B91B43" w:rsidP="00B91B43" w:rsidRDefault="00B91B43" w14:paraId="7C192CA0" w14:textId="77777777">
      <w:pPr>
        <w:ind w:right="638"/>
        <w:jc w:val="center"/>
        <w:rPr>
          <w:rFonts w:ascii="Arial" w:hAnsi="Arial" w:cs="Arial"/>
          <w:b/>
          <w:bCs/>
          <w:sz w:val="40"/>
          <w:szCs w:val="40"/>
        </w:rPr>
      </w:pPr>
    </w:p>
    <w:p w:rsidRPr="005F2817" w:rsidR="00B91B43" w:rsidP="00B91B43" w:rsidRDefault="00B91B43" w14:paraId="6CD203AA" w14:textId="77777777">
      <w:pPr>
        <w:ind w:right="638"/>
        <w:jc w:val="center"/>
        <w:rPr>
          <w:rFonts w:ascii="Arial" w:hAnsi="Arial" w:cs="Arial"/>
          <w:b/>
          <w:bCs/>
          <w:sz w:val="40"/>
          <w:szCs w:val="40"/>
        </w:rPr>
      </w:pPr>
      <w:r w:rsidRPr="005F2817">
        <w:rPr>
          <w:rFonts w:ascii="Arial" w:hAnsi="Arial" w:cs="Arial"/>
          <w:b/>
          <w:bCs/>
          <w:sz w:val="40"/>
          <w:szCs w:val="40"/>
        </w:rPr>
        <w:t>(VERSION 1)</w:t>
      </w:r>
    </w:p>
    <w:p w:rsidRPr="005F2817" w:rsidR="00B91B43" w:rsidP="00B91B43" w:rsidRDefault="00B91B43" w14:paraId="4FE36F3E" w14:textId="77777777">
      <w:pPr>
        <w:ind w:right="638"/>
        <w:jc w:val="center"/>
        <w:rPr>
          <w:b/>
          <w:bCs/>
          <w:sz w:val="36"/>
          <w:szCs w:val="36"/>
        </w:rPr>
      </w:pPr>
    </w:p>
    <w:p w:rsidRPr="005F2817" w:rsidR="00B91B43" w:rsidP="00B91B43" w:rsidRDefault="00B91B43" w14:paraId="632F794F" w14:textId="77777777">
      <w:pPr>
        <w:ind w:right="638"/>
        <w:jc w:val="center"/>
        <w:rPr>
          <w:b/>
          <w:bCs/>
          <w:sz w:val="36"/>
          <w:szCs w:val="36"/>
        </w:rPr>
      </w:pPr>
    </w:p>
    <w:p w:rsidRPr="005F2817" w:rsidR="00B91B43" w:rsidP="00B91B43" w:rsidRDefault="00B91B43" w14:paraId="2F4DB919" w14:textId="77777777">
      <w:pPr>
        <w:ind w:right="638"/>
        <w:jc w:val="center"/>
        <w:rPr>
          <w:b/>
          <w:bCs/>
          <w:sz w:val="36"/>
          <w:szCs w:val="36"/>
        </w:rPr>
      </w:pPr>
    </w:p>
    <w:p w:rsidRPr="005F2817" w:rsidR="00B91B43" w:rsidP="00B91B43" w:rsidRDefault="00B91B43" w14:paraId="53C2AF0D" w14:textId="77777777">
      <w:pPr>
        <w:ind w:right="638"/>
        <w:jc w:val="center"/>
        <w:rPr>
          <w:b/>
          <w:bCs/>
          <w:sz w:val="36"/>
          <w:szCs w:val="36"/>
        </w:rPr>
      </w:pPr>
    </w:p>
    <w:p w:rsidRPr="005F2817" w:rsidR="00B91B43" w:rsidP="00B91B43" w:rsidRDefault="00B91B43" w14:paraId="6EC25DB0" w14:textId="77777777">
      <w:pPr>
        <w:ind w:right="638"/>
        <w:jc w:val="center"/>
        <w:rPr>
          <w:b/>
          <w:bCs/>
          <w:sz w:val="36"/>
          <w:szCs w:val="36"/>
        </w:rPr>
      </w:pPr>
    </w:p>
    <w:p w:rsidRPr="005F2817" w:rsidR="00B91B43" w:rsidP="00B91B43" w:rsidRDefault="00B91B43" w14:paraId="31910C38" w14:textId="77777777">
      <w:pPr>
        <w:ind w:right="638"/>
        <w:jc w:val="center"/>
        <w:rPr>
          <w:b/>
          <w:bCs/>
          <w:sz w:val="36"/>
          <w:szCs w:val="36"/>
        </w:rPr>
      </w:pPr>
    </w:p>
    <w:p w:rsidRPr="005F2817" w:rsidR="00B91B43" w:rsidP="00B91B43" w:rsidRDefault="00B91B43" w14:paraId="248E8DBF" w14:textId="77777777">
      <w:pPr>
        <w:ind w:right="638"/>
        <w:jc w:val="center"/>
        <w:rPr>
          <w:b/>
          <w:bCs/>
          <w:sz w:val="36"/>
          <w:szCs w:val="36"/>
        </w:rPr>
      </w:pPr>
    </w:p>
    <w:p w:rsidRPr="005F2817" w:rsidR="00B91B43" w:rsidP="00B91B43" w:rsidRDefault="00B91B43" w14:paraId="0BE0A438" w14:textId="77777777">
      <w:pPr>
        <w:ind w:right="638"/>
        <w:jc w:val="center"/>
        <w:rPr>
          <w:bCs/>
          <w:sz w:val="36"/>
          <w:szCs w:val="36"/>
        </w:rPr>
      </w:pPr>
    </w:p>
    <w:p w:rsidRPr="005F2817" w:rsidR="00B91B43" w:rsidP="00B91B43" w:rsidRDefault="00B91B43" w14:paraId="4408A4ED" w14:textId="77777777">
      <w:pPr>
        <w:ind w:right="638"/>
        <w:rPr>
          <w:bCs/>
        </w:rPr>
      </w:pPr>
    </w:p>
    <w:p w:rsidRPr="005F2817" w:rsidR="00B91B43" w:rsidP="00B91B43" w:rsidRDefault="00B91B43" w14:paraId="1AABF4DD" w14:textId="77777777">
      <w:pPr>
        <w:ind w:right="638"/>
        <w:rPr>
          <w:bCs/>
        </w:rPr>
      </w:pPr>
    </w:p>
    <w:p w:rsidRPr="005F2817" w:rsidR="00B91B43" w:rsidP="00B91B43" w:rsidRDefault="00B91B43" w14:paraId="51DD70D1" w14:textId="77777777">
      <w:pPr>
        <w:ind w:right="638"/>
        <w:rPr>
          <w:bCs/>
        </w:rPr>
      </w:pPr>
    </w:p>
    <w:p w:rsidRPr="005F2817" w:rsidR="00B91B43" w:rsidP="00B91B43" w:rsidRDefault="00B91B43" w14:paraId="373DD40C" w14:textId="77777777">
      <w:pPr>
        <w:ind w:right="638"/>
        <w:rPr>
          <w:bCs/>
        </w:rPr>
      </w:pPr>
    </w:p>
    <w:p w:rsidRPr="005F2817" w:rsidR="00B91B43" w:rsidP="00B91B43" w:rsidRDefault="00B91B43" w14:paraId="59FCAD32" w14:textId="77777777">
      <w:pPr>
        <w:ind w:right="638"/>
        <w:rPr>
          <w:bCs/>
        </w:rPr>
      </w:pPr>
    </w:p>
    <w:p w:rsidRPr="005F2817" w:rsidR="00B91B43" w:rsidP="00B91B43" w:rsidRDefault="00B91B43" w14:paraId="4D8D3307" w14:textId="77777777">
      <w:pPr>
        <w:ind w:right="638"/>
        <w:rPr>
          <w:bCs/>
        </w:rPr>
      </w:pPr>
    </w:p>
    <w:p w:rsidRPr="005F2817" w:rsidR="00B91B43" w:rsidP="00B91B43" w:rsidRDefault="00B91B43" w14:paraId="3CEB618B" w14:textId="77777777">
      <w:pPr>
        <w:ind w:right="638"/>
        <w:rPr>
          <w:bCs/>
        </w:rPr>
      </w:pPr>
    </w:p>
    <w:p w:rsidRPr="005F2817" w:rsidR="00B91B43" w:rsidP="00B91B43" w:rsidRDefault="00B91B43" w14:paraId="2D09EEB5" w14:textId="77777777">
      <w:pPr>
        <w:ind w:right="638"/>
        <w:rPr>
          <w:bCs/>
        </w:rPr>
      </w:pPr>
    </w:p>
    <w:p w:rsidRPr="005F2817" w:rsidR="00B91B43" w:rsidP="00B91B43" w:rsidRDefault="00B91B43" w14:paraId="71176E17" w14:textId="77777777">
      <w:pPr>
        <w:ind w:right="638"/>
        <w:jc w:val="center"/>
        <w:rPr>
          <w:b/>
          <w:bCs/>
          <w:sz w:val="32"/>
        </w:rPr>
      </w:pPr>
    </w:p>
    <w:p w:rsidRPr="005F2817" w:rsidR="00B91B43" w:rsidP="00B91B43" w:rsidRDefault="00B91B43" w14:paraId="2AE76E7B" w14:textId="77777777">
      <w:pPr>
        <w:ind w:right="638"/>
        <w:jc w:val="center"/>
      </w:pPr>
    </w:p>
    <w:p w:rsidRPr="005F2817" w:rsidR="00B91B43" w:rsidP="00B91B43" w:rsidRDefault="00B91B43" w14:paraId="0B861D8F" w14:textId="77777777">
      <w:pPr>
        <w:ind w:right="638"/>
      </w:pPr>
      <w:r w:rsidRPr="005F2817">
        <w:br w:type="page"/>
      </w:r>
    </w:p>
    <w:bookmarkEnd w:id="36"/>
    <w:p w:rsidRPr="005F2817" w:rsidR="00B91B43" w:rsidP="00B91B43" w:rsidRDefault="00B91B43" w14:paraId="3328A542" w14:textId="77777777">
      <w:pPr>
        <w:pStyle w:val="Footer"/>
        <w:tabs>
          <w:tab w:val="clear" w:pos="4153"/>
          <w:tab w:val="clear" w:pos="8306"/>
        </w:tabs>
        <w:ind w:right="638"/>
      </w:pPr>
    </w:p>
    <w:p w:rsidRPr="005F2817" w:rsidR="00B91B43" w:rsidP="00B91B43" w:rsidRDefault="00B91B43" w14:paraId="39589232" w14:textId="77777777">
      <w:pPr>
        <w:pStyle w:val="Footer"/>
        <w:tabs>
          <w:tab w:val="clear" w:pos="4153"/>
          <w:tab w:val="clear" w:pos="8306"/>
        </w:tabs>
        <w:ind w:right="638"/>
        <w:jc w:val="center"/>
      </w:pPr>
    </w:p>
    <w:p w:rsidRPr="005F2817" w:rsidR="00B91B43" w:rsidP="00B91B43" w:rsidRDefault="00B91B43" w14:paraId="15ED4B01" w14:textId="77777777">
      <w:pPr>
        <w:pStyle w:val="Footer"/>
        <w:tabs>
          <w:tab w:val="clear" w:pos="4153"/>
          <w:tab w:val="clear" w:pos="8306"/>
        </w:tabs>
        <w:ind w:right="638"/>
        <w:jc w:val="center"/>
        <w:rPr>
          <w:rFonts w:ascii="Arial" w:hAnsi="Arial" w:cs="Arial"/>
          <w:b/>
          <w:sz w:val="32"/>
          <w:szCs w:val="32"/>
        </w:rPr>
      </w:pPr>
      <w:r w:rsidRPr="005F2817">
        <w:rPr>
          <w:rFonts w:ascii="Arial" w:hAnsi="Arial" w:cs="Arial"/>
          <w:b/>
          <w:sz w:val="32"/>
          <w:szCs w:val="32"/>
        </w:rPr>
        <w:t>Contents</w:t>
      </w:r>
    </w:p>
    <w:p w:rsidRPr="005F2817" w:rsidR="00B91B43" w:rsidP="00B91B43" w:rsidRDefault="00B91B43" w14:paraId="4B6319BD" w14:textId="77777777">
      <w:pPr>
        <w:pStyle w:val="Footer"/>
        <w:tabs>
          <w:tab w:val="clear" w:pos="4153"/>
          <w:tab w:val="clear" w:pos="8306"/>
        </w:tabs>
        <w:ind w:right="638"/>
        <w:rPr>
          <w:rFonts w:ascii="Arial" w:hAnsi="Arial" w:cs="Arial"/>
        </w:rPr>
      </w:pPr>
    </w:p>
    <w:p w:rsidRPr="005F2817" w:rsidR="00B91B43" w:rsidP="00B91B43" w:rsidRDefault="00B91B43" w14:paraId="33DF403A" w14:textId="77777777">
      <w:pPr>
        <w:pStyle w:val="Footer"/>
        <w:tabs>
          <w:tab w:val="clear" w:pos="4153"/>
          <w:tab w:val="clear" w:pos="8306"/>
        </w:tabs>
        <w:ind w:right="638"/>
        <w:rPr>
          <w:rFonts w:ascii="Arial" w:hAnsi="Arial" w:cs="Arial"/>
          <w:b/>
          <w:u w:val="single"/>
        </w:rPr>
      </w:pPr>
    </w:p>
    <w:p w:rsidRPr="005F2817" w:rsidR="00B91B43" w:rsidP="00B91B43" w:rsidRDefault="00B91B43" w14:paraId="16AFBF60" w14:textId="77777777">
      <w:pPr>
        <w:pStyle w:val="Footer"/>
        <w:tabs>
          <w:tab w:val="clear" w:pos="4153"/>
          <w:tab w:val="clear" w:pos="8306"/>
        </w:tabs>
        <w:ind w:right="638"/>
        <w:rPr>
          <w:rFonts w:ascii="Arial" w:hAnsi="Arial" w:cs="Arial"/>
          <w:b/>
          <w:u w:val="single"/>
        </w:rPr>
      </w:pPr>
    </w:p>
    <w:p w:rsidRPr="005F2817" w:rsidR="00B91B43" w:rsidP="00B91B43" w:rsidRDefault="00B91B43" w14:paraId="6F4D723B" w14:textId="77777777">
      <w:pPr>
        <w:pStyle w:val="Footer"/>
        <w:tabs>
          <w:tab w:val="clear" w:pos="4153"/>
          <w:tab w:val="clear" w:pos="8306"/>
        </w:tabs>
        <w:ind w:right="638"/>
        <w:rPr>
          <w:rFonts w:ascii="Arial" w:hAnsi="Arial" w:cs="Arial"/>
          <w:b/>
          <w:u w:val="single"/>
        </w:rPr>
      </w:pPr>
    </w:p>
    <w:p w:rsidRPr="005F2817" w:rsidR="00B91B43" w:rsidP="00B91B43" w:rsidRDefault="00B91B43" w14:paraId="09242FA8" w14:textId="77777777">
      <w:pPr>
        <w:pStyle w:val="Footer"/>
        <w:tabs>
          <w:tab w:val="clear" w:pos="4153"/>
          <w:tab w:val="clear" w:pos="8306"/>
        </w:tabs>
        <w:ind w:right="638"/>
        <w:rPr>
          <w:rFonts w:ascii="Arial" w:hAnsi="Arial" w:cs="Arial"/>
          <w:b/>
          <w:u w:val="single"/>
        </w:rPr>
      </w:pPr>
    </w:p>
    <w:p w:rsidRPr="005F2817" w:rsidR="00B91B43" w:rsidP="00B91B43" w:rsidRDefault="00B91B43" w14:paraId="4C44FB00" w14:textId="77777777">
      <w:pPr>
        <w:pStyle w:val="Footer"/>
        <w:tabs>
          <w:tab w:val="clear" w:pos="4153"/>
          <w:tab w:val="clear" w:pos="8306"/>
        </w:tabs>
        <w:ind w:right="638"/>
        <w:rPr>
          <w:rFonts w:ascii="Arial" w:hAnsi="Arial" w:cs="Arial"/>
          <w:b/>
          <w:u w:val="single"/>
        </w:rPr>
      </w:pPr>
      <w:r w:rsidRPr="005F2817">
        <w:rPr>
          <w:rFonts w:ascii="Arial" w:hAnsi="Arial" w:cs="Arial"/>
          <w:b/>
          <w:u w:val="single"/>
        </w:rPr>
        <w:t>Part 1</w:t>
      </w:r>
      <w:r w:rsidRPr="005F2817">
        <w:rPr>
          <w:rFonts w:ascii="Arial" w:hAnsi="Arial" w:cs="Arial"/>
          <w:b/>
        </w:rPr>
        <w:tab/>
      </w:r>
      <w:r w:rsidRPr="005F2817">
        <w:rPr>
          <w:rFonts w:ascii="Arial" w:hAnsi="Arial" w:cs="Arial"/>
          <w:b/>
        </w:rPr>
        <w:tab/>
      </w:r>
      <w:r w:rsidRPr="005F2817">
        <w:rPr>
          <w:rFonts w:ascii="Arial" w:hAnsi="Arial" w:cs="Arial"/>
          <w:b/>
          <w:u w:val="single"/>
        </w:rPr>
        <w:t>Services Provided</w:t>
      </w:r>
    </w:p>
    <w:p w:rsidRPr="005F2817" w:rsidR="00B91B43" w:rsidP="00B91B43" w:rsidRDefault="00B91B43" w14:paraId="0D5E06F8" w14:textId="77777777">
      <w:pPr>
        <w:pStyle w:val="Footer"/>
        <w:tabs>
          <w:tab w:val="clear" w:pos="4153"/>
          <w:tab w:val="clear" w:pos="8306"/>
        </w:tabs>
        <w:ind w:right="638"/>
        <w:rPr>
          <w:rFonts w:ascii="Arial" w:hAnsi="Arial" w:cs="Arial"/>
        </w:rPr>
      </w:pPr>
    </w:p>
    <w:p w:rsidRPr="005F2817" w:rsidR="00B91B43" w:rsidP="00B91B43" w:rsidRDefault="00B91B43" w14:paraId="6B3E1502" w14:textId="77777777">
      <w:pPr>
        <w:pStyle w:val="Footer"/>
        <w:numPr>
          <w:ilvl w:val="0"/>
          <w:numId w:val="16"/>
        </w:numPr>
        <w:tabs>
          <w:tab w:val="clear" w:pos="4153"/>
          <w:tab w:val="clear" w:pos="8306"/>
        </w:tabs>
        <w:ind w:right="638"/>
        <w:rPr>
          <w:rFonts w:ascii="Arial" w:hAnsi="Arial" w:cs="Arial"/>
        </w:rPr>
      </w:pPr>
      <w:r w:rsidRPr="005F2817">
        <w:rPr>
          <w:rFonts w:ascii="Arial" w:hAnsi="Arial" w:cs="Arial"/>
        </w:rPr>
        <w:t>Background</w:t>
      </w:r>
    </w:p>
    <w:p w:rsidRPr="005F2817" w:rsidR="00B91B43" w:rsidP="00B91B43" w:rsidRDefault="00B91B43" w14:paraId="47B8E16A" w14:textId="77777777">
      <w:pPr>
        <w:pStyle w:val="Footer"/>
        <w:numPr>
          <w:ilvl w:val="0"/>
          <w:numId w:val="16"/>
        </w:numPr>
        <w:tabs>
          <w:tab w:val="clear" w:pos="4153"/>
          <w:tab w:val="clear" w:pos="8306"/>
        </w:tabs>
        <w:ind w:right="638"/>
        <w:rPr>
          <w:rFonts w:ascii="Arial" w:hAnsi="Arial" w:cs="Arial"/>
        </w:rPr>
      </w:pPr>
      <w:r w:rsidRPr="005F2817">
        <w:rPr>
          <w:rFonts w:ascii="Arial" w:hAnsi="Arial" w:cs="Arial"/>
        </w:rPr>
        <w:t>Scope</w:t>
      </w:r>
    </w:p>
    <w:p w:rsidRPr="005F2817" w:rsidR="00B91B43" w:rsidP="00B91B43" w:rsidRDefault="00B91B43" w14:paraId="1AAC8ABC" w14:textId="77777777">
      <w:pPr>
        <w:pStyle w:val="Footer"/>
        <w:numPr>
          <w:ilvl w:val="0"/>
          <w:numId w:val="16"/>
        </w:numPr>
        <w:tabs>
          <w:tab w:val="clear" w:pos="4153"/>
          <w:tab w:val="clear" w:pos="8306"/>
        </w:tabs>
        <w:ind w:right="638"/>
        <w:rPr>
          <w:rFonts w:ascii="Arial" w:hAnsi="Arial" w:cs="Arial"/>
        </w:rPr>
      </w:pPr>
      <w:r w:rsidRPr="005F2817">
        <w:rPr>
          <w:rFonts w:ascii="Arial" w:hAnsi="Arial" w:cs="Arial"/>
        </w:rPr>
        <w:t>Making Available Parts of the Transmission System</w:t>
      </w:r>
    </w:p>
    <w:p w:rsidRPr="005F2817" w:rsidR="00B91B43" w:rsidP="00B91B43" w:rsidRDefault="00B91B43" w14:paraId="6852FF00" w14:textId="77777777">
      <w:pPr>
        <w:pStyle w:val="Footer"/>
        <w:numPr>
          <w:ilvl w:val="0"/>
          <w:numId w:val="16"/>
        </w:numPr>
        <w:tabs>
          <w:tab w:val="clear" w:pos="4153"/>
          <w:tab w:val="clear" w:pos="8306"/>
        </w:tabs>
        <w:ind w:right="638"/>
        <w:rPr>
          <w:rFonts w:ascii="Arial" w:hAnsi="Arial" w:cs="Arial"/>
        </w:rPr>
      </w:pPr>
      <w:r w:rsidRPr="005F2817">
        <w:rPr>
          <w:rFonts w:ascii="Arial" w:hAnsi="Arial" w:cs="Arial"/>
        </w:rPr>
        <w:t>Update Process</w:t>
      </w:r>
    </w:p>
    <w:p w:rsidRPr="005F2817" w:rsidR="00B91B43" w:rsidP="00B91B43" w:rsidRDefault="00B91B43" w14:paraId="530D7F63" w14:textId="77777777">
      <w:pPr>
        <w:pStyle w:val="Footer"/>
        <w:tabs>
          <w:tab w:val="clear" w:pos="4153"/>
          <w:tab w:val="clear" w:pos="8306"/>
        </w:tabs>
        <w:ind w:right="638"/>
        <w:rPr>
          <w:rFonts w:ascii="Arial" w:hAnsi="Arial" w:cs="Arial"/>
        </w:rPr>
      </w:pPr>
    </w:p>
    <w:p w:rsidRPr="005F2817" w:rsidR="00B91B43" w:rsidP="00B91B43" w:rsidRDefault="00B91B43" w14:paraId="47DCD161" w14:textId="77777777">
      <w:pPr>
        <w:pStyle w:val="Footer"/>
        <w:tabs>
          <w:tab w:val="clear" w:pos="4153"/>
          <w:tab w:val="clear" w:pos="8306"/>
        </w:tabs>
        <w:ind w:right="638"/>
        <w:rPr>
          <w:rFonts w:ascii="Arial" w:hAnsi="Arial" w:cs="Arial"/>
        </w:rPr>
      </w:pPr>
    </w:p>
    <w:p w:rsidRPr="005F2817" w:rsidR="00B91B43" w:rsidP="00B91B43" w:rsidRDefault="00B91B43" w14:paraId="7D595CF6" w14:textId="77777777">
      <w:pPr>
        <w:pStyle w:val="Footer"/>
        <w:tabs>
          <w:tab w:val="clear" w:pos="4153"/>
          <w:tab w:val="clear" w:pos="8306"/>
        </w:tabs>
        <w:ind w:right="638"/>
        <w:rPr>
          <w:rFonts w:ascii="Arial" w:hAnsi="Arial" w:cs="Arial"/>
          <w:b/>
        </w:rPr>
      </w:pPr>
      <w:r w:rsidRPr="005F2817">
        <w:rPr>
          <w:rFonts w:ascii="Arial" w:hAnsi="Arial" w:cs="Arial"/>
          <w:b/>
          <w:u w:val="single"/>
        </w:rPr>
        <w:t>Part 2</w:t>
      </w:r>
      <w:r w:rsidRPr="005F2817">
        <w:rPr>
          <w:rFonts w:ascii="Arial" w:hAnsi="Arial" w:cs="Arial"/>
          <w:b/>
        </w:rPr>
        <w:tab/>
      </w:r>
      <w:r w:rsidRPr="005F2817">
        <w:rPr>
          <w:rFonts w:ascii="Arial" w:hAnsi="Arial" w:cs="Arial"/>
          <w:b/>
        </w:rPr>
        <w:tab/>
      </w:r>
      <w:r w:rsidRPr="005F2817">
        <w:rPr>
          <w:rFonts w:ascii="Arial" w:hAnsi="Arial" w:cs="Arial"/>
          <w:b/>
          <w:u w:val="single"/>
        </w:rPr>
        <w:t>Update Process</w:t>
      </w:r>
    </w:p>
    <w:p w:rsidRPr="005F2817" w:rsidR="00B91B43" w:rsidP="00B91B43" w:rsidRDefault="00B91B43" w14:paraId="68504AB1" w14:textId="77777777">
      <w:pPr>
        <w:pStyle w:val="Footer"/>
        <w:tabs>
          <w:tab w:val="clear" w:pos="4153"/>
          <w:tab w:val="clear" w:pos="8306"/>
        </w:tabs>
        <w:ind w:right="638"/>
        <w:rPr>
          <w:rFonts w:ascii="Arial" w:hAnsi="Arial" w:cs="Arial"/>
          <w:b/>
        </w:rPr>
      </w:pPr>
    </w:p>
    <w:p w:rsidRPr="005F2817" w:rsidR="00B91B43" w:rsidP="00B91B43" w:rsidRDefault="00B91B43" w14:paraId="6B4E55EB" w14:textId="77777777">
      <w:pPr>
        <w:pStyle w:val="Footer"/>
        <w:tabs>
          <w:tab w:val="clear" w:pos="4153"/>
          <w:tab w:val="clear" w:pos="8306"/>
        </w:tabs>
        <w:ind w:right="638"/>
        <w:rPr>
          <w:rFonts w:ascii="Arial" w:hAnsi="Arial" w:cs="Arial"/>
        </w:rPr>
      </w:pPr>
      <w:r w:rsidRPr="005F2817">
        <w:rPr>
          <w:rFonts w:ascii="Arial" w:hAnsi="Arial" w:cs="Arial"/>
        </w:rPr>
        <w:t>Section 1</w:t>
      </w:r>
      <w:r w:rsidRPr="005F2817">
        <w:rPr>
          <w:rFonts w:ascii="Arial" w:hAnsi="Arial" w:cs="Arial"/>
        </w:rPr>
        <w:tab/>
      </w:r>
      <w:r w:rsidRPr="005F2817">
        <w:rPr>
          <w:rFonts w:ascii="Arial" w:hAnsi="Arial" w:cs="Arial"/>
        </w:rPr>
        <w:t>SCS Update Process</w:t>
      </w:r>
    </w:p>
    <w:p w:rsidRPr="005F2817" w:rsidR="00B91B43" w:rsidP="00B91B43" w:rsidRDefault="00B91B43" w14:paraId="37430E9C" w14:textId="77777777">
      <w:pPr>
        <w:pStyle w:val="Footer"/>
        <w:tabs>
          <w:tab w:val="clear" w:pos="4153"/>
          <w:tab w:val="clear" w:pos="8306"/>
        </w:tabs>
        <w:ind w:right="638"/>
        <w:rPr>
          <w:rFonts w:ascii="Arial" w:hAnsi="Arial" w:cs="Arial"/>
        </w:rPr>
      </w:pPr>
    </w:p>
    <w:p w:rsidRPr="005F2817" w:rsidR="00B91B43" w:rsidP="00B91B43" w:rsidRDefault="00B91B43" w14:paraId="2294426D" w14:textId="77777777">
      <w:pPr>
        <w:pStyle w:val="Footer"/>
        <w:tabs>
          <w:tab w:val="clear" w:pos="4153"/>
          <w:tab w:val="clear" w:pos="8306"/>
        </w:tabs>
        <w:ind w:right="638"/>
        <w:rPr>
          <w:rFonts w:ascii="Arial" w:hAnsi="Arial" w:cs="Arial"/>
        </w:rPr>
      </w:pPr>
    </w:p>
    <w:p w:rsidRPr="005F2817" w:rsidR="00B91B43" w:rsidP="00B91B43" w:rsidRDefault="00B91B43" w14:paraId="2CC51B94" w14:textId="77777777">
      <w:pPr>
        <w:pStyle w:val="Footer"/>
        <w:tabs>
          <w:tab w:val="clear" w:pos="4153"/>
          <w:tab w:val="clear" w:pos="8306"/>
        </w:tabs>
        <w:ind w:right="638"/>
        <w:rPr>
          <w:rFonts w:ascii="Arial" w:hAnsi="Arial" w:cs="Arial"/>
          <w:u w:val="single"/>
        </w:rPr>
      </w:pPr>
      <w:r w:rsidRPr="005F2817">
        <w:rPr>
          <w:rFonts w:ascii="Arial" w:hAnsi="Arial" w:cs="Arial"/>
          <w:b/>
          <w:u w:val="single"/>
        </w:rPr>
        <w:t>Part 3</w:t>
      </w:r>
      <w:r w:rsidRPr="005F2817">
        <w:rPr>
          <w:rFonts w:ascii="Arial" w:hAnsi="Arial" w:cs="Arial"/>
          <w:b/>
        </w:rPr>
        <w:tab/>
      </w:r>
      <w:r w:rsidRPr="005F2817">
        <w:rPr>
          <w:rFonts w:ascii="Arial" w:hAnsi="Arial" w:cs="Arial"/>
          <w:b/>
        </w:rPr>
        <w:tab/>
      </w:r>
      <w:r w:rsidRPr="005F2817">
        <w:rPr>
          <w:rFonts w:ascii="Arial" w:hAnsi="Arial" w:cs="Arial"/>
          <w:b/>
          <w:u w:val="single"/>
        </w:rPr>
        <w:t>Information to be Provided</w:t>
      </w:r>
    </w:p>
    <w:p w:rsidRPr="005F2817" w:rsidR="00B91B43" w:rsidP="00B91B43" w:rsidRDefault="00B91B43" w14:paraId="20BFB749" w14:textId="77777777">
      <w:pPr>
        <w:pStyle w:val="Footer"/>
        <w:tabs>
          <w:tab w:val="clear" w:pos="4153"/>
          <w:tab w:val="clear" w:pos="8306"/>
        </w:tabs>
        <w:ind w:right="638"/>
        <w:rPr>
          <w:rFonts w:ascii="Arial" w:hAnsi="Arial" w:cs="Arial"/>
        </w:rPr>
      </w:pPr>
    </w:p>
    <w:p w:rsidRPr="005F2817" w:rsidR="00B91B43" w:rsidP="00B91B43" w:rsidRDefault="00B91B43" w14:paraId="75E74009" w14:textId="77777777">
      <w:pPr>
        <w:pStyle w:val="Footer"/>
        <w:tabs>
          <w:tab w:val="clear" w:pos="4153"/>
          <w:tab w:val="clear" w:pos="8306"/>
        </w:tabs>
        <w:ind w:right="638"/>
        <w:rPr>
          <w:rFonts w:ascii="Arial" w:hAnsi="Arial" w:cs="Arial"/>
        </w:rPr>
      </w:pPr>
      <w:r w:rsidRPr="005F2817">
        <w:rPr>
          <w:rFonts w:ascii="Arial" w:hAnsi="Arial" w:cs="Arial"/>
        </w:rPr>
        <w:t>Section 1</w:t>
      </w:r>
      <w:r w:rsidRPr="005F2817">
        <w:rPr>
          <w:rFonts w:ascii="Arial" w:hAnsi="Arial" w:cs="Arial"/>
        </w:rPr>
        <w:tab/>
      </w:r>
      <w:r w:rsidRPr="005F2817">
        <w:rPr>
          <w:rFonts w:ascii="Arial" w:hAnsi="Arial" w:cs="Arial"/>
        </w:rPr>
        <w:t>Drawings</w:t>
      </w:r>
    </w:p>
    <w:p w:rsidRPr="005F2817" w:rsidR="00B91B43" w:rsidP="00B91B43" w:rsidRDefault="00B91B43" w14:paraId="43909547" w14:textId="77777777">
      <w:pPr>
        <w:pStyle w:val="Footer"/>
        <w:tabs>
          <w:tab w:val="clear" w:pos="4153"/>
          <w:tab w:val="clear" w:pos="8306"/>
        </w:tabs>
        <w:ind w:right="638"/>
        <w:rPr>
          <w:rFonts w:ascii="Arial" w:hAnsi="Arial" w:cs="Arial"/>
        </w:rPr>
      </w:pPr>
      <w:r w:rsidRPr="005F2817">
        <w:rPr>
          <w:rFonts w:ascii="Arial" w:hAnsi="Arial" w:cs="Arial"/>
        </w:rPr>
        <w:t>Section 2</w:t>
      </w:r>
      <w:r w:rsidRPr="005F2817">
        <w:rPr>
          <w:rFonts w:ascii="Arial" w:hAnsi="Arial" w:cs="Arial"/>
        </w:rPr>
        <w:tab/>
      </w:r>
      <w:r w:rsidRPr="005F2817">
        <w:rPr>
          <w:rFonts w:ascii="Arial" w:hAnsi="Arial" w:cs="Arial"/>
        </w:rPr>
        <w:t>Circuits, Plant &amp; Apparatus</w:t>
      </w:r>
    </w:p>
    <w:p w:rsidRPr="005F2817" w:rsidR="00B91B43" w:rsidP="00B91B43" w:rsidRDefault="00B91B43" w14:paraId="1CBB8FF3" w14:textId="77777777">
      <w:pPr>
        <w:pStyle w:val="Footer"/>
        <w:tabs>
          <w:tab w:val="clear" w:pos="4153"/>
          <w:tab w:val="clear" w:pos="8306"/>
        </w:tabs>
        <w:ind w:right="638"/>
        <w:rPr>
          <w:rFonts w:ascii="Arial" w:hAnsi="Arial" w:cs="Arial"/>
        </w:rPr>
      </w:pPr>
      <w:r w:rsidRPr="005F2817">
        <w:rPr>
          <w:rFonts w:ascii="Arial" w:hAnsi="Arial" w:cs="Arial"/>
        </w:rPr>
        <w:t>Section 3</w:t>
      </w:r>
      <w:r w:rsidRPr="005F2817">
        <w:rPr>
          <w:rFonts w:ascii="Arial" w:hAnsi="Arial" w:cs="Arial"/>
        </w:rPr>
        <w:tab/>
      </w:r>
      <w:r w:rsidRPr="005F2817">
        <w:rPr>
          <w:rFonts w:ascii="Arial" w:hAnsi="Arial" w:cs="Arial"/>
        </w:rPr>
        <w:t>Protection</w:t>
      </w:r>
    </w:p>
    <w:p w:rsidRPr="005F2817" w:rsidR="00B91B43" w:rsidP="00B91B43" w:rsidRDefault="00B91B43" w14:paraId="628E17DF" w14:textId="77777777">
      <w:pPr>
        <w:pStyle w:val="Footer"/>
        <w:tabs>
          <w:tab w:val="clear" w:pos="4153"/>
          <w:tab w:val="clear" w:pos="8306"/>
        </w:tabs>
        <w:ind w:right="638"/>
        <w:rPr>
          <w:rFonts w:ascii="Arial" w:hAnsi="Arial" w:cs="Arial"/>
        </w:rPr>
      </w:pPr>
      <w:r w:rsidRPr="005F2817">
        <w:rPr>
          <w:rFonts w:ascii="Arial" w:hAnsi="Arial" w:cs="Arial"/>
        </w:rPr>
        <w:t>Section 4</w:t>
      </w:r>
      <w:r w:rsidRPr="005F2817">
        <w:rPr>
          <w:rFonts w:ascii="Arial" w:hAnsi="Arial" w:cs="Arial"/>
        </w:rPr>
        <w:tab/>
      </w:r>
      <w:r w:rsidRPr="005F2817">
        <w:rPr>
          <w:rFonts w:ascii="Arial" w:hAnsi="Arial" w:cs="Arial"/>
        </w:rPr>
        <w:t>System Availability</w:t>
      </w:r>
    </w:p>
    <w:p w:rsidRPr="005F2817" w:rsidR="00B91B43" w:rsidP="00B91B43" w:rsidRDefault="002E7A25" w14:paraId="0036A181" w14:textId="77777777">
      <w:pPr>
        <w:pStyle w:val="Footer"/>
        <w:tabs>
          <w:tab w:val="clear" w:pos="4153"/>
          <w:tab w:val="clear" w:pos="8306"/>
        </w:tabs>
        <w:ind w:right="638"/>
        <w:rPr>
          <w:rFonts w:ascii="Arial" w:hAnsi="Arial" w:cs="Arial"/>
        </w:rPr>
      </w:pPr>
      <w:r w:rsidRPr="005F2817">
        <w:rPr>
          <w:rFonts w:ascii="Arial" w:hAnsi="Arial" w:cs="Arial"/>
        </w:rPr>
        <w:t>Section 5</w:t>
      </w:r>
      <w:r w:rsidRPr="005F2817">
        <w:rPr>
          <w:rFonts w:ascii="Arial" w:hAnsi="Arial" w:cs="Arial"/>
        </w:rPr>
        <w:tab/>
      </w:r>
      <w:r w:rsidRPr="005F2817">
        <w:rPr>
          <w:rFonts w:ascii="Arial" w:hAnsi="Arial"/>
        </w:rPr>
        <w:t>Automatic Control Systems</w:t>
      </w:r>
    </w:p>
    <w:p w:rsidRPr="005F2817" w:rsidR="00B91B43" w:rsidP="00B91B43" w:rsidRDefault="00B91B43" w14:paraId="4ADE7D06" w14:textId="77777777">
      <w:pPr>
        <w:pStyle w:val="Footer"/>
        <w:tabs>
          <w:tab w:val="clear" w:pos="4153"/>
          <w:tab w:val="clear" w:pos="8306"/>
        </w:tabs>
        <w:ind w:right="638"/>
        <w:rPr>
          <w:rFonts w:ascii="Arial" w:hAnsi="Arial" w:cs="Arial"/>
        </w:rPr>
      </w:pPr>
      <w:r w:rsidRPr="005F2817">
        <w:rPr>
          <w:rFonts w:ascii="Arial" w:hAnsi="Arial" w:cs="Arial"/>
        </w:rPr>
        <w:br w:type="page"/>
      </w:r>
    </w:p>
    <w:p w:rsidRPr="005F2817" w:rsidR="00B91B43" w:rsidP="00B91B43" w:rsidRDefault="00B91B43" w14:paraId="546F1AA2" w14:textId="77777777">
      <w:pPr>
        <w:pStyle w:val="Footer"/>
        <w:tabs>
          <w:tab w:val="clear" w:pos="4153"/>
          <w:tab w:val="clear" w:pos="8306"/>
        </w:tabs>
        <w:ind w:right="638"/>
        <w:rPr>
          <w:rFonts w:ascii="Arial" w:hAnsi="Arial" w:cs="Arial"/>
        </w:rPr>
      </w:pPr>
    </w:p>
    <w:p w:rsidRPr="005F2817" w:rsidR="00B91B43" w:rsidP="00B91B43" w:rsidRDefault="00B91B43" w14:paraId="455D9DB4" w14:textId="77777777">
      <w:pPr>
        <w:ind w:right="638"/>
        <w:jc w:val="center"/>
        <w:rPr>
          <w:rFonts w:ascii="Arial" w:hAnsi="Arial" w:cs="Arial"/>
          <w:b/>
          <w:sz w:val="32"/>
          <w:szCs w:val="32"/>
        </w:rPr>
      </w:pPr>
      <w:r w:rsidRPr="005F2817">
        <w:rPr>
          <w:rFonts w:ascii="Arial" w:hAnsi="Arial" w:cs="Arial"/>
          <w:b/>
          <w:sz w:val="32"/>
          <w:szCs w:val="32"/>
        </w:rPr>
        <w:t>Part 1 - Services Provided</w:t>
      </w:r>
    </w:p>
    <w:p w:rsidRPr="005F2817" w:rsidR="00B91B43" w:rsidP="00B91B43" w:rsidRDefault="00B91B43" w14:paraId="3377EEF6" w14:textId="77777777">
      <w:pPr>
        <w:ind w:right="638"/>
        <w:rPr>
          <w:rFonts w:ascii="Arial" w:hAnsi="Arial" w:cs="Arial"/>
          <w:b/>
          <w:sz w:val="28"/>
          <w:u w:val="single"/>
        </w:rPr>
      </w:pPr>
    </w:p>
    <w:p w:rsidRPr="005F2817" w:rsidR="00B91B43" w:rsidP="00DC49F2" w:rsidRDefault="00B91B43" w14:paraId="1B1734C7" w14:textId="77777777">
      <w:pPr>
        <w:numPr>
          <w:ilvl w:val="0"/>
          <w:numId w:val="15"/>
        </w:numPr>
        <w:tabs>
          <w:tab w:val="clear" w:pos="360"/>
          <w:tab w:val="num" w:pos="-144"/>
        </w:tabs>
        <w:ind w:right="638"/>
        <w:rPr>
          <w:rFonts w:ascii="Arial" w:hAnsi="Arial" w:cs="Arial"/>
          <w:sz w:val="28"/>
          <w:szCs w:val="28"/>
          <w:u w:val="single"/>
        </w:rPr>
      </w:pPr>
      <w:r w:rsidRPr="005F2817">
        <w:rPr>
          <w:rFonts w:ascii="Arial" w:hAnsi="Arial" w:cs="Arial"/>
          <w:sz w:val="28"/>
          <w:szCs w:val="28"/>
          <w:u w:val="single"/>
        </w:rPr>
        <w:t>Background</w:t>
      </w:r>
    </w:p>
    <w:p w:rsidRPr="005F2817" w:rsidR="00B91B43" w:rsidP="00B91B43" w:rsidRDefault="00B91B43" w14:paraId="64506EDD" w14:textId="77777777">
      <w:pPr>
        <w:ind w:right="638"/>
        <w:rPr>
          <w:rFonts w:ascii="Arial" w:hAnsi="Arial" w:cs="Arial"/>
        </w:rPr>
      </w:pPr>
    </w:p>
    <w:p w:rsidRPr="005F2817" w:rsidR="00B91B43" w:rsidP="00DC49F2" w:rsidRDefault="00B91B43" w14:paraId="7CB9F371" w14:textId="77777777">
      <w:pPr>
        <w:numPr>
          <w:ilvl w:val="1"/>
          <w:numId w:val="15"/>
        </w:numPr>
        <w:tabs>
          <w:tab w:val="clear" w:pos="792"/>
        </w:tabs>
        <w:ind w:left="720" w:right="638" w:hanging="720"/>
        <w:jc w:val="both"/>
        <w:rPr>
          <w:rFonts w:ascii="Arial" w:hAnsi="Arial" w:cs="Arial"/>
        </w:rPr>
      </w:pPr>
      <w:r w:rsidRPr="005F2817">
        <w:rPr>
          <w:rFonts w:ascii="Arial" w:hAnsi="Arial" w:cs="Arial"/>
        </w:rPr>
        <w:t>Section C Part 1 paragraph 2.1 of the SO/TO Code states that the TO shall provide services to NGE</w:t>
      </w:r>
      <w:r w:rsidR="00AE79F8">
        <w:rPr>
          <w:rFonts w:ascii="Arial" w:hAnsi="Arial" w:cs="Arial"/>
        </w:rPr>
        <w:t>SO</w:t>
      </w:r>
      <w:r w:rsidRPr="005F2817">
        <w:rPr>
          <w:rFonts w:ascii="Arial" w:hAnsi="Arial" w:cs="Arial"/>
        </w:rPr>
        <w:t>.  These Transmission Services are defined as:</w:t>
      </w:r>
      <w:bookmarkStart w:name="_Ref63234831" w:id="37"/>
    </w:p>
    <w:p w:rsidRPr="005F2817" w:rsidR="00B91B43" w:rsidP="00B91B43" w:rsidRDefault="00B91B43" w14:paraId="04BD2A1E" w14:textId="77777777">
      <w:pPr>
        <w:ind w:left="360" w:right="638"/>
        <w:jc w:val="both"/>
        <w:rPr>
          <w:rFonts w:ascii="Arial" w:hAnsi="Arial" w:cs="Arial"/>
        </w:rPr>
      </w:pPr>
    </w:p>
    <w:p w:rsidRPr="005F2817" w:rsidR="00B91B43" w:rsidP="00DC49F2" w:rsidRDefault="00B91B43" w14:paraId="6805824F" w14:textId="77777777">
      <w:pPr>
        <w:numPr>
          <w:ilvl w:val="2"/>
          <w:numId w:val="15"/>
        </w:numPr>
        <w:tabs>
          <w:tab w:val="clear" w:pos="1440"/>
          <w:tab w:val="num" w:pos="936"/>
        </w:tabs>
        <w:ind w:right="638"/>
        <w:jc w:val="both"/>
        <w:rPr>
          <w:rFonts w:ascii="Arial" w:hAnsi="Arial" w:cs="Arial"/>
        </w:rPr>
      </w:pPr>
      <w:bookmarkStart w:name="_Ref63231532" w:id="38"/>
      <w:bookmarkEnd w:id="37"/>
      <w:r w:rsidRPr="005F2817">
        <w:rPr>
          <w:rFonts w:ascii="Arial" w:hAnsi="Arial" w:cs="Arial"/>
        </w:rPr>
        <w:t>making available those parts of its Transmission System which are intended for the purposes of conveying, or affecting the flow of, electricity, so that such parts are capable of doing so and are fit for those purposes;</w:t>
      </w:r>
    </w:p>
    <w:p w:rsidRPr="005F2817" w:rsidR="00B91B43" w:rsidP="00B91B43" w:rsidRDefault="00B91B43" w14:paraId="3665007E" w14:textId="77777777">
      <w:pPr>
        <w:ind w:left="720" w:right="638"/>
        <w:jc w:val="both"/>
        <w:rPr>
          <w:rFonts w:ascii="Arial" w:hAnsi="Arial" w:cs="Arial"/>
        </w:rPr>
      </w:pPr>
    </w:p>
    <w:p w:rsidRPr="005F2817" w:rsidR="00B91B43" w:rsidP="00DC49F2" w:rsidRDefault="00B91B43" w14:paraId="5BD0BBE9" w14:textId="77777777">
      <w:pPr>
        <w:numPr>
          <w:ilvl w:val="2"/>
          <w:numId w:val="15"/>
        </w:numPr>
        <w:tabs>
          <w:tab w:val="clear" w:pos="1440"/>
          <w:tab w:val="num" w:pos="936"/>
        </w:tabs>
        <w:ind w:right="638"/>
        <w:jc w:val="both"/>
        <w:rPr>
          <w:rFonts w:ascii="Arial" w:hAnsi="Arial" w:cs="Arial"/>
        </w:rPr>
      </w:pPr>
      <w:r w:rsidRPr="005F2817">
        <w:rPr>
          <w:rFonts w:ascii="Arial" w:hAnsi="Arial" w:cs="Arial"/>
        </w:rPr>
        <w:t>a means of enabling NGE</w:t>
      </w:r>
      <w:r w:rsidR="00AE79F8">
        <w:rPr>
          <w:rFonts w:ascii="Arial" w:hAnsi="Arial" w:cs="Arial"/>
        </w:rPr>
        <w:t>SO</w:t>
      </w:r>
      <w:r w:rsidRPr="005F2817">
        <w:rPr>
          <w:rFonts w:ascii="Arial" w:hAnsi="Arial" w:cs="Arial"/>
        </w:rPr>
        <w:t xml:space="preserve"> to direct the configuration of those parts of that Transmission Owner’s Transmission System made available to it and, consistent with such means, giving effect to any such direction from time to time; and</w:t>
      </w:r>
    </w:p>
    <w:p w:rsidRPr="005F2817" w:rsidR="00B91B43" w:rsidP="00B91B43" w:rsidRDefault="00B91B43" w14:paraId="71C5C730" w14:textId="77777777">
      <w:pPr>
        <w:ind w:left="720" w:right="638"/>
        <w:jc w:val="both"/>
        <w:rPr>
          <w:rFonts w:ascii="Arial" w:hAnsi="Arial" w:cs="Arial"/>
        </w:rPr>
      </w:pPr>
    </w:p>
    <w:p w:rsidRPr="005F2817" w:rsidR="00B91B43" w:rsidP="00DC49F2" w:rsidRDefault="00B91B43" w14:paraId="4B776BB5" w14:textId="77777777">
      <w:pPr>
        <w:numPr>
          <w:ilvl w:val="2"/>
          <w:numId w:val="15"/>
        </w:numPr>
        <w:tabs>
          <w:tab w:val="clear" w:pos="1440"/>
          <w:tab w:val="num" w:pos="936"/>
        </w:tabs>
        <w:ind w:right="638"/>
        <w:jc w:val="both"/>
        <w:rPr>
          <w:rFonts w:ascii="Arial" w:hAnsi="Arial" w:cs="Arial"/>
        </w:rPr>
      </w:pPr>
      <w:r w:rsidRPr="005F2817">
        <w:rPr>
          <w:rFonts w:ascii="Arial" w:hAnsi="Arial" w:cs="Arial"/>
        </w:rPr>
        <w:t>a means of enabling NGE</w:t>
      </w:r>
      <w:r w:rsidR="00AE79F8">
        <w:rPr>
          <w:rFonts w:ascii="Arial" w:hAnsi="Arial" w:cs="Arial"/>
        </w:rPr>
        <w:t>SO</w:t>
      </w:r>
      <w:r w:rsidRPr="005F2817">
        <w:rPr>
          <w:rFonts w:ascii="Arial" w:hAnsi="Arial" w:cs="Arial"/>
        </w:rPr>
        <w:t xml:space="preserve"> to obtain information in relation to that Transmission Owner’s Transmission System which is needed by NGE</w:t>
      </w:r>
      <w:r w:rsidR="00870D5B">
        <w:rPr>
          <w:rFonts w:ascii="Arial" w:hAnsi="Arial" w:cs="Arial"/>
        </w:rPr>
        <w:t>SO</w:t>
      </w:r>
      <w:r w:rsidRPr="005F2817">
        <w:rPr>
          <w:rFonts w:ascii="Arial" w:hAnsi="Arial" w:cs="Arial"/>
        </w:rPr>
        <w:t xml:space="preserve"> to enable it to co-ordinate and direct the flow of electricity onto and over the GB Transmission System and, consistent with such means, providing information to </w:t>
      </w:r>
      <w:r w:rsidR="00870D5B">
        <w:rPr>
          <w:rFonts w:ascii="Arial" w:hAnsi="Arial" w:cs="Arial"/>
        </w:rPr>
        <w:t>SO</w:t>
      </w:r>
      <w:r w:rsidRPr="005F2817">
        <w:rPr>
          <w:rFonts w:ascii="Arial" w:hAnsi="Arial" w:cs="Arial"/>
        </w:rPr>
        <w:t>.</w:t>
      </w:r>
    </w:p>
    <w:p w:rsidRPr="005F2817" w:rsidR="00B91B43" w:rsidP="00B91B43" w:rsidRDefault="00B91B43" w14:paraId="3F6BCE8E" w14:textId="77777777">
      <w:pPr>
        <w:ind w:left="720" w:right="638"/>
        <w:jc w:val="both"/>
        <w:rPr>
          <w:rFonts w:ascii="Arial" w:hAnsi="Arial" w:cs="Arial"/>
        </w:rPr>
      </w:pPr>
    </w:p>
    <w:bookmarkEnd w:id="38"/>
    <w:p w:rsidRPr="005F2817" w:rsidR="00B91B43" w:rsidP="00B91B43" w:rsidRDefault="00B91B43" w14:paraId="25DFE239" w14:textId="77777777">
      <w:pPr>
        <w:ind w:left="720" w:right="638" w:hanging="720"/>
        <w:jc w:val="both"/>
        <w:rPr>
          <w:rFonts w:ascii="Arial" w:hAnsi="Arial" w:cs="Arial"/>
        </w:rPr>
      </w:pPr>
      <w:r w:rsidRPr="005F2817">
        <w:rPr>
          <w:rFonts w:ascii="Arial" w:hAnsi="Arial" w:cs="Arial"/>
        </w:rPr>
        <w:t>1.2</w:t>
      </w:r>
      <w:r w:rsidRPr="005F2817">
        <w:rPr>
          <w:rFonts w:ascii="Arial" w:hAnsi="Arial" w:cs="Arial"/>
        </w:rPr>
        <w:tab/>
      </w:r>
      <w:r w:rsidRPr="005F2817">
        <w:rPr>
          <w:rFonts w:ascii="Arial" w:hAnsi="Arial" w:cs="Arial"/>
        </w:rPr>
        <w:t>This document is the Services Capability Specification (SCS) Guidance Notes.</w:t>
      </w:r>
    </w:p>
    <w:p w:rsidRPr="005F2817" w:rsidR="00B91B43" w:rsidP="00B91B43" w:rsidRDefault="00B91B43" w14:paraId="18F666DF" w14:textId="77777777">
      <w:pPr>
        <w:ind w:right="638"/>
        <w:jc w:val="both"/>
        <w:rPr>
          <w:rFonts w:ascii="Arial" w:hAnsi="Arial" w:cs="Arial"/>
        </w:rPr>
      </w:pPr>
    </w:p>
    <w:p w:rsidRPr="005F2817" w:rsidR="00B91B43" w:rsidP="00B91B43" w:rsidRDefault="00B91B43" w14:paraId="3FD53B66" w14:textId="77777777">
      <w:pPr>
        <w:ind w:left="720" w:right="638" w:hanging="720"/>
        <w:jc w:val="both"/>
        <w:rPr>
          <w:rFonts w:ascii="Arial" w:hAnsi="Arial" w:cs="Arial"/>
        </w:rPr>
      </w:pPr>
      <w:r w:rsidRPr="005F2817">
        <w:rPr>
          <w:rFonts w:ascii="Arial" w:hAnsi="Arial" w:cs="Arial"/>
        </w:rPr>
        <w:t>1.3</w:t>
      </w:r>
      <w:r w:rsidRPr="005F2817">
        <w:rPr>
          <w:rFonts w:ascii="Arial" w:hAnsi="Arial" w:cs="Arial"/>
        </w:rPr>
        <w:tab/>
      </w:r>
      <w:r w:rsidRPr="005F2817">
        <w:rPr>
          <w:rFonts w:ascii="Arial" w:hAnsi="Arial" w:cs="Arial"/>
        </w:rPr>
        <w:t>This document also describes the processes for updating the SCS.</w:t>
      </w:r>
    </w:p>
    <w:p w:rsidRPr="005F2817" w:rsidR="00B91B43" w:rsidP="00B91B43" w:rsidRDefault="00B91B43" w14:paraId="72548F58" w14:textId="77777777">
      <w:pPr>
        <w:ind w:left="360" w:right="638"/>
        <w:rPr>
          <w:rFonts w:ascii="Arial" w:hAnsi="Arial" w:cs="Arial"/>
        </w:rPr>
      </w:pPr>
    </w:p>
    <w:p w:rsidRPr="005F2817" w:rsidR="00B91B43" w:rsidP="00B91B43" w:rsidRDefault="00B91B43" w14:paraId="310C1443" w14:textId="77777777">
      <w:pPr>
        <w:ind w:left="360" w:right="638"/>
        <w:rPr>
          <w:rFonts w:ascii="Arial" w:hAnsi="Arial" w:cs="Arial"/>
        </w:rPr>
      </w:pPr>
    </w:p>
    <w:p w:rsidRPr="005F2817" w:rsidR="00B91B43" w:rsidP="00DC49F2" w:rsidRDefault="00B91B43" w14:paraId="37721A65" w14:textId="77777777">
      <w:pPr>
        <w:numPr>
          <w:ilvl w:val="0"/>
          <w:numId w:val="15"/>
        </w:numPr>
        <w:tabs>
          <w:tab w:val="clear" w:pos="360"/>
          <w:tab w:val="num" w:pos="-144"/>
        </w:tabs>
        <w:ind w:right="638"/>
        <w:rPr>
          <w:rFonts w:ascii="Arial" w:hAnsi="Arial" w:cs="Arial"/>
          <w:sz w:val="28"/>
          <w:szCs w:val="28"/>
          <w:u w:val="single"/>
        </w:rPr>
      </w:pPr>
      <w:r w:rsidRPr="005F2817">
        <w:rPr>
          <w:rFonts w:ascii="Arial" w:hAnsi="Arial" w:cs="Arial"/>
          <w:sz w:val="28"/>
          <w:szCs w:val="28"/>
          <w:u w:val="single"/>
        </w:rPr>
        <w:t>Scope</w:t>
      </w:r>
    </w:p>
    <w:p w:rsidRPr="005F2817" w:rsidR="00B91B43" w:rsidP="00B91B43" w:rsidRDefault="00B91B43" w14:paraId="2F6B562E" w14:textId="77777777">
      <w:pPr>
        <w:pStyle w:val="Footer"/>
        <w:tabs>
          <w:tab w:val="clear" w:pos="4153"/>
          <w:tab w:val="clear" w:pos="8306"/>
        </w:tabs>
        <w:ind w:right="638"/>
        <w:rPr>
          <w:rFonts w:ascii="Arial" w:hAnsi="Arial" w:cs="Arial"/>
        </w:rPr>
      </w:pPr>
    </w:p>
    <w:p w:rsidRPr="005F2817" w:rsidR="00B91B43" w:rsidP="00F8293E" w:rsidRDefault="00B91B43" w14:paraId="43D5F31C" w14:textId="77777777">
      <w:pPr>
        <w:pStyle w:val="BodyTextIndent"/>
        <w:ind w:right="638" w:hanging="720"/>
        <w:jc w:val="both"/>
        <w:rPr>
          <w:rFonts w:cs="Arial"/>
        </w:rPr>
      </w:pPr>
      <w:r w:rsidRPr="005F2817">
        <w:rPr>
          <w:rFonts w:cs="Arial"/>
        </w:rPr>
        <w:t>2.1</w:t>
      </w:r>
      <w:r w:rsidRPr="005F2817" w:rsidR="00F8293E">
        <w:rPr>
          <w:rFonts w:cs="Arial"/>
        </w:rPr>
        <w:tab/>
      </w:r>
      <w:r w:rsidRPr="005F2817">
        <w:rPr>
          <w:rFonts w:cs="Arial"/>
        </w:rPr>
        <w:t>The services described in this document will be provided in respect of the Transmission System owned by the Offshore Transmission Owner (</w:t>
      </w:r>
      <w:commentRangeStart w:id="39"/>
      <w:r w:rsidRPr="005F2817">
        <w:rPr>
          <w:rFonts w:cs="Arial"/>
        </w:rPr>
        <w:t>TO</w:t>
      </w:r>
      <w:commentRangeEnd w:id="39"/>
      <w:r w:rsidR="00FE2954">
        <w:rPr>
          <w:rStyle w:val="CommentReference"/>
          <w:rFonts w:ascii="Times New Roman" w:hAnsi="Times New Roman"/>
        </w:rPr>
        <w:commentReference w:id="39"/>
      </w:r>
      <w:r w:rsidRPr="005F2817">
        <w:rPr>
          <w:rFonts w:cs="Arial"/>
        </w:rPr>
        <w:t>).</w:t>
      </w:r>
    </w:p>
    <w:p w:rsidRPr="005F2817" w:rsidR="00B91B43" w:rsidP="00B91B43" w:rsidRDefault="00B91B43" w14:paraId="01DC4F32" w14:textId="77777777">
      <w:pPr>
        <w:pStyle w:val="BodyTextIndent"/>
        <w:ind w:right="638"/>
        <w:jc w:val="both"/>
        <w:rPr>
          <w:rFonts w:cs="Arial"/>
        </w:rPr>
      </w:pPr>
    </w:p>
    <w:p w:rsidRPr="005F2817" w:rsidR="00B91B43" w:rsidP="00F8293E" w:rsidRDefault="00B91B43" w14:paraId="7BD6D25B" w14:textId="77777777">
      <w:pPr>
        <w:pStyle w:val="BodyTextIndent"/>
        <w:ind w:right="638" w:hanging="720"/>
        <w:jc w:val="both"/>
        <w:rPr>
          <w:rFonts w:cs="Arial"/>
        </w:rPr>
      </w:pPr>
      <w:r w:rsidRPr="005F2817">
        <w:rPr>
          <w:rFonts w:cs="Arial"/>
        </w:rPr>
        <w:t>2.2</w:t>
      </w:r>
      <w:r w:rsidRPr="005F2817">
        <w:rPr>
          <w:rFonts w:cs="Arial"/>
        </w:rPr>
        <w:tab/>
      </w:r>
      <w:r w:rsidRPr="005F2817">
        <w:rPr>
          <w:rFonts w:cs="Arial"/>
        </w:rPr>
        <w:t>For the avoidance of doubt, and as contemplated by the STC, this provides the definitive source of technical limits and parameters to which the system has been designed and should be operated in the absence of specific Operational Capability Limits (OCL).</w:t>
      </w:r>
    </w:p>
    <w:p w:rsidRPr="005F2817" w:rsidR="00B91B43" w:rsidP="00B91B43" w:rsidRDefault="00B91B43" w14:paraId="7B50D8CE" w14:textId="77777777">
      <w:pPr>
        <w:pStyle w:val="BodyTextIndent"/>
        <w:ind w:right="638"/>
        <w:jc w:val="both"/>
        <w:rPr>
          <w:rFonts w:cs="Arial"/>
        </w:rPr>
      </w:pPr>
    </w:p>
    <w:p w:rsidRPr="005F2817" w:rsidR="00B91B43" w:rsidP="00F8293E" w:rsidRDefault="00B91B43" w14:paraId="679A4F65" w14:textId="77777777">
      <w:pPr>
        <w:pStyle w:val="BodyTextIndent"/>
        <w:ind w:right="638" w:hanging="720"/>
        <w:jc w:val="both"/>
        <w:rPr>
          <w:rFonts w:cs="Arial"/>
        </w:rPr>
      </w:pPr>
      <w:r w:rsidRPr="005F2817">
        <w:rPr>
          <w:rFonts w:cs="Arial"/>
        </w:rPr>
        <w:t>2.3</w:t>
      </w:r>
      <w:r w:rsidRPr="005F2817">
        <w:rPr>
          <w:rFonts w:cs="Arial"/>
        </w:rPr>
        <w:tab/>
      </w:r>
      <w:r w:rsidRPr="005F2817">
        <w:rPr>
          <w:rFonts w:cs="Arial"/>
        </w:rPr>
        <w:t xml:space="preserve">Words and phrases in this SCS shall be construed in accordance with the STC except where the context otherwise requires.  </w:t>
      </w:r>
    </w:p>
    <w:p w:rsidRPr="005F2817" w:rsidR="00B91B43" w:rsidP="00B91B43" w:rsidRDefault="00B91B43" w14:paraId="25E4B993" w14:textId="77777777">
      <w:pPr>
        <w:pStyle w:val="BodyTextIndent"/>
        <w:ind w:right="638"/>
        <w:jc w:val="both"/>
        <w:rPr>
          <w:rFonts w:cs="Arial"/>
        </w:rPr>
      </w:pPr>
    </w:p>
    <w:p w:rsidRPr="005F2817" w:rsidR="00B91B43" w:rsidP="00F8293E" w:rsidRDefault="00B91B43" w14:paraId="52AFF4BF" w14:textId="77777777">
      <w:pPr>
        <w:pStyle w:val="BodyTextIndent"/>
        <w:ind w:right="638" w:hanging="720"/>
        <w:jc w:val="both"/>
        <w:rPr>
          <w:rFonts w:cs="Arial"/>
        </w:rPr>
      </w:pPr>
      <w:r w:rsidRPr="005F2817">
        <w:rPr>
          <w:rFonts w:cs="Arial"/>
        </w:rPr>
        <w:t>2.4</w:t>
      </w:r>
      <w:r w:rsidRPr="005F2817">
        <w:rPr>
          <w:rFonts w:cs="Arial"/>
        </w:rPr>
        <w:tab/>
      </w:r>
      <w:r w:rsidRPr="005F2817">
        <w:rPr>
          <w:rFonts w:cs="Arial"/>
        </w:rPr>
        <w:t xml:space="preserve">The assets described in this document comprise the system of high voltage electric lines owned by the Offshore </w:t>
      </w:r>
      <w:commentRangeStart w:id="40"/>
      <w:r w:rsidRPr="005F2817">
        <w:rPr>
          <w:rFonts w:cs="Arial"/>
        </w:rPr>
        <w:t>TO</w:t>
      </w:r>
      <w:commentRangeEnd w:id="40"/>
      <w:r w:rsidR="00286EF7">
        <w:rPr>
          <w:rStyle w:val="CommentReference"/>
          <w:rFonts w:ascii="Times New Roman" w:hAnsi="Times New Roman"/>
        </w:rPr>
        <w:commentReference w:id="40"/>
      </w:r>
      <w:r w:rsidRPr="005F2817">
        <w:rPr>
          <w:rFonts w:cs="Arial"/>
        </w:rPr>
        <w:t xml:space="preserve"> within its authorised area and includes electrical plant and meters owned or operated by such holders of a transmission licence in connection with the transmission of electricity.</w:t>
      </w:r>
    </w:p>
    <w:p w:rsidRPr="005F2817" w:rsidR="00B91B43" w:rsidP="00B91B43" w:rsidRDefault="00B91B43" w14:paraId="434D3401" w14:textId="77777777">
      <w:pPr>
        <w:pStyle w:val="BodyTextIndent"/>
        <w:ind w:right="638"/>
        <w:jc w:val="both"/>
        <w:rPr>
          <w:rFonts w:cs="Arial"/>
        </w:rPr>
      </w:pPr>
    </w:p>
    <w:p w:rsidRPr="005F2817" w:rsidR="00B91B43" w:rsidP="00DC49F2" w:rsidRDefault="00B91B43" w14:paraId="03D0E46E" w14:textId="77777777">
      <w:pPr>
        <w:numPr>
          <w:ilvl w:val="0"/>
          <w:numId w:val="15"/>
        </w:numPr>
        <w:tabs>
          <w:tab w:val="clear" w:pos="360"/>
          <w:tab w:val="num" w:pos="-144"/>
        </w:tabs>
        <w:ind w:right="638"/>
        <w:rPr>
          <w:rFonts w:ascii="Arial" w:hAnsi="Arial" w:cs="Arial"/>
          <w:sz w:val="28"/>
          <w:szCs w:val="28"/>
          <w:u w:val="single"/>
        </w:rPr>
      </w:pPr>
      <w:r w:rsidRPr="005F2817">
        <w:rPr>
          <w:rFonts w:ascii="Arial" w:hAnsi="Arial" w:cs="Arial"/>
        </w:rPr>
        <w:br w:type="page"/>
      </w:r>
      <w:r w:rsidRPr="005F2817">
        <w:rPr>
          <w:rFonts w:ascii="Arial" w:hAnsi="Arial" w:cs="Arial"/>
          <w:sz w:val="28"/>
          <w:szCs w:val="28"/>
          <w:u w:val="single"/>
        </w:rPr>
        <w:lastRenderedPageBreak/>
        <w:t xml:space="preserve">Making Available Parts of the Transmission System </w:t>
      </w:r>
    </w:p>
    <w:p w:rsidRPr="005F2817" w:rsidR="00B91B43" w:rsidP="00B91B43" w:rsidRDefault="00B91B43" w14:paraId="7FD8102C" w14:textId="77777777">
      <w:pPr>
        <w:ind w:right="638"/>
        <w:rPr>
          <w:rFonts w:ascii="Arial" w:hAnsi="Arial" w:cs="Arial"/>
        </w:rPr>
      </w:pPr>
    </w:p>
    <w:p w:rsidRPr="005F2817" w:rsidR="00B91B43" w:rsidP="00DC49F2" w:rsidRDefault="00B91B43" w14:paraId="1EF15B60" w14:textId="77777777">
      <w:pPr>
        <w:numPr>
          <w:ilvl w:val="1"/>
          <w:numId w:val="15"/>
        </w:numPr>
        <w:tabs>
          <w:tab w:val="clear" w:pos="792"/>
        </w:tabs>
        <w:ind w:left="720" w:right="638" w:hanging="720"/>
        <w:jc w:val="both"/>
        <w:rPr>
          <w:rFonts w:ascii="Arial" w:hAnsi="Arial" w:cs="Arial"/>
        </w:rPr>
      </w:pPr>
      <w:r w:rsidRPr="005F2817">
        <w:rPr>
          <w:rFonts w:ascii="Arial" w:hAnsi="Arial" w:cs="Arial"/>
        </w:rPr>
        <w:t>This describes in reasonable detail those parts of its Transmission System which the Offshore TO makes available to NGE</w:t>
      </w:r>
      <w:r w:rsidR="00AE79F8">
        <w:rPr>
          <w:rFonts w:ascii="Arial" w:hAnsi="Arial" w:cs="Arial"/>
        </w:rPr>
        <w:t>SO</w:t>
      </w:r>
      <w:r w:rsidRPr="005F2817">
        <w:rPr>
          <w:rFonts w:ascii="Arial" w:hAnsi="Arial" w:cs="Arial"/>
        </w:rPr>
        <w:t xml:space="preserve"> in accordance with the STC and as referred to in Section 1.1.1 of this Services Capability Schedule. This section includes without limitation information on those parts of the Transmission System, and the parameters, conditions and levels to which they are normally capable of being made available, and the technical limits which that would normally be applied to the provision of this service.</w:t>
      </w:r>
    </w:p>
    <w:p w:rsidRPr="005F2817" w:rsidR="00B91B43" w:rsidP="00B91B43" w:rsidRDefault="00B91B43" w14:paraId="2C4B413A" w14:textId="77777777">
      <w:pPr>
        <w:ind w:right="638"/>
        <w:jc w:val="both"/>
        <w:rPr>
          <w:rFonts w:ascii="Arial" w:hAnsi="Arial" w:cs="Arial"/>
        </w:rPr>
      </w:pPr>
    </w:p>
    <w:p w:rsidRPr="005F2817" w:rsidR="00B91B43" w:rsidP="00B91B43" w:rsidRDefault="00B91B43" w14:paraId="5E120F42" w14:textId="77777777">
      <w:pPr>
        <w:ind w:left="720" w:right="638" w:hanging="720"/>
        <w:jc w:val="both"/>
        <w:rPr>
          <w:rFonts w:ascii="Arial" w:hAnsi="Arial" w:cs="Arial"/>
        </w:rPr>
      </w:pPr>
      <w:r w:rsidRPr="005F2817">
        <w:rPr>
          <w:rFonts w:ascii="Arial" w:hAnsi="Arial" w:cs="Arial"/>
        </w:rPr>
        <w:t>3.2</w:t>
      </w:r>
      <w:r w:rsidRPr="005F2817">
        <w:rPr>
          <w:rFonts w:ascii="Arial" w:hAnsi="Arial" w:cs="Arial"/>
        </w:rPr>
        <w:tab/>
      </w:r>
      <w:r w:rsidRPr="005F2817">
        <w:rPr>
          <w:rFonts w:ascii="Arial" w:hAnsi="Arial" w:cs="Arial"/>
        </w:rPr>
        <w:t>This section provides an overview of the information to be provided and should be read in conjunction with STCP 12-1 Data Exchange Mechanism and the detailed specification provided in Part 3 of this document. If there are discrepancies between STCP12-1 and this document, STCP12-1 should be taken as being the description of the information to be provided.</w:t>
      </w:r>
    </w:p>
    <w:p w:rsidRPr="005F2817" w:rsidR="00B91B43" w:rsidP="00B91B43" w:rsidRDefault="00B91B43" w14:paraId="75E031DD" w14:textId="77777777">
      <w:pPr>
        <w:ind w:left="720" w:right="638" w:hanging="720"/>
        <w:rPr>
          <w:rFonts w:ascii="Arial" w:hAnsi="Arial" w:cs="Arial"/>
        </w:rPr>
      </w:pPr>
    </w:p>
    <w:p w:rsidRPr="005F2817" w:rsidR="00B91B43" w:rsidP="00B91B43" w:rsidRDefault="00B91B43" w14:paraId="34E5D1CA" w14:textId="77777777">
      <w:pPr>
        <w:ind w:right="638"/>
        <w:rPr>
          <w:rFonts w:ascii="Arial" w:hAnsi="Arial" w:cs="Arial"/>
        </w:rPr>
      </w:pPr>
    </w:p>
    <w:p w:rsidRPr="005F2817" w:rsidR="00B91B43" w:rsidP="00B91B43" w:rsidRDefault="00B91B43" w14:paraId="6FADF870" w14:textId="77777777">
      <w:pPr>
        <w:ind w:right="638"/>
        <w:rPr>
          <w:rFonts w:ascii="Arial" w:hAnsi="Arial" w:cs="Arial"/>
          <w:u w:val="single"/>
        </w:rPr>
      </w:pPr>
      <w:r w:rsidRPr="005F2817">
        <w:rPr>
          <w:rFonts w:ascii="Arial" w:hAnsi="Arial" w:cs="Arial"/>
        </w:rPr>
        <w:t>3.3</w:t>
      </w:r>
      <w:r w:rsidRPr="005F2817">
        <w:rPr>
          <w:rFonts w:ascii="Arial" w:hAnsi="Arial" w:cs="Arial"/>
        </w:rPr>
        <w:tab/>
      </w:r>
      <w:r w:rsidRPr="005F2817">
        <w:rPr>
          <w:rFonts w:ascii="Arial" w:hAnsi="Arial" w:cs="Arial"/>
          <w:u w:val="single"/>
        </w:rPr>
        <w:t xml:space="preserve">Information Relating To </w:t>
      </w:r>
      <w:r w:rsidRPr="005F2817" w:rsidR="007B7E43">
        <w:rPr>
          <w:rFonts w:ascii="Arial" w:hAnsi="Arial" w:cs="Arial"/>
          <w:u w:val="single"/>
        </w:rPr>
        <w:t>The Transmission System</w:t>
      </w:r>
      <w:r w:rsidRPr="005F2817">
        <w:rPr>
          <w:rFonts w:ascii="Arial" w:hAnsi="Arial" w:cs="Arial"/>
          <w:u w:val="single"/>
        </w:rPr>
        <w:t xml:space="preserve"> Configuration</w:t>
      </w:r>
    </w:p>
    <w:p w:rsidRPr="005F2817" w:rsidR="00B91B43" w:rsidP="00B91B43" w:rsidRDefault="00B91B43" w14:paraId="0020DA86" w14:textId="77777777">
      <w:pPr>
        <w:ind w:left="720" w:right="638"/>
        <w:rPr>
          <w:rFonts w:ascii="Arial" w:hAnsi="Arial" w:cs="Arial"/>
        </w:rPr>
      </w:pPr>
    </w:p>
    <w:p w:rsidRPr="005F2817" w:rsidR="00B91B43" w:rsidP="00171A18" w:rsidRDefault="00B91B43" w14:paraId="076C07A5" w14:textId="77777777">
      <w:pPr>
        <w:pStyle w:val="BodyTextIndent"/>
        <w:ind w:right="638" w:hanging="720"/>
        <w:jc w:val="both"/>
        <w:rPr>
          <w:rFonts w:cs="Arial"/>
        </w:rPr>
      </w:pPr>
      <w:r w:rsidRPr="005F2817">
        <w:rPr>
          <w:rFonts w:cs="Arial"/>
        </w:rPr>
        <w:t>3.3.1</w:t>
      </w:r>
      <w:r w:rsidRPr="005F2817">
        <w:rPr>
          <w:rFonts w:cs="Arial"/>
        </w:rPr>
        <w:tab/>
      </w:r>
      <w:r w:rsidRPr="005F2817">
        <w:rPr>
          <w:rFonts w:cs="Arial"/>
        </w:rPr>
        <w:t xml:space="preserve">This information comprises the </w:t>
      </w:r>
      <w:r w:rsidRPr="005F2817" w:rsidR="00F265BA">
        <w:rPr>
          <w:rFonts w:cs="Arial"/>
        </w:rPr>
        <w:t>Operational diagram</w:t>
      </w:r>
      <w:r w:rsidRPr="005F2817">
        <w:rPr>
          <w:rFonts w:cs="Arial"/>
        </w:rPr>
        <w:t xml:space="preserve"> which provides a graphical, and connectivity view of the</w:t>
      </w:r>
      <w:r w:rsidRPr="005F2817" w:rsidR="007B7E43">
        <w:rPr>
          <w:rFonts w:cs="Arial"/>
        </w:rPr>
        <w:t>ir transmission system</w:t>
      </w:r>
      <w:r w:rsidRPr="005F2817">
        <w:rPr>
          <w:rFonts w:cs="Arial"/>
        </w:rPr>
        <w:t>.</w:t>
      </w:r>
    </w:p>
    <w:p w:rsidRPr="005F2817" w:rsidR="00B91B43" w:rsidP="00B91B43" w:rsidRDefault="00B91B43" w14:paraId="566E0AED" w14:textId="77777777">
      <w:pPr>
        <w:ind w:left="720" w:right="638" w:hanging="720"/>
        <w:jc w:val="both"/>
        <w:rPr>
          <w:rFonts w:ascii="Arial" w:hAnsi="Arial" w:cs="Arial"/>
        </w:rPr>
      </w:pPr>
    </w:p>
    <w:p w:rsidRPr="005F2817" w:rsidR="00B91B43" w:rsidP="00171A18" w:rsidRDefault="00B91B43" w14:paraId="56A600FA" w14:textId="77777777">
      <w:pPr>
        <w:pStyle w:val="BodyTextIndent3"/>
        <w:ind w:left="720" w:right="638" w:hanging="720"/>
        <w:rPr>
          <w:rFonts w:ascii="Arial" w:hAnsi="Arial" w:cs="Arial"/>
          <w:sz w:val="20"/>
          <w:szCs w:val="20"/>
        </w:rPr>
      </w:pPr>
      <w:r w:rsidRPr="005F2817">
        <w:rPr>
          <w:rFonts w:ascii="Arial" w:hAnsi="Arial" w:cs="Arial"/>
          <w:sz w:val="20"/>
          <w:szCs w:val="20"/>
        </w:rPr>
        <w:t>3.3.2</w:t>
      </w:r>
      <w:r w:rsidRPr="005F2817">
        <w:rPr>
          <w:rFonts w:ascii="Arial" w:hAnsi="Arial" w:cs="Arial"/>
          <w:sz w:val="20"/>
          <w:szCs w:val="20"/>
        </w:rPr>
        <w:tab/>
      </w:r>
      <w:r w:rsidRPr="005F2817">
        <w:rPr>
          <w:rFonts w:ascii="Arial" w:hAnsi="Arial" w:cs="Arial"/>
          <w:sz w:val="20"/>
          <w:szCs w:val="20"/>
        </w:rPr>
        <w:t>The diagrams referred to in 3.3.1 shall include all HV Apparatus and the connections to all external circuits. They will utilise STCP 10-1 (Asset and Nomenclature) standards of numbering, nomenclature and labelling.</w:t>
      </w:r>
    </w:p>
    <w:p w:rsidRPr="005F2817" w:rsidR="00B91B43" w:rsidP="00B91B43" w:rsidRDefault="00B91B43" w14:paraId="39804E0A" w14:textId="77777777">
      <w:pPr>
        <w:ind w:left="720" w:right="638" w:hanging="720"/>
        <w:jc w:val="both"/>
        <w:rPr>
          <w:rFonts w:ascii="Arial" w:hAnsi="Arial" w:cs="Arial"/>
        </w:rPr>
      </w:pPr>
    </w:p>
    <w:p w:rsidRPr="005F2817" w:rsidR="00B91B43" w:rsidP="00B91B43" w:rsidRDefault="00B91B43" w14:paraId="0A3E9999" w14:textId="77777777">
      <w:pPr>
        <w:ind w:left="720" w:right="638" w:hanging="720"/>
        <w:jc w:val="both"/>
        <w:rPr>
          <w:rFonts w:ascii="Arial" w:hAnsi="Arial" w:cs="Arial"/>
        </w:rPr>
      </w:pPr>
      <w:r w:rsidRPr="005F2817">
        <w:rPr>
          <w:rFonts w:ascii="Arial" w:hAnsi="Arial" w:cs="Arial"/>
        </w:rPr>
        <w:t>3.3.3</w:t>
      </w:r>
      <w:r w:rsidRPr="005F2817">
        <w:rPr>
          <w:rFonts w:ascii="Arial" w:hAnsi="Arial" w:cs="Arial"/>
        </w:rPr>
        <w:tab/>
      </w:r>
      <w:r w:rsidRPr="005F2817">
        <w:rPr>
          <w:rFonts w:ascii="Arial" w:hAnsi="Arial" w:cs="Arial"/>
        </w:rPr>
        <w:t>The diagrams will provide a record, which is accurate in all material respects, of the layout and circuit interconnections, ratings &amp; numbering, and nomenclature of HV Apparatus and related Plant.</w:t>
      </w:r>
    </w:p>
    <w:p w:rsidRPr="005F2817" w:rsidR="00B91B43" w:rsidP="00B91B43" w:rsidRDefault="00B91B43" w14:paraId="1E972C65" w14:textId="77777777">
      <w:pPr>
        <w:ind w:left="720" w:right="638" w:hanging="720"/>
        <w:jc w:val="both"/>
        <w:rPr>
          <w:rFonts w:ascii="Arial" w:hAnsi="Arial" w:cs="Arial"/>
        </w:rPr>
      </w:pPr>
    </w:p>
    <w:p w:rsidRPr="005F2817" w:rsidR="00B91B43" w:rsidP="00B91B43" w:rsidRDefault="00B91B43" w14:paraId="288EDFCE" w14:textId="77777777">
      <w:pPr>
        <w:ind w:left="720" w:right="638" w:hanging="720"/>
        <w:jc w:val="both"/>
        <w:rPr>
          <w:rFonts w:ascii="Arial" w:hAnsi="Arial" w:cs="Arial"/>
        </w:rPr>
      </w:pPr>
      <w:r w:rsidRPr="005F2817">
        <w:rPr>
          <w:rFonts w:ascii="Arial" w:hAnsi="Arial" w:cs="Arial"/>
        </w:rPr>
        <w:t>3.3.4</w:t>
      </w:r>
      <w:r w:rsidRPr="005F2817">
        <w:rPr>
          <w:rFonts w:ascii="Arial" w:hAnsi="Arial" w:cs="Arial"/>
        </w:rPr>
        <w:tab/>
      </w:r>
      <w:r w:rsidRPr="005F2817">
        <w:rPr>
          <w:rFonts w:ascii="Arial" w:hAnsi="Arial" w:cs="Arial"/>
        </w:rPr>
        <w:t>The diagrams supplied under this Services Capability Specification will conform to the Offshore TO drafting practices and formats.</w:t>
      </w:r>
    </w:p>
    <w:p w:rsidRPr="005F2817" w:rsidR="00B91B43" w:rsidP="00B91B43" w:rsidRDefault="00B91B43" w14:paraId="0C2CB5C2" w14:textId="77777777">
      <w:pPr>
        <w:ind w:left="720" w:right="638" w:hanging="720"/>
        <w:jc w:val="both"/>
        <w:rPr>
          <w:rFonts w:ascii="Arial" w:hAnsi="Arial" w:cs="Arial"/>
        </w:rPr>
      </w:pPr>
    </w:p>
    <w:p w:rsidRPr="005F2817" w:rsidR="00B91B43" w:rsidP="00B91B43" w:rsidRDefault="00B91B43" w14:paraId="2A4597BD" w14:textId="77777777">
      <w:pPr>
        <w:ind w:left="720" w:right="638" w:hanging="720"/>
        <w:jc w:val="both"/>
        <w:rPr>
          <w:rFonts w:ascii="Arial" w:hAnsi="Arial" w:cs="Arial"/>
        </w:rPr>
      </w:pPr>
      <w:r w:rsidRPr="005F2817">
        <w:rPr>
          <w:rFonts w:ascii="Arial" w:hAnsi="Arial" w:cs="Arial"/>
        </w:rPr>
        <w:t>3.3.5</w:t>
      </w:r>
      <w:r w:rsidRPr="005F2817">
        <w:rPr>
          <w:rFonts w:ascii="Arial" w:hAnsi="Arial" w:cs="Arial"/>
        </w:rPr>
        <w:tab/>
      </w:r>
      <w:r w:rsidRPr="005F2817">
        <w:rPr>
          <w:rFonts w:ascii="Arial" w:hAnsi="Arial" w:cs="Arial"/>
        </w:rPr>
        <w:t>The diagrams supplied under this section are detailed in Part 3 Section 1 of this document.</w:t>
      </w:r>
    </w:p>
    <w:p w:rsidRPr="005F2817" w:rsidR="00B91B43" w:rsidP="00B91B43" w:rsidRDefault="00B91B43" w14:paraId="4ADAF358" w14:textId="77777777">
      <w:pPr>
        <w:ind w:left="720" w:right="638" w:hanging="720"/>
        <w:rPr>
          <w:rFonts w:ascii="Arial" w:hAnsi="Arial" w:cs="Arial"/>
        </w:rPr>
      </w:pPr>
    </w:p>
    <w:p w:rsidRPr="005F2817" w:rsidR="00B91B43" w:rsidP="00B91B43" w:rsidRDefault="00B91B43" w14:paraId="4CB64DF6" w14:textId="77777777">
      <w:pPr>
        <w:ind w:left="720" w:right="638" w:hanging="720"/>
        <w:rPr>
          <w:rFonts w:ascii="Arial" w:hAnsi="Arial" w:cs="Arial"/>
        </w:rPr>
      </w:pPr>
    </w:p>
    <w:p w:rsidRPr="005F2817" w:rsidR="00B91B43" w:rsidP="00B91B43" w:rsidRDefault="00B91B43" w14:paraId="08D9ABCA" w14:textId="77777777">
      <w:pPr>
        <w:ind w:left="720" w:right="638" w:hanging="720"/>
        <w:rPr>
          <w:rFonts w:ascii="Arial" w:hAnsi="Arial" w:cs="Arial"/>
          <w:u w:val="single"/>
        </w:rPr>
      </w:pPr>
      <w:r w:rsidRPr="005F2817">
        <w:rPr>
          <w:rFonts w:ascii="Arial" w:hAnsi="Arial" w:cs="Arial"/>
          <w:bCs/>
        </w:rPr>
        <w:t>3.4</w:t>
      </w:r>
      <w:r w:rsidRPr="005F2817">
        <w:rPr>
          <w:rFonts w:ascii="Arial" w:hAnsi="Arial" w:cs="Arial"/>
          <w:bCs/>
        </w:rPr>
        <w:tab/>
      </w:r>
      <w:r w:rsidRPr="005F2817">
        <w:rPr>
          <w:rFonts w:ascii="Arial" w:hAnsi="Arial" w:cs="Arial"/>
          <w:u w:val="single"/>
        </w:rPr>
        <w:t>Information Relating to Circuits, Plant and Apparatus</w:t>
      </w:r>
    </w:p>
    <w:p w:rsidRPr="005F2817" w:rsidR="00B91B43" w:rsidP="00B91B43" w:rsidRDefault="00B91B43" w14:paraId="21A01A8F" w14:textId="77777777">
      <w:pPr>
        <w:ind w:left="720" w:right="638" w:hanging="720"/>
        <w:rPr>
          <w:rFonts w:ascii="Arial" w:hAnsi="Arial" w:cs="Arial"/>
          <w:bCs/>
          <w:u w:val="single"/>
        </w:rPr>
      </w:pPr>
    </w:p>
    <w:p w:rsidRPr="005F2817" w:rsidR="00B91B43" w:rsidP="00B91B43" w:rsidRDefault="00B91B43" w14:paraId="16279FF1" w14:textId="77777777">
      <w:pPr>
        <w:ind w:left="720" w:right="638" w:hanging="720"/>
        <w:jc w:val="both"/>
        <w:rPr>
          <w:rFonts w:ascii="Arial" w:hAnsi="Arial" w:cs="Arial"/>
        </w:rPr>
      </w:pPr>
      <w:r w:rsidRPr="005F2817">
        <w:rPr>
          <w:rFonts w:ascii="Arial" w:hAnsi="Arial" w:cs="Arial"/>
          <w:bCs/>
        </w:rPr>
        <w:t>3.4.1</w:t>
      </w:r>
      <w:r w:rsidRPr="005F2817">
        <w:rPr>
          <w:rFonts w:ascii="Arial" w:hAnsi="Arial" w:cs="Arial"/>
          <w:bCs/>
        </w:rPr>
        <w:tab/>
      </w:r>
      <w:r w:rsidRPr="005F2817">
        <w:rPr>
          <w:rFonts w:ascii="Arial" w:hAnsi="Arial" w:cs="Arial"/>
          <w:bCs/>
        </w:rPr>
        <w:t xml:space="preserve">The </w:t>
      </w:r>
      <w:r w:rsidRPr="005F2817">
        <w:rPr>
          <w:rFonts w:ascii="Arial" w:hAnsi="Arial" w:cs="Arial"/>
          <w:iCs/>
          <w:sz w:val="22"/>
        </w:rPr>
        <w:t xml:space="preserve">Offshore </w:t>
      </w:r>
      <w:commentRangeStart w:id="41"/>
      <w:r w:rsidRPr="005F2817">
        <w:rPr>
          <w:rFonts w:ascii="Arial" w:hAnsi="Arial" w:cs="Arial"/>
          <w:iCs/>
          <w:sz w:val="22"/>
        </w:rPr>
        <w:t>TO</w:t>
      </w:r>
      <w:commentRangeEnd w:id="41"/>
      <w:r w:rsidR="00B4762E">
        <w:rPr>
          <w:rStyle w:val="CommentReference"/>
        </w:rPr>
        <w:commentReference w:id="41"/>
      </w:r>
      <w:r w:rsidRPr="005F2817">
        <w:rPr>
          <w:rFonts w:ascii="Arial" w:hAnsi="Arial" w:cs="Arial"/>
          <w:iCs/>
          <w:sz w:val="22"/>
        </w:rPr>
        <w:t xml:space="preserve"> </w:t>
      </w:r>
      <w:r w:rsidRPr="005F2817">
        <w:rPr>
          <w:rFonts w:ascii="Arial" w:hAnsi="Arial" w:cs="Arial"/>
        </w:rPr>
        <w:t>will for each circuit in the</w:t>
      </w:r>
      <w:r w:rsidRPr="005F2817" w:rsidR="007B7E43">
        <w:rPr>
          <w:rFonts w:ascii="Arial" w:hAnsi="Arial" w:cs="Arial"/>
        </w:rPr>
        <w:t>ir</w:t>
      </w:r>
      <w:r w:rsidRPr="005F2817">
        <w:rPr>
          <w:rFonts w:ascii="Arial" w:hAnsi="Arial" w:cs="Arial"/>
        </w:rPr>
        <w:t xml:space="preserve"> </w:t>
      </w:r>
      <w:r w:rsidRPr="005F2817" w:rsidR="007B7E43">
        <w:rPr>
          <w:rFonts w:ascii="Arial" w:hAnsi="Arial" w:cs="Arial"/>
        </w:rPr>
        <w:t>Transmission system</w:t>
      </w:r>
      <w:r w:rsidRPr="005F2817">
        <w:rPr>
          <w:rFonts w:ascii="Arial" w:hAnsi="Arial" w:cs="Arial"/>
        </w:rPr>
        <w:t xml:space="preserve"> provide details of the name and operating voltage. </w:t>
      </w:r>
    </w:p>
    <w:p w:rsidRPr="005F2817" w:rsidR="00B91B43" w:rsidP="00B91B43" w:rsidRDefault="00B91B43" w14:paraId="092F98AD" w14:textId="77777777">
      <w:pPr>
        <w:ind w:left="720" w:right="638" w:hanging="720"/>
        <w:rPr>
          <w:rFonts w:ascii="Arial" w:hAnsi="Arial" w:cs="Arial"/>
        </w:rPr>
      </w:pPr>
    </w:p>
    <w:p w:rsidRPr="005F2817" w:rsidR="00B91B43" w:rsidP="00B91B43" w:rsidRDefault="00B91B43" w14:paraId="0200DA33" w14:textId="258AA98D">
      <w:pPr>
        <w:numPr>
          <w:ilvl w:val="2"/>
          <w:numId w:val="22"/>
        </w:numPr>
        <w:ind w:right="638"/>
        <w:jc w:val="both"/>
        <w:rPr>
          <w:rFonts w:ascii="Arial" w:hAnsi="Arial" w:cs="Arial"/>
        </w:rPr>
      </w:pPr>
      <w:r w:rsidRPr="005F2817">
        <w:rPr>
          <w:rFonts w:ascii="Arial" w:hAnsi="Arial" w:cs="Arial"/>
          <w:bCs/>
        </w:rPr>
        <w:t xml:space="preserve">The </w:t>
      </w:r>
      <w:r w:rsidRPr="005F2817">
        <w:rPr>
          <w:rFonts w:ascii="Arial" w:hAnsi="Arial" w:cs="Arial"/>
          <w:iCs/>
          <w:sz w:val="22"/>
        </w:rPr>
        <w:t xml:space="preserve">Offshore </w:t>
      </w:r>
      <w:commentRangeStart w:id="42"/>
      <w:r w:rsidRPr="005F2817">
        <w:rPr>
          <w:rFonts w:ascii="Arial" w:hAnsi="Arial" w:cs="Arial"/>
          <w:iCs/>
          <w:sz w:val="22"/>
        </w:rPr>
        <w:t>TO</w:t>
      </w:r>
      <w:commentRangeEnd w:id="42"/>
      <w:r w:rsidR="00B4762E">
        <w:rPr>
          <w:rStyle w:val="CommentReference"/>
        </w:rPr>
        <w:commentReference w:id="42"/>
      </w:r>
      <w:r w:rsidRPr="005F2817">
        <w:rPr>
          <w:rFonts w:ascii="Arial" w:hAnsi="Arial" w:cs="Arial"/>
        </w:rPr>
        <w:t xml:space="preserve"> will for each circuit in the</w:t>
      </w:r>
      <w:r w:rsidRPr="005F2817" w:rsidR="00E6175D">
        <w:rPr>
          <w:rFonts w:ascii="Arial" w:hAnsi="Arial" w:cs="Arial"/>
        </w:rPr>
        <w:t>ir T</w:t>
      </w:r>
      <w:r w:rsidRPr="005F2817" w:rsidR="007B7E43">
        <w:rPr>
          <w:rFonts w:ascii="Arial" w:hAnsi="Arial" w:cs="Arial"/>
        </w:rPr>
        <w:t>ransmission system</w:t>
      </w:r>
      <w:r w:rsidRPr="005F2817">
        <w:rPr>
          <w:rFonts w:ascii="Arial" w:hAnsi="Arial" w:cs="Arial"/>
        </w:rPr>
        <w:t xml:space="preserve"> provide information to allow NGE</w:t>
      </w:r>
      <w:r w:rsidR="00AE79F8">
        <w:rPr>
          <w:rFonts w:ascii="Arial" w:hAnsi="Arial" w:cs="Arial"/>
        </w:rPr>
        <w:t>SO</w:t>
      </w:r>
      <w:r w:rsidRPr="005F2817">
        <w:rPr>
          <w:rFonts w:ascii="Arial" w:hAnsi="Arial" w:cs="Arial"/>
        </w:rPr>
        <w:t xml:space="preserve"> to build models of the </w:t>
      </w:r>
      <w:r w:rsidRPr="005F2817" w:rsidR="007B7E43">
        <w:rPr>
          <w:rFonts w:ascii="Arial" w:hAnsi="Arial" w:cs="Arial"/>
        </w:rPr>
        <w:t xml:space="preserve">GB </w:t>
      </w:r>
      <w:commentRangeStart w:id="43"/>
      <w:del w:author="Baker(ESO), Stephen" w:date="2021-12-17T16:27:00Z" w:id="44">
        <w:r w:rsidRPr="005F2817" w:rsidDel="00B4762E" w:rsidR="007B7E43">
          <w:rPr>
            <w:rFonts w:ascii="Arial" w:hAnsi="Arial" w:cs="Arial"/>
          </w:rPr>
          <w:delText>Transimission</w:delText>
        </w:r>
      </w:del>
      <w:ins w:author="Baker(ESO), Stephen" w:date="2021-12-17T16:27:00Z" w:id="45">
        <w:r w:rsidRPr="005F2817" w:rsidR="00B4762E">
          <w:rPr>
            <w:rFonts w:ascii="Arial" w:hAnsi="Arial" w:cs="Arial"/>
          </w:rPr>
          <w:t>Transmission</w:t>
        </w:r>
        <w:commentRangeEnd w:id="43"/>
        <w:r w:rsidR="00B4762E">
          <w:rPr>
            <w:rStyle w:val="CommentReference"/>
          </w:rPr>
          <w:commentReference w:id="43"/>
        </w:r>
      </w:ins>
      <w:r w:rsidRPr="005F2817" w:rsidR="007B7E43">
        <w:rPr>
          <w:rFonts w:ascii="Arial" w:hAnsi="Arial" w:cs="Arial"/>
        </w:rPr>
        <w:t xml:space="preserve"> system</w:t>
      </w:r>
      <w:r w:rsidRPr="005F2817">
        <w:rPr>
          <w:rFonts w:ascii="Arial" w:hAnsi="Arial" w:cs="Arial"/>
        </w:rPr>
        <w:t xml:space="preserve">. This information shall include positive and zero sequence resistance, reactance and susceptance, all to a 100MVA base. It will also include the zero sequence resistance, reactance and susceptance for the mutual coupling between circuits.  </w:t>
      </w:r>
    </w:p>
    <w:p w:rsidRPr="005F2817" w:rsidR="00B91B43" w:rsidP="00B91B43" w:rsidRDefault="00B91B43" w14:paraId="75BF9697" w14:textId="77777777">
      <w:pPr>
        <w:ind w:left="720" w:right="638" w:hanging="720"/>
        <w:jc w:val="both"/>
        <w:rPr>
          <w:rFonts w:ascii="Arial" w:hAnsi="Arial" w:cs="Arial"/>
        </w:rPr>
      </w:pPr>
    </w:p>
    <w:p w:rsidRPr="005F2817" w:rsidR="00B91B43" w:rsidP="00B91B43" w:rsidRDefault="00B91B43" w14:paraId="5201044F" w14:textId="494DCCE6">
      <w:pPr>
        <w:ind w:left="720" w:right="638" w:hanging="720"/>
        <w:jc w:val="both"/>
        <w:rPr>
          <w:rFonts w:ascii="Arial" w:hAnsi="Arial" w:cs="Arial"/>
        </w:rPr>
      </w:pPr>
      <w:r w:rsidRPr="005F2817">
        <w:rPr>
          <w:rFonts w:ascii="Arial" w:hAnsi="Arial" w:cs="Arial"/>
        </w:rPr>
        <w:t>3.4.3</w:t>
      </w:r>
      <w:r w:rsidRPr="005F2817">
        <w:rPr>
          <w:rFonts w:ascii="Arial" w:hAnsi="Arial" w:cs="Arial"/>
        </w:rPr>
        <w:tab/>
      </w:r>
      <w:r w:rsidRPr="005F2817">
        <w:rPr>
          <w:rFonts w:ascii="Arial" w:hAnsi="Arial" w:cs="Arial"/>
          <w:bCs/>
        </w:rPr>
        <w:t xml:space="preserve">The </w:t>
      </w:r>
      <w:r w:rsidRPr="005F2817">
        <w:rPr>
          <w:rFonts w:ascii="Arial" w:hAnsi="Arial" w:cs="Arial"/>
          <w:iCs/>
          <w:sz w:val="22"/>
        </w:rPr>
        <w:t xml:space="preserve">Offshore </w:t>
      </w:r>
      <w:commentRangeStart w:id="46"/>
      <w:r w:rsidRPr="005F2817">
        <w:rPr>
          <w:rFonts w:ascii="Arial" w:hAnsi="Arial" w:cs="Arial"/>
          <w:iCs/>
          <w:sz w:val="22"/>
        </w:rPr>
        <w:t>TO</w:t>
      </w:r>
      <w:commentRangeEnd w:id="46"/>
      <w:r w:rsidR="000631A8">
        <w:rPr>
          <w:rStyle w:val="CommentReference"/>
        </w:rPr>
        <w:commentReference w:id="46"/>
      </w:r>
      <w:r w:rsidRPr="005F2817">
        <w:rPr>
          <w:rFonts w:ascii="Arial" w:hAnsi="Arial" w:cs="Arial"/>
        </w:rPr>
        <w:t xml:space="preserve"> will provide pre-fault continuous, post-fault continuous and </w:t>
      </w:r>
      <w:del w:author="Baker(ESO), Stephen" w:date="2021-12-17T16:27:00Z" w:id="47">
        <w:r w:rsidRPr="005F2817" w:rsidDel="000631A8">
          <w:rPr>
            <w:rFonts w:ascii="Arial" w:hAnsi="Arial" w:cs="Arial"/>
          </w:rPr>
          <w:delText>short term</w:delText>
        </w:r>
      </w:del>
      <w:ins w:author="Baker(ESO), Stephen" w:date="2021-12-17T16:27:00Z" w:id="48">
        <w:r w:rsidRPr="005F2817" w:rsidR="000631A8">
          <w:rPr>
            <w:rFonts w:ascii="Arial" w:hAnsi="Arial" w:cs="Arial"/>
          </w:rPr>
          <w:t>short-term</w:t>
        </w:r>
      </w:ins>
      <w:r w:rsidRPr="005F2817">
        <w:rPr>
          <w:rFonts w:ascii="Arial" w:hAnsi="Arial" w:cs="Arial"/>
        </w:rPr>
        <w:t xml:space="preserve"> ratings for each circuit for the summer, spring/autumn and winter periods. </w:t>
      </w:r>
    </w:p>
    <w:p w:rsidRPr="005F2817" w:rsidR="00B91B43" w:rsidP="00B91B43" w:rsidRDefault="00B91B43" w14:paraId="0C0F395F" w14:textId="77777777">
      <w:pPr>
        <w:ind w:left="720" w:right="638" w:hanging="720"/>
        <w:jc w:val="both"/>
        <w:rPr>
          <w:rFonts w:ascii="Arial" w:hAnsi="Arial" w:cs="Arial"/>
        </w:rPr>
      </w:pPr>
    </w:p>
    <w:p w:rsidRPr="005F2817" w:rsidR="00B91B43" w:rsidP="00B91B43" w:rsidRDefault="00B91B43" w14:paraId="3F18AFDA" w14:textId="77777777">
      <w:pPr>
        <w:ind w:left="720" w:right="638" w:hanging="720"/>
        <w:jc w:val="both"/>
        <w:rPr>
          <w:rFonts w:ascii="Arial" w:hAnsi="Arial" w:cs="Arial"/>
        </w:rPr>
      </w:pPr>
      <w:r w:rsidRPr="005F2817">
        <w:rPr>
          <w:rFonts w:ascii="Arial" w:hAnsi="Arial" w:cs="Arial"/>
        </w:rPr>
        <w:t>3.4.4</w:t>
      </w:r>
      <w:r w:rsidRPr="005F2817">
        <w:rPr>
          <w:rFonts w:ascii="Arial" w:hAnsi="Arial" w:cs="Arial"/>
        </w:rPr>
        <w:tab/>
      </w:r>
      <w:r w:rsidRPr="005F2817">
        <w:rPr>
          <w:rFonts w:ascii="Arial" w:hAnsi="Arial" w:cs="Arial"/>
          <w:bCs/>
        </w:rPr>
        <w:t xml:space="preserve">The </w:t>
      </w:r>
      <w:r w:rsidRPr="005F2817">
        <w:rPr>
          <w:rFonts w:ascii="Arial" w:hAnsi="Arial" w:cs="Arial"/>
          <w:iCs/>
          <w:sz w:val="22"/>
        </w:rPr>
        <w:t>Offshore TO</w:t>
      </w:r>
      <w:r w:rsidRPr="005F2817">
        <w:rPr>
          <w:rFonts w:ascii="Arial" w:hAnsi="Arial" w:cs="Arial"/>
        </w:rPr>
        <w:t xml:space="preserve"> </w:t>
      </w:r>
      <w:commentRangeStart w:id="49"/>
      <w:r w:rsidRPr="005F2817">
        <w:rPr>
          <w:rFonts w:ascii="Arial" w:hAnsi="Arial" w:cs="Arial"/>
        </w:rPr>
        <w:t>will</w:t>
      </w:r>
      <w:commentRangeEnd w:id="49"/>
      <w:r w:rsidR="000631A8">
        <w:rPr>
          <w:rStyle w:val="CommentReference"/>
        </w:rPr>
        <w:commentReference w:id="49"/>
      </w:r>
      <w:r w:rsidRPr="005F2817">
        <w:rPr>
          <w:rFonts w:ascii="Arial" w:hAnsi="Arial" w:cs="Arial"/>
        </w:rPr>
        <w:t xml:space="preserve"> provide for each circuit breaker on the</w:t>
      </w:r>
      <w:r w:rsidRPr="005F2817" w:rsidR="00E6175D">
        <w:rPr>
          <w:rFonts w:ascii="Arial" w:hAnsi="Arial" w:cs="Arial"/>
        </w:rPr>
        <w:t>ir Transmission system</w:t>
      </w:r>
      <w:r w:rsidRPr="005F2817">
        <w:rPr>
          <w:rFonts w:ascii="Arial" w:hAnsi="Arial" w:cs="Arial"/>
        </w:rPr>
        <w:t xml:space="preserve"> details of fault capability. </w:t>
      </w:r>
    </w:p>
    <w:p w:rsidRPr="005F2817" w:rsidR="00B91B43" w:rsidP="00B91B43" w:rsidRDefault="00B91B43" w14:paraId="311F1CD5" w14:textId="77777777">
      <w:pPr>
        <w:ind w:left="720" w:right="638" w:hanging="720"/>
        <w:jc w:val="both"/>
        <w:rPr>
          <w:rFonts w:ascii="Arial" w:hAnsi="Arial" w:cs="Arial"/>
        </w:rPr>
      </w:pPr>
    </w:p>
    <w:p w:rsidRPr="005F2817" w:rsidR="00B91B43" w:rsidP="00B91B43" w:rsidRDefault="00B91B43" w14:paraId="11A1DAAB" w14:textId="77777777">
      <w:pPr>
        <w:ind w:left="720" w:right="638" w:hanging="720"/>
        <w:jc w:val="both"/>
        <w:rPr>
          <w:rFonts w:ascii="Arial" w:hAnsi="Arial" w:cs="Arial"/>
        </w:rPr>
      </w:pPr>
      <w:r w:rsidRPr="005F2817">
        <w:rPr>
          <w:rFonts w:ascii="Arial" w:hAnsi="Arial" w:cs="Arial"/>
        </w:rPr>
        <w:t>3.4.5</w:t>
      </w:r>
      <w:r w:rsidRPr="005F2817">
        <w:rPr>
          <w:rFonts w:ascii="Arial" w:hAnsi="Arial" w:cs="Arial"/>
        </w:rPr>
        <w:tab/>
      </w:r>
      <w:r w:rsidRPr="005F2817">
        <w:rPr>
          <w:rFonts w:ascii="Arial" w:hAnsi="Arial" w:cs="Arial"/>
          <w:bCs/>
        </w:rPr>
        <w:t xml:space="preserve">The </w:t>
      </w:r>
      <w:r w:rsidRPr="005F2817">
        <w:rPr>
          <w:rFonts w:ascii="Arial" w:hAnsi="Arial" w:cs="Arial"/>
          <w:iCs/>
          <w:sz w:val="22"/>
        </w:rPr>
        <w:t xml:space="preserve">Offshore </w:t>
      </w:r>
      <w:commentRangeStart w:id="50"/>
      <w:r w:rsidRPr="005F2817">
        <w:rPr>
          <w:rFonts w:ascii="Arial" w:hAnsi="Arial" w:cs="Arial"/>
          <w:iCs/>
          <w:sz w:val="22"/>
        </w:rPr>
        <w:t>TO</w:t>
      </w:r>
      <w:commentRangeEnd w:id="50"/>
      <w:r w:rsidR="000631A8">
        <w:rPr>
          <w:rStyle w:val="CommentReference"/>
        </w:rPr>
        <w:commentReference w:id="50"/>
      </w:r>
      <w:r w:rsidRPr="005F2817">
        <w:rPr>
          <w:rFonts w:ascii="Arial" w:hAnsi="Arial" w:cs="Arial"/>
        </w:rPr>
        <w:t xml:space="preserve"> will provide for each transformer on the</w:t>
      </w:r>
      <w:r w:rsidRPr="005F2817" w:rsidR="00E6175D">
        <w:rPr>
          <w:rFonts w:ascii="Arial" w:hAnsi="Arial" w:cs="Arial"/>
        </w:rPr>
        <w:t>ir Transmission system</w:t>
      </w:r>
      <w:r w:rsidRPr="005F2817">
        <w:rPr>
          <w:rFonts w:ascii="Arial" w:hAnsi="Arial" w:cs="Arial"/>
        </w:rPr>
        <w:t xml:space="preserve"> details of rated voltages, ratings, voltage ratios, positive and zero sequence resistance, reactance and susceptance, all to a 100MVA base. </w:t>
      </w:r>
    </w:p>
    <w:p w:rsidRPr="005F2817" w:rsidR="00B91B43" w:rsidP="00B91B43" w:rsidRDefault="00B91B43" w14:paraId="094E89F2" w14:textId="77777777">
      <w:pPr>
        <w:ind w:left="720" w:right="638" w:hanging="720"/>
        <w:rPr>
          <w:rFonts w:ascii="Arial" w:hAnsi="Arial" w:cs="Arial"/>
        </w:rPr>
      </w:pPr>
    </w:p>
    <w:p w:rsidRPr="005F2817" w:rsidR="00B91B43" w:rsidP="00B91B43" w:rsidRDefault="00B91B43" w14:paraId="250EC8C1" w14:textId="77777777">
      <w:pPr>
        <w:ind w:left="720" w:right="638" w:hanging="720"/>
        <w:jc w:val="both"/>
        <w:rPr>
          <w:rFonts w:ascii="Arial" w:hAnsi="Arial" w:cs="Arial"/>
        </w:rPr>
      </w:pPr>
      <w:r w:rsidRPr="005F2817">
        <w:rPr>
          <w:rFonts w:ascii="Arial" w:hAnsi="Arial" w:cs="Arial"/>
        </w:rPr>
        <w:lastRenderedPageBreak/>
        <w:t>3.4.6</w:t>
      </w:r>
      <w:r w:rsidRPr="005F2817">
        <w:rPr>
          <w:rFonts w:ascii="Arial" w:hAnsi="Arial" w:cs="Arial"/>
        </w:rPr>
        <w:tab/>
      </w:r>
      <w:r w:rsidRPr="005F2817">
        <w:rPr>
          <w:rFonts w:ascii="Arial" w:hAnsi="Arial" w:cs="Arial"/>
          <w:bCs/>
        </w:rPr>
        <w:t xml:space="preserve">The </w:t>
      </w:r>
      <w:r w:rsidRPr="005F2817">
        <w:rPr>
          <w:rFonts w:ascii="Arial" w:hAnsi="Arial" w:cs="Arial"/>
          <w:iCs/>
          <w:sz w:val="22"/>
        </w:rPr>
        <w:t>Offshore TO</w:t>
      </w:r>
      <w:r w:rsidRPr="005F2817">
        <w:rPr>
          <w:rFonts w:ascii="Arial" w:hAnsi="Arial" w:cs="Arial"/>
        </w:rPr>
        <w:t xml:space="preserve"> </w:t>
      </w:r>
      <w:commentRangeStart w:id="51"/>
      <w:r w:rsidRPr="005F2817">
        <w:rPr>
          <w:rFonts w:ascii="Arial" w:hAnsi="Arial" w:cs="Arial"/>
        </w:rPr>
        <w:t>will</w:t>
      </w:r>
      <w:commentRangeEnd w:id="51"/>
      <w:r w:rsidR="002B01FE">
        <w:rPr>
          <w:rStyle w:val="CommentReference"/>
        </w:rPr>
        <w:commentReference w:id="51"/>
      </w:r>
      <w:r w:rsidRPr="005F2817">
        <w:rPr>
          <w:rFonts w:ascii="Arial" w:hAnsi="Arial" w:cs="Arial"/>
        </w:rPr>
        <w:t xml:space="preserve"> provide for each Reactive Compensation Equipment on the</w:t>
      </w:r>
      <w:r w:rsidRPr="005F2817" w:rsidR="00E6175D">
        <w:rPr>
          <w:rFonts w:ascii="Arial" w:hAnsi="Arial" w:cs="Arial"/>
        </w:rPr>
        <w:t>ir Transmission system</w:t>
      </w:r>
      <w:r w:rsidRPr="005F2817">
        <w:rPr>
          <w:rFonts w:ascii="Arial" w:hAnsi="Arial" w:cs="Arial"/>
        </w:rPr>
        <w:t>, details of rated voltages, ratings, losses and taps</w:t>
      </w:r>
    </w:p>
    <w:p w:rsidRPr="005F2817" w:rsidR="00B91B43" w:rsidP="00B91B43" w:rsidRDefault="00B91B43" w14:paraId="433864A9" w14:textId="77777777">
      <w:pPr>
        <w:ind w:left="720" w:right="638" w:hanging="720"/>
        <w:jc w:val="both"/>
        <w:rPr>
          <w:rFonts w:ascii="Arial" w:hAnsi="Arial" w:cs="Arial"/>
        </w:rPr>
      </w:pPr>
    </w:p>
    <w:p w:rsidRPr="005F2817" w:rsidR="00B91B43" w:rsidP="00B91B43" w:rsidRDefault="00B91B43" w14:paraId="657A8B59" w14:textId="77777777">
      <w:pPr>
        <w:ind w:left="720" w:right="638" w:hanging="720"/>
        <w:jc w:val="both"/>
        <w:rPr>
          <w:rFonts w:ascii="Arial" w:hAnsi="Arial" w:cs="Arial"/>
        </w:rPr>
      </w:pPr>
      <w:r w:rsidRPr="005F2817">
        <w:rPr>
          <w:rFonts w:ascii="Arial" w:hAnsi="Arial" w:cs="Arial"/>
        </w:rPr>
        <w:t>3.4.7</w:t>
      </w:r>
      <w:r w:rsidRPr="005F2817">
        <w:rPr>
          <w:rFonts w:ascii="Arial" w:hAnsi="Arial" w:cs="Arial"/>
        </w:rPr>
        <w:tab/>
      </w:r>
      <w:r w:rsidRPr="005F2817">
        <w:rPr>
          <w:rFonts w:ascii="Arial" w:hAnsi="Arial" w:cs="Arial"/>
        </w:rPr>
        <w:t xml:space="preserve">The ratings referred to in this Section 3.4 that will be supplied for circuits, circuit breakers, transformers, and reactive control devices shall constitute the </w:t>
      </w:r>
      <w:r w:rsidRPr="005F2817" w:rsidR="00F265BA">
        <w:rPr>
          <w:rFonts w:ascii="Arial" w:hAnsi="Arial" w:cs="Arial"/>
        </w:rPr>
        <w:t>Normal capability limit</w:t>
      </w:r>
      <w:r w:rsidRPr="005F2817">
        <w:rPr>
          <w:rFonts w:ascii="Arial" w:hAnsi="Arial" w:cs="Arial"/>
        </w:rPr>
        <w:t xml:space="preserve"> (NCL).</w:t>
      </w:r>
    </w:p>
    <w:p w:rsidRPr="005F2817" w:rsidR="00B91B43" w:rsidP="00B91B43" w:rsidRDefault="00B91B43" w14:paraId="2940BB03" w14:textId="77777777">
      <w:pPr>
        <w:ind w:left="720" w:right="638" w:hanging="720"/>
        <w:jc w:val="both"/>
        <w:rPr>
          <w:rFonts w:ascii="Arial" w:hAnsi="Arial" w:cs="Arial"/>
        </w:rPr>
      </w:pPr>
    </w:p>
    <w:p w:rsidRPr="005F2817" w:rsidR="00B91B43" w:rsidP="00936FD4" w:rsidRDefault="00B91B43" w14:paraId="33532839" w14:textId="77777777">
      <w:pPr>
        <w:pStyle w:val="BodyTextIndent3"/>
        <w:ind w:left="720" w:right="638" w:hanging="720"/>
        <w:rPr>
          <w:rFonts w:ascii="Arial" w:hAnsi="Arial" w:cs="Arial"/>
          <w:sz w:val="20"/>
          <w:szCs w:val="20"/>
        </w:rPr>
      </w:pPr>
      <w:r w:rsidRPr="005F2817">
        <w:rPr>
          <w:rFonts w:ascii="Arial" w:hAnsi="Arial" w:cs="Arial"/>
          <w:sz w:val="20"/>
          <w:szCs w:val="20"/>
        </w:rPr>
        <w:t>3.4.8</w:t>
      </w:r>
      <w:r w:rsidRPr="005F2817">
        <w:rPr>
          <w:rFonts w:ascii="Arial" w:hAnsi="Arial" w:cs="Arial"/>
          <w:sz w:val="20"/>
          <w:szCs w:val="20"/>
        </w:rPr>
        <w:tab/>
      </w:r>
      <w:r w:rsidRPr="005F2817">
        <w:rPr>
          <w:rFonts w:ascii="Arial" w:hAnsi="Arial" w:cs="Arial"/>
          <w:sz w:val="20"/>
          <w:szCs w:val="20"/>
        </w:rPr>
        <w:t xml:space="preserve">Information relating to the NCLs of circuits, which may be made up of overhead and underground sections, will be provided as a composite figure. </w:t>
      </w:r>
    </w:p>
    <w:p w:rsidRPr="005F2817" w:rsidR="00B91B43" w:rsidP="00B91B43" w:rsidRDefault="00B91B43" w14:paraId="183AED26" w14:textId="77777777">
      <w:pPr>
        <w:ind w:left="720" w:right="638" w:hanging="720"/>
        <w:jc w:val="both"/>
        <w:rPr>
          <w:rFonts w:ascii="Arial" w:hAnsi="Arial" w:cs="Arial"/>
        </w:rPr>
      </w:pPr>
    </w:p>
    <w:p w:rsidRPr="005F2817" w:rsidR="00B91B43" w:rsidP="00B91B43" w:rsidRDefault="00B91B43" w14:paraId="27A88780" w14:textId="77777777">
      <w:pPr>
        <w:ind w:left="720" w:right="638" w:hanging="720"/>
        <w:jc w:val="both"/>
        <w:rPr>
          <w:rFonts w:ascii="Arial" w:hAnsi="Arial" w:cs="Arial"/>
        </w:rPr>
      </w:pPr>
      <w:r w:rsidRPr="005F2817">
        <w:rPr>
          <w:rFonts w:ascii="Arial" w:hAnsi="Arial" w:cs="Arial"/>
        </w:rPr>
        <w:t>3.4.9</w:t>
      </w:r>
      <w:r w:rsidRPr="005F2817">
        <w:rPr>
          <w:rFonts w:ascii="Arial" w:hAnsi="Arial" w:cs="Arial"/>
        </w:rPr>
        <w:tab/>
      </w:r>
      <w:r w:rsidRPr="005F2817">
        <w:rPr>
          <w:rFonts w:ascii="Arial" w:hAnsi="Arial" w:cs="Arial"/>
        </w:rPr>
        <w:t xml:space="preserve">For the avoidance of doubt, and as contemplated by the STC, the </w:t>
      </w:r>
      <w:r w:rsidRPr="005F2817" w:rsidR="00F265BA">
        <w:rPr>
          <w:rFonts w:ascii="Arial" w:hAnsi="Arial" w:cs="Arial"/>
        </w:rPr>
        <w:t>Operational capability limit</w:t>
      </w:r>
      <w:r w:rsidRPr="005F2817">
        <w:rPr>
          <w:rFonts w:ascii="Arial" w:hAnsi="Arial" w:cs="Arial"/>
        </w:rPr>
        <w:t xml:space="preserve"> (OCL) will be equal to the NCL unless otherwise notified by the Offshore </w:t>
      </w:r>
      <w:commentRangeStart w:id="52"/>
      <w:r w:rsidRPr="005F2817">
        <w:rPr>
          <w:rFonts w:ascii="Arial" w:hAnsi="Arial" w:cs="Arial"/>
        </w:rPr>
        <w:t>TO</w:t>
      </w:r>
      <w:commentRangeEnd w:id="52"/>
      <w:r w:rsidR="002B01FE">
        <w:rPr>
          <w:rStyle w:val="CommentReference"/>
        </w:rPr>
        <w:commentReference w:id="52"/>
      </w:r>
      <w:r w:rsidRPr="005F2817">
        <w:rPr>
          <w:rFonts w:ascii="Arial" w:hAnsi="Arial" w:cs="Arial"/>
        </w:rPr>
        <w:t>.</w:t>
      </w:r>
    </w:p>
    <w:p w:rsidRPr="005F2817" w:rsidR="00B91B43" w:rsidP="00B91B43" w:rsidRDefault="00B91B43" w14:paraId="0762F1ED" w14:textId="77777777">
      <w:pPr>
        <w:ind w:left="720" w:right="638" w:hanging="720"/>
        <w:rPr>
          <w:rFonts w:ascii="Arial" w:hAnsi="Arial" w:cs="Arial"/>
        </w:rPr>
      </w:pPr>
    </w:p>
    <w:p w:rsidRPr="005F2817" w:rsidR="00B91B43" w:rsidP="00B91B43" w:rsidRDefault="00B91B43" w14:paraId="79E7BBF4" w14:textId="77777777">
      <w:pPr>
        <w:ind w:left="720" w:right="638" w:hanging="720"/>
        <w:jc w:val="both"/>
        <w:rPr>
          <w:rFonts w:ascii="Arial" w:hAnsi="Arial" w:cs="Arial"/>
        </w:rPr>
      </w:pPr>
      <w:r w:rsidRPr="005F2817">
        <w:rPr>
          <w:rFonts w:ascii="Arial" w:hAnsi="Arial" w:cs="Arial"/>
        </w:rPr>
        <w:t>3.4.10</w:t>
      </w:r>
      <w:r w:rsidRPr="005F2817">
        <w:rPr>
          <w:rFonts w:ascii="Arial" w:hAnsi="Arial" w:cs="Arial"/>
        </w:rPr>
        <w:tab/>
      </w:r>
      <w:r w:rsidRPr="005F2817">
        <w:rPr>
          <w:rFonts w:ascii="Arial" w:hAnsi="Arial" w:cs="Arial"/>
        </w:rPr>
        <w:t>It is recognised that normal protection and DAR operation following transient faults will temporarily remove the affected plant from operation. This is part of the normal capability of plant and circuits.</w:t>
      </w:r>
    </w:p>
    <w:p w:rsidRPr="005F2817" w:rsidR="00B91B43" w:rsidP="00B91B43" w:rsidRDefault="00B91B43" w14:paraId="4A227BF2" w14:textId="77777777">
      <w:pPr>
        <w:ind w:right="638"/>
        <w:jc w:val="both"/>
        <w:rPr>
          <w:rFonts w:ascii="Arial" w:hAnsi="Arial" w:cs="Arial"/>
        </w:rPr>
      </w:pPr>
    </w:p>
    <w:p w:rsidRPr="005F2817" w:rsidR="00B91B43" w:rsidP="00B91B43" w:rsidRDefault="00B91B43" w14:paraId="27F9D9F1" w14:textId="77777777">
      <w:pPr>
        <w:numPr>
          <w:ilvl w:val="2"/>
          <w:numId w:val="27"/>
        </w:numPr>
        <w:ind w:right="638"/>
        <w:jc w:val="both"/>
        <w:rPr>
          <w:rFonts w:ascii="Arial" w:hAnsi="Arial" w:cs="Arial"/>
        </w:rPr>
      </w:pPr>
      <w:r w:rsidRPr="005F2817">
        <w:rPr>
          <w:rFonts w:ascii="Arial" w:hAnsi="Arial" w:cs="Arial"/>
        </w:rPr>
        <w:t>The information supplied under this section is detailed in part 3 Section 2 of this document.</w:t>
      </w:r>
    </w:p>
    <w:p w:rsidRPr="005F2817" w:rsidR="00B91B43" w:rsidP="00B91B43" w:rsidRDefault="00B91B43" w14:paraId="372AC306" w14:textId="77777777">
      <w:pPr>
        <w:ind w:right="638"/>
        <w:jc w:val="both"/>
        <w:rPr>
          <w:rFonts w:ascii="Arial" w:hAnsi="Arial" w:cs="Arial"/>
        </w:rPr>
      </w:pPr>
    </w:p>
    <w:p w:rsidRPr="005F2817" w:rsidR="00B91B43" w:rsidP="00B91B43" w:rsidRDefault="00B91B43" w14:paraId="7E889A2A" w14:textId="77777777">
      <w:pPr>
        <w:ind w:right="638"/>
        <w:jc w:val="both"/>
        <w:rPr>
          <w:rFonts w:ascii="Arial" w:hAnsi="Arial" w:cs="Arial"/>
        </w:rPr>
      </w:pPr>
    </w:p>
    <w:p w:rsidRPr="005F2817" w:rsidR="00B91B43" w:rsidP="00B91B43" w:rsidRDefault="00B91B43" w14:paraId="598F270E" w14:textId="77777777">
      <w:pPr>
        <w:keepLines/>
        <w:widowControl w:val="0"/>
        <w:ind w:right="641"/>
        <w:rPr>
          <w:rFonts w:ascii="Arial" w:hAnsi="Arial" w:cs="Arial"/>
          <w:u w:val="single"/>
        </w:rPr>
      </w:pPr>
      <w:commentRangeStart w:id="53"/>
      <w:r w:rsidRPr="005F2817">
        <w:rPr>
          <w:rFonts w:ascii="Arial" w:hAnsi="Arial" w:cs="Arial"/>
          <w:bCs/>
        </w:rPr>
        <w:t>3.5</w:t>
      </w:r>
      <w:r w:rsidRPr="005F2817">
        <w:rPr>
          <w:rFonts w:ascii="Arial" w:hAnsi="Arial" w:cs="Arial"/>
          <w:bCs/>
        </w:rPr>
        <w:tab/>
      </w:r>
      <w:r w:rsidRPr="005F2817">
        <w:rPr>
          <w:rFonts w:ascii="Arial" w:hAnsi="Arial" w:cs="Arial"/>
          <w:u w:val="single"/>
        </w:rPr>
        <w:t>Protection Operation and Auto-Switching</w:t>
      </w:r>
      <w:commentRangeEnd w:id="53"/>
      <w:r w:rsidR="00811E10">
        <w:rPr>
          <w:rStyle w:val="CommentReference"/>
        </w:rPr>
        <w:commentReference w:id="53"/>
      </w:r>
    </w:p>
    <w:p w:rsidRPr="005F2817" w:rsidR="00B91B43" w:rsidP="00B91B43" w:rsidRDefault="00B91B43" w14:paraId="63DA3035" w14:textId="77777777">
      <w:pPr>
        <w:widowControl w:val="0"/>
        <w:ind w:left="720" w:right="638" w:hanging="720"/>
        <w:rPr>
          <w:rFonts w:ascii="Arial" w:hAnsi="Arial" w:cs="Arial"/>
          <w:bCs/>
        </w:rPr>
      </w:pPr>
    </w:p>
    <w:p w:rsidRPr="005F2817" w:rsidR="00B91B43" w:rsidP="00B91B43" w:rsidRDefault="00B91B43" w14:paraId="44783F37" w14:textId="77777777">
      <w:pPr>
        <w:numPr>
          <w:ilvl w:val="2"/>
          <w:numId w:val="24"/>
        </w:numPr>
        <w:ind w:right="638"/>
        <w:jc w:val="both"/>
        <w:rPr>
          <w:rFonts w:ascii="Arial" w:hAnsi="Arial" w:cs="Arial"/>
        </w:rPr>
      </w:pPr>
      <w:r w:rsidRPr="005F2817">
        <w:rPr>
          <w:rFonts w:ascii="Arial" w:hAnsi="Arial" w:cs="Arial"/>
          <w:iCs/>
        </w:rPr>
        <w:t>The Offshore TO</w:t>
      </w:r>
      <w:r w:rsidRPr="005F2817">
        <w:rPr>
          <w:rFonts w:ascii="Arial" w:hAnsi="Arial" w:cs="Arial"/>
        </w:rPr>
        <w:t xml:space="preserve"> will provide information in respect t</w:t>
      </w:r>
      <w:r w:rsidRPr="005F2817">
        <w:rPr>
          <w:rFonts w:ascii="Arial" w:hAnsi="Arial" w:cs="Arial"/>
          <w:iCs/>
        </w:rPr>
        <w:t>he Offshore TO</w:t>
      </w:r>
      <w:r w:rsidRPr="005F2817">
        <w:rPr>
          <w:rFonts w:ascii="Arial" w:hAnsi="Arial" w:cs="Arial"/>
        </w:rPr>
        <w:t xml:space="preserve"> protection policy in respect of the equipment made available. NGE</w:t>
      </w:r>
      <w:r w:rsidR="00AE79F8">
        <w:rPr>
          <w:rFonts w:ascii="Arial" w:hAnsi="Arial" w:cs="Arial"/>
        </w:rPr>
        <w:t>SO</w:t>
      </w:r>
      <w:r w:rsidRPr="005F2817">
        <w:rPr>
          <w:rFonts w:ascii="Arial" w:hAnsi="Arial" w:cs="Arial"/>
        </w:rPr>
        <w:t xml:space="preserve"> must operate the Offshore TO Transmission </w:t>
      </w:r>
      <w:r w:rsidRPr="005F2817" w:rsidR="00E6175D">
        <w:rPr>
          <w:rFonts w:ascii="Arial" w:hAnsi="Arial" w:cs="Arial"/>
        </w:rPr>
        <w:t>system</w:t>
      </w:r>
      <w:r w:rsidRPr="005F2817">
        <w:rPr>
          <w:rFonts w:ascii="Arial" w:hAnsi="Arial" w:cs="Arial"/>
        </w:rPr>
        <w:t xml:space="preserve"> in accordance with this policy unless authorised to deviate from this policy.</w:t>
      </w:r>
    </w:p>
    <w:p w:rsidRPr="005F2817" w:rsidR="00B91B43" w:rsidP="00B91B43" w:rsidRDefault="00B91B43" w14:paraId="541DF247" w14:textId="77777777">
      <w:pPr>
        <w:ind w:right="638"/>
        <w:jc w:val="both"/>
        <w:rPr>
          <w:rFonts w:ascii="Arial" w:hAnsi="Arial" w:cs="Arial"/>
        </w:rPr>
      </w:pPr>
    </w:p>
    <w:p w:rsidRPr="005F2817" w:rsidR="00B91B43" w:rsidP="00B91B43" w:rsidRDefault="00B91B43" w14:paraId="1BE46AB5" w14:textId="77777777">
      <w:pPr>
        <w:ind w:left="720" w:right="638" w:hanging="720"/>
        <w:jc w:val="both"/>
        <w:rPr>
          <w:rFonts w:ascii="Arial" w:hAnsi="Arial" w:cs="Arial"/>
        </w:rPr>
      </w:pPr>
      <w:r w:rsidRPr="005F2817">
        <w:rPr>
          <w:rFonts w:ascii="Arial" w:hAnsi="Arial" w:cs="Arial"/>
        </w:rPr>
        <w:t>3.5.2</w:t>
      </w:r>
      <w:r w:rsidRPr="005F2817">
        <w:rPr>
          <w:rFonts w:ascii="Arial" w:hAnsi="Arial" w:cs="Arial"/>
        </w:rPr>
        <w:tab/>
      </w:r>
      <w:r w:rsidRPr="005F2817">
        <w:rPr>
          <w:rFonts w:ascii="Arial" w:hAnsi="Arial" w:cs="Arial"/>
          <w:iCs/>
        </w:rPr>
        <w:t>The Offshore TO</w:t>
      </w:r>
      <w:r w:rsidRPr="005F2817">
        <w:rPr>
          <w:rFonts w:ascii="Arial" w:hAnsi="Arial" w:cs="Arial"/>
        </w:rPr>
        <w:t xml:space="preserve"> will provide details of protection and automatic switching operations in schedule format for each circuit.</w:t>
      </w:r>
    </w:p>
    <w:p w:rsidRPr="005F2817" w:rsidR="00B91B43" w:rsidP="00B91B43" w:rsidRDefault="00B91B43" w14:paraId="24DE5E39" w14:textId="77777777">
      <w:pPr>
        <w:ind w:left="720" w:right="638" w:hanging="720"/>
        <w:jc w:val="both"/>
        <w:rPr>
          <w:rFonts w:ascii="Arial" w:hAnsi="Arial" w:cs="Arial"/>
        </w:rPr>
      </w:pPr>
    </w:p>
    <w:p w:rsidRPr="005F2817" w:rsidR="00B91B43" w:rsidP="00026FE2" w:rsidRDefault="00B91B43" w14:paraId="01D17A97" w14:textId="77777777">
      <w:pPr>
        <w:pStyle w:val="BodyTextIndent3"/>
        <w:ind w:left="720" w:right="638" w:hanging="720"/>
        <w:rPr>
          <w:rFonts w:ascii="Arial" w:hAnsi="Arial" w:cs="Arial"/>
          <w:sz w:val="20"/>
          <w:szCs w:val="20"/>
        </w:rPr>
      </w:pPr>
      <w:r w:rsidRPr="005F2817">
        <w:rPr>
          <w:rFonts w:ascii="Arial" w:hAnsi="Arial" w:cs="Arial"/>
          <w:sz w:val="20"/>
          <w:szCs w:val="20"/>
        </w:rPr>
        <w:t>3.5.3</w:t>
      </w:r>
      <w:r w:rsidRPr="005F2817">
        <w:rPr>
          <w:rFonts w:ascii="Arial" w:hAnsi="Arial" w:cs="Arial"/>
          <w:sz w:val="20"/>
          <w:szCs w:val="20"/>
        </w:rPr>
        <w:tab/>
      </w:r>
      <w:r w:rsidRPr="005F2817">
        <w:rPr>
          <w:rFonts w:ascii="Arial" w:hAnsi="Arial" w:cs="Arial"/>
          <w:sz w:val="20"/>
          <w:szCs w:val="20"/>
        </w:rPr>
        <w:t>This schedule will be to provide details of line protection equipment, protection telecommunication services, protection signalling equipment, Intertripping equipment, circuit breaker tripping initialisation, overall clearance times, load limitations, synchronising facilities, DAR schedules and ferroresonance protection.</w:t>
      </w:r>
    </w:p>
    <w:p w:rsidRPr="005F2817" w:rsidR="00B91B43" w:rsidP="00B91B43" w:rsidRDefault="00B91B43" w14:paraId="5C58AA14" w14:textId="77777777">
      <w:pPr>
        <w:ind w:left="720" w:right="638" w:hanging="720"/>
        <w:jc w:val="both"/>
        <w:rPr>
          <w:rFonts w:ascii="Arial" w:hAnsi="Arial" w:cs="Arial"/>
        </w:rPr>
      </w:pPr>
      <w:r w:rsidRPr="005F2817">
        <w:rPr>
          <w:rFonts w:ascii="Arial" w:hAnsi="Arial" w:cs="Arial"/>
        </w:rPr>
        <w:t>3.5.4</w:t>
      </w:r>
      <w:r w:rsidRPr="005F2817">
        <w:rPr>
          <w:rFonts w:ascii="Arial" w:hAnsi="Arial" w:cs="Arial"/>
        </w:rPr>
        <w:tab/>
      </w:r>
      <w:r w:rsidRPr="005F2817">
        <w:rPr>
          <w:rFonts w:ascii="Arial" w:hAnsi="Arial" w:cs="Arial"/>
        </w:rPr>
        <w:t>The information supplied under this section is detailed in Part 3 Section 3 of this document.</w:t>
      </w:r>
    </w:p>
    <w:p w:rsidRPr="005F2817" w:rsidR="00B91B43" w:rsidP="00B91B43" w:rsidRDefault="00B91B43" w14:paraId="50819616" w14:textId="77777777">
      <w:pPr>
        <w:ind w:left="720" w:right="638" w:hanging="720"/>
        <w:jc w:val="both"/>
        <w:rPr>
          <w:rFonts w:ascii="Arial" w:hAnsi="Arial" w:cs="Arial"/>
        </w:rPr>
      </w:pPr>
    </w:p>
    <w:p w:rsidRPr="005F2817" w:rsidR="00B91B43" w:rsidP="00B91B43" w:rsidRDefault="00B91B43" w14:paraId="1667AC27" w14:textId="77777777">
      <w:pPr>
        <w:ind w:left="720" w:right="638" w:hanging="720"/>
        <w:jc w:val="both"/>
        <w:rPr>
          <w:rFonts w:ascii="Arial" w:hAnsi="Arial" w:cs="Arial"/>
        </w:rPr>
      </w:pPr>
      <w:r w:rsidRPr="005F2817">
        <w:rPr>
          <w:rFonts w:ascii="Arial" w:hAnsi="Arial" w:cs="Arial"/>
        </w:rPr>
        <w:t>3.5.5</w:t>
      </w:r>
      <w:r w:rsidRPr="005F2817">
        <w:rPr>
          <w:rFonts w:ascii="Arial" w:hAnsi="Arial" w:cs="Arial"/>
        </w:rPr>
        <w:tab/>
      </w:r>
      <w:r w:rsidRPr="005F2817">
        <w:rPr>
          <w:rFonts w:ascii="Arial" w:hAnsi="Arial" w:cs="Arial"/>
          <w:iCs/>
          <w:sz w:val="22"/>
        </w:rPr>
        <w:t xml:space="preserve">The </w:t>
      </w:r>
      <w:commentRangeStart w:id="54"/>
      <w:r w:rsidRPr="005F2817">
        <w:rPr>
          <w:rFonts w:ascii="Arial" w:hAnsi="Arial" w:cs="Arial"/>
          <w:iCs/>
          <w:sz w:val="22"/>
        </w:rPr>
        <w:t>Offshore TO</w:t>
      </w:r>
      <w:r w:rsidRPr="005F2817">
        <w:rPr>
          <w:rFonts w:ascii="Arial" w:hAnsi="Arial" w:cs="Arial"/>
        </w:rPr>
        <w:t xml:space="preserve"> </w:t>
      </w:r>
      <w:commentRangeEnd w:id="54"/>
      <w:r w:rsidR="00FD5B99">
        <w:rPr>
          <w:rStyle w:val="CommentReference"/>
        </w:rPr>
        <w:commentReference w:id="54"/>
      </w:r>
      <w:r w:rsidRPr="005F2817">
        <w:rPr>
          <w:rFonts w:ascii="Arial" w:hAnsi="Arial" w:cs="Arial"/>
        </w:rPr>
        <w:t>will provide information in respect of System, Generator and Demand Intertripping Schemes made available.</w:t>
      </w:r>
    </w:p>
    <w:p w:rsidRPr="005F2817" w:rsidR="00B91B43" w:rsidP="00B91B43" w:rsidRDefault="00B91B43" w14:paraId="224405B3" w14:textId="77777777">
      <w:pPr>
        <w:ind w:right="638"/>
        <w:rPr>
          <w:rFonts w:ascii="Arial" w:hAnsi="Arial" w:cs="Arial"/>
        </w:rPr>
      </w:pPr>
    </w:p>
    <w:p w:rsidRPr="005F2817" w:rsidR="00B91B43" w:rsidP="00B91B43" w:rsidRDefault="00B91B43" w14:paraId="269B59FA" w14:textId="77777777">
      <w:pPr>
        <w:ind w:right="638"/>
        <w:rPr>
          <w:rFonts w:ascii="Arial" w:hAnsi="Arial" w:cs="Arial"/>
          <w:b/>
          <w:bCs/>
        </w:rPr>
      </w:pPr>
    </w:p>
    <w:p w:rsidRPr="005F2817" w:rsidR="00B91B43" w:rsidP="00B91B43" w:rsidRDefault="00B91B43" w14:paraId="30D79D45" w14:textId="77777777">
      <w:pPr>
        <w:ind w:right="638"/>
        <w:rPr>
          <w:rFonts w:ascii="Arial" w:hAnsi="Arial" w:cs="Arial"/>
          <w:u w:val="single"/>
        </w:rPr>
      </w:pPr>
      <w:r w:rsidRPr="005F2817">
        <w:rPr>
          <w:rFonts w:ascii="Arial" w:hAnsi="Arial" w:cs="Arial"/>
          <w:bCs/>
        </w:rPr>
        <w:t>3.6</w:t>
      </w:r>
      <w:r w:rsidRPr="005F2817">
        <w:rPr>
          <w:rFonts w:ascii="Arial" w:hAnsi="Arial" w:cs="Arial"/>
          <w:bCs/>
        </w:rPr>
        <w:tab/>
      </w:r>
      <w:r w:rsidRPr="005F2817">
        <w:rPr>
          <w:rFonts w:ascii="Arial" w:hAnsi="Arial" w:cs="Arial"/>
          <w:u w:val="single"/>
        </w:rPr>
        <w:t>System Availability</w:t>
      </w:r>
    </w:p>
    <w:p w:rsidRPr="005F2817" w:rsidR="00B91B43" w:rsidP="00B91B43" w:rsidRDefault="00B91B43" w14:paraId="5AB9248D" w14:textId="77777777">
      <w:pPr>
        <w:ind w:right="638"/>
        <w:rPr>
          <w:rFonts w:ascii="Arial" w:hAnsi="Arial" w:cs="Arial"/>
          <w:bCs/>
        </w:rPr>
      </w:pPr>
    </w:p>
    <w:p w:rsidRPr="005F2817" w:rsidR="00B91B43" w:rsidP="00B91B43" w:rsidRDefault="00B91B43" w14:paraId="0BBC0FD1" w14:textId="77777777">
      <w:pPr>
        <w:ind w:left="720" w:right="638" w:hanging="720"/>
        <w:jc w:val="both"/>
        <w:rPr>
          <w:rFonts w:ascii="Arial" w:hAnsi="Arial" w:cs="Arial"/>
        </w:rPr>
      </w:pPr>
      <w:r w:rsidRPr="005F2817">
        <w:rPr>
          <w:rFonts w:ascii="Arial" w:hAnsi="Arial" w:cs="Arial"/>
          <w:bCs/>
        </w:rPr>
        <w:t>3.6.1</w:t>
      </w:r>
      <w:r w:rsidRPr="005F2817">
        <w:rPr>
          <w:rFonts w:ascii="Arial" w:hAnsi="Arial" w:cs="Arial"/>
          <w:bCs/>
        </w:rPr>
        <w:tab/>
      </w:r>
      <w:r w:rsidRPr="005F2817">
        <w:rPr>
          <w:rFonts w:ascii="Arial" w:hAnsi="Arial" w:cs="Arial"/>
          <w:iCs/>
          <w:sz w:val="22"/>
        </w:rPr>
        <w:t>The Offshore TO</w:t>
      </w:r>
      <w:r w:rsidRPr="005F2817">
        <w:rPr>
          <w:rFonts w:ascii="Arial" w:hAnsi="Arial" w:cs="Arial"/>
        </w:rPr>
        <w:t xml:space="preserve"> shall provide details of any transmission system planning derogations.</w:t>
      </w:r>
    </w:p>
    <w:p w:rsidRPr="005F2817" w:rsidR="00B91B43" w:rsidP="00B91B43" w:rsidRDefault="00B91B43" w14:paraId="48B76931" w14:textId="77777777">
      <w:pPr>
        <w:ind w:right="638"/>
        <w:jc w:val="both"/>
        <w:rPr>
          <w:rFonts w:ascii="Arial" w:hAnsi="Arial" w:cs="Arial"/>
        </w:rPr>
      </w:pPr>
    </w:p>
    <w:p w:rsidRPr="005F2817" w:rsidR="00B91B43" w:rsidP="00B91B43" w:rsidRDefault="00B91B43" w14:paraId="3F4B5358" w14:textId="77777777">
      <w:pPr>
        <w:ind w:left="720" w:right="638" w:hanging="720"/>
        <w:jc w:val="both"/>
        <w:rPr>
          <w:rFonts w:ascii="Arial" w:hAnsi="Arial" w:cs="Arial"/>
        </w:rPr>
      </w:pPr>
      <w:r w:rsidRPr="005F2817">
        <w:rPr>
          <w:rFonts w:ascii="Arial" w:hAnsi="Arial" w:cs="Arial"/>
        </w:rPr>
        <w:t>3.6.2</w:t>
      </w:r>
      <w:r w:rsidRPr="005F2817">
        <w:rPr>
          <w:rFonts w:ascii="Arial" w:hAnsi="Arial" w:cs="Arial"/>
        </w:rPr>
        <w:tab/>
      </w:r>
      <w:r w:rsidRPr="005F2817">
        <w:rPr>
          <w:rFonts w:ascii="Arial" w:hAnsi="Arial" w:cs="Arial"/>
        </w:rPr>
        <w:t>Where planning derogations impact upon connections, they shall normally be listed in the Connection Site Specification, as set out in the STC Section D2.2.7.3.</w:t>
      </w:r>
    </w:p>
    <w:p w:rsidRPr="005F2817" w:rsidR="00B91B43" w:rsidP="00B91B43" w:rsidRDefault="00B91B43" w14:paraId="47C928F1" w14:textId="77777777">
      <w:pPr>
        <w:ind w:left="720" w:right="638" w:hanging="720"/>
        <w:jc w:val="both"/>
        <w:rPr>
          <w:rFonts w:ascii="Arial" w:hAnsi="Arial" w:cs="Arial"/>
        </w:rPr>
      </w:pPr>
    </w:p>
    <w:p w:rsidRPr="005F2817" w:rsidR="00B91B43" w:rsidP="00B91B43" w:rsidRDefault="00B91B43" w14:paraId="0B347474" w14:textId="77777777">
      <w:pPr>
        <w:ind w:left="720" w:right="638" w:hanging="720"/>
        <w:jc w:val="both"/>
        <w:rPr>
          <w:rFonts w:ascii="Arial" w:hAnsi="Arial" w:cs="Arial"/>
        </w:rPr>
      </w:pPr>
      <w:r w:rsidRPr="005F2817">
        <w:rPr>
          <w:rFonts w:ascii="Arial" w:hAnsi="Arial" w:cs="Arial"/>
        </w:rPr>
        <w:t>3.6.3</w:t>
      </w:r>
      <w:r w:rsidRPr="005F2817">
        <w:rPr>
          <w:rFonts w:ascii="Arial" w:hAnsi="Arial" w:cs="Arial"/>
        </w:rPr>
        <w:tab/>
      </w:r>
      <w:r w:rsidRPr="005F2817">
        <w:rPr>
          <w:rFonts w:ascii="Arial" w:hAnsi="Arial" w:cs="Arial"/>
          <w:iCs/>
          <w:sz w:val="22"/>
        </w:rPr>
        <w:t xml:space="preserve">The Offshore TO </w:t>
      </w:r>
      <w:r w:rsidRPr="005F2817">
        <w:rPr>
          <w:rFonts w:ascii="Arial" w:hAnsi="Arial" w:cs="Arial"/>
        </w:rPr>
        <w:t>will provide details of any technical limits or other operational matters which apply across its Transmission System, either for a full system or for outage conditions, which are not detailed in other sections.</w:t>
      </w:r>
    </w:p>
    <w:p w:rsidRPr="005F2817" w:rsidR="00B91B43" w:rsidP="00B91B43" w:rsidRDefault="00B91B43" w14:paraId="766443E1" w14:textId="77777777">
      <w:pPr>
        <w:ind w:left="720" w:right="638" w:hanging="720"/>
        <w:jc w:val="both"/>
        <w:rPr>
          <w:rFonts w:ascii="Arial" w:hAnsi="Arial" w:cs="Arial"/>
        </w:rPr>
      </w:pPr>
    </w:p>
    <w:p w:rsidRPr="005F2817" w:rsidR="00B91B43" w:rsidP="00B91B43" w:rsidRDefault="00B91B43" w14:paraId="7F8D0259" w14:textId="77777777">
      <w:pPr>
        <w:ind w:left="720" w:right="638" w:hanging="720"/>
        <w:jc w:val="both"/>
        <w:rPr>
          <w:rFonts w:ascii="Arial" w:hAnsi="Arial" w:cs="Arial"/>
        </w:rPr>
      </w:pPr>
      <w:r w:rsidRPr="005F2817">
        <w:rPr>
          <w:rFonts w:ascii="Arial" w:hAnsi="Arial" w:cs="Arial"/>
        </w:rPr>
        <w:t>3.6.4</w:t>
      </w:r>
      <w:r w:rsidRPr="005F2817">
        <w:rPr>
          <w:rFonts w:ascii="Arial" w:hAnsi="Arial" w:cs="Arial"/>
        </w:rPr>
        <w:tab/>
      </w:r>
      <w:r w:rsidRPr="005F2817">
        <w:rPr>
          <w:rFonts w:ascii="Arial" w:hAnsi="Arial" w:cs="Arial"/>
          <w:iCs/>
          <w:sz w:val="22"/>
        </w:rPr>
        <w:t>The Offshore TO</w:t>
      </w:r>
      <w:r w:rsidRPr="005F2817">
        <w:rPr>
          <w:rFonts w:ascii="Arial" w:hAnsi="Arial" w:cs="Arial"/>
        </w:rPr>
        <w:t xml:space="preserve"> will provide details of any technical limits or other operational matters which apply on its Transmission System on a substation by substation basis, either for a full system or for outage conditions.</w:t>
      </w:r>
    </w:p>
    <w:p w:rsidRPr="005F2817" w:rsidR="00B91B43" w:rsidP="00B91B43" w:rsidRDefault="00B91B43" w14:paraId="5FA01B06" w14:textId="77777777">
      <w:pPr>
        <w:ind w:left="720" w:right="638" w:hanging="720"/>
        <w:jc w:val="both"/>
        <w:rPr>
          <w:rFonts w:ascii="Arial" w:hAnsi="Arial" w:cs="Arial"/>
        </w:rPr>
      </w:pPr>
    </w:p>
    <w:p w:rsidRPr="005F2817" w:rsidR="00B91B43" w:rsidP="00B91B43" w:rsidRDefault="00B91B43" w14:paraId="1C39976A" w14:textId="77777777">
      <w:pPr>
        <w:ind w:left="720" w:right="638" w:hanging="720"/>
        <w:jc w:val="both"/>
        <w:rPr>
          <w:rFonts w:ascii="Arial" w:hAnsi="Arial" w:cs="Arial"/>
        </w:rPr>
      </w:pPr>
      <w:r w:rsidRPr="005F2817">
        <w:rPr>
          <w:rFonts w:ascii="Arial" w:hAnsi="Arial" w:cs="Arial"/>
        </w:rPr>
        <w:lastRenderedPageBreak/>
        <w:t>3.6.5</w:t>
      </w:r>
      <w:r w:rsidRPr="005F2817">
        <w:rPr>
          <w:rFonts w:ascii="Arial" w:hAnsi="Arial" w:cs="Arial"/>
        </w:rPr>
        <w:tab/>
      </w:r>
      <w:r w:rsidRPr="005F2817">
        <w:rPr>
          <w:rFonts w:ascii="Arial" w:hAnsi="Arial" w:cs="Arial"/>
        </w:rPr>
        <w:t>These technical limits and other operational matters shall be treated by NGE</w:t>
      </w:r>
      <w:r w:rsidR="00AE79F8">
        <w:rPr>
          <w:rFonts w:ascii="Arial" w:hAnsi="Arial" w:cs="Arial"/>
        </w:rPr>
        <w:t>SO</w:t>
      </w:r>
      <w:r w:rsidRPr="005F2817">
        <w:rPr>
          <w:rFonts w:ascii="Arial" w:hAnsi="Arial" w:cs="Arial"/>
        </w:rPr>
        <w:t xml:space="preserve"> as NCLs, and NGE</w:t>
      </w:r>
      <w:r w:rsidR="00AE79F8">
        <w:rPr>
          <w:rFonts w:ascii="Arial" w:hAnsi="Arial" w:cs="Arial"/>
        </w:rPr>
        <w:t>SO</w:t>
      </w:r>
      <w:r w:rsidRPr="005F2817">
        <w:rPr>
          <w:rFonts w:ascii="Arial" w:hAnsi="Arial" w:cs="Arial"/>
        </w:rPr>
        <w:t xml:space="preserve"> shall ensure that these NCLs are not breached. </w:t>
      </w:r>
    </w:p>
    <w:p w:rsidRPr="005F2817" w:rsidR="00B91B43" w:rsidP="00B91B43" w:rsidRDefault="00B91B43" w14:paraId="68727600" w14:textId="77777777">
      <w:pPr>
        <w:ind w:left="720" w:right="638" w:hanging="720"/>
        <w:rPr>
          <w:rFonts w:ascii="Arial" w:hAnsi="Arial" w:cs="Arial"/>
        </w:rPr>
      </w:pPr>
    </w:p>
    <w:p w:rsidRPr="005F2817" w:rsidR="00B91B43" w:rsidP="00B91B43" w:rsidRDefault="00B91B43" w14:paraId="0A25DC8F" w14:textId="77777777">
      <w:pPr>
        <w:ind w:left="720" w:right="638" w:hanging="720"/>
        <w:rPr>
          <w:rFonts w:ascii="Arial" w:hAnsi="Arial" w:cs="Arial"/>
        </w:rPr>
      </w:pPr>
      <w:r w:rsidRPr="005F2817">
        <w:rPr>
          <w:rFonts w:ascii="Arial" w:hAnsi="Arial" w:cs="Arial"/>
        </w:rPr>
        <w:t>3.6.6</w:t>
      </w:r>
      <w:r w:rsidRPr="005F2817">
        <w:rPr>
          <w:rFonts w:ascii="Arial" w:hAnsi="Arial" w:cs="Arial"/>
        </w:rPr>
        <w:tab/>
      </w:r>
      <w:r w:rsidRPr="005F2817">
        <w:rPr>
          <w:rFonts w:ascii="Arial" w:hAnsi="Arial" w:cs="Arial"/>
        </w:rPr>
        <w:t>The information supplied under this section is detailed in Part 3 Section 4 of this document.</w:t>
      </w:r>
    </w:p>
    <w:p w:rsidRPr="005F2817" w:rsidR="00B91B43" w:rsidP="00B91B43" w:rsidRDefault="00B91B43" w14:paraId="698B0568" w14:textId="77777777">
      <w:pPr>
        <w:ind w:left="720" w:right="638" w:hanging="720"/>
        <w:rPr>
          <w:rFonts w:ascii="Arial" w:hAnsi="Arial" w:cs="Arial"/>
        </w:rPr>
      </w:pPr>
    </w:p>
    <w:p w:rsidRPr="005F2817" w:rsidR="004444F4" w:rsidP="00B91B43" w:rsidRDefault="004444F4" w14:paraId="155B4E1C" w14:textId="77777777">
      <w:pPr>
        <w:ind w:right="638"/>
        <w:rPr>
          <w:rFonts w:ascii="Arial" w:hAnsi="Arial" w:cs="Arial"/>
          <w:bCs/>
        </w:rPr>
      </w:pPr>
    </w:p>
    <w:p w:rsidRPr="005F2817" w:rsidR="00B91B43" w:rsidP="00B91B43" w:rsidRDefault="00B91B43" w14:paraId="6AD04E27" w14:textId="77777777">
      <w:pPr>
        <w:ind w:right="638"/>
        <w:rPr>
          <w:rFonts w:ascii="Arial" w:hAnsi="Arial" w:cs="Arial"/>
          <w:bCs/>
          <w:u w:val="single"/>
        </w:rPr>
      </w:pPr>
      <w:r w:rsidRPr="005F2817">
        <w:rPr>
          <w:rFonts w:ascii="Arial" w:hAnsi="Arial" w:cs="Arial"/>
          <w:bCs/>
        </w:rPr>
        <w:t>4.</w:t>
      </w:r>
      <w:r w:rsidRPr="005F2817">
        <w:rPr>
          <w:rFonts w:ascii="Arial" w:hAnsi="Arial" w:cs="Arial"/>
          <w:bCs/>
        </w:rPr>
        <w:tab/>
      </w:r>
      <w:r w:rsidRPr="005F2817">
        <w:rPr>
          <w:rFonts w:ascii="Arial" w:hAnsi="Arial" w:cs="Arial"/>
          <w:bCs/>
          <w:u w:val="single"/>
        </w:rPr>
        <w:t>Update Process</w:t>
      </w:r>
    </w:p>
    <w:p w:rsidRPr="005F2817" w:rsidR="00B91B43" w:rsidP="00B91B43" w:rsidRDefault="00B91B43" w14:paraId="54532108" w14:textId="77777777">
      <w:pPr>
        <w:ind w:right="638"/>
        <w:rPr>
          <w:rFonts w:ascii="Arial" w:hAnsi="Arial" w:cs="Arial"/>
          <w:b/>
          <w:bCs/>
          <w:u w:val="single"/>
        </w:rPr>
      </w:pPr>
    </w:p>
    <w:p w:rsidRPr="005F2817" w:rsidR="00B91B43" w:rsidP="00B91B43" w:rsidRDefault="00B91B43" w14:paraId="14271B48" w14:textId="77777777">
      <w:pPr>
        <w:ind w:right="638"/>
        <w:rPr>
          <w:rFonts w:ascii="Arial" w:hAnsi="Arial" w:cs="Arial"/>
          <w:bCs/>
        </w:rPr>
      </w:pPr>
      <w:r w:rsidRPr="005F2817">
        <w:rPr>
          <w:rFonts w:ascii="Arial" w:hAnsi="Arial" w:cs="Arial"/>
          <w:bCs/>
        </w:rPr>
        <w:t>4.1</w:t>
      </w:r>
      <w:r w:rsidRPr="005F2817">
        <w:rPr>
          <w:rFonts w:ascii="Arial" w:hAnsi="Arial" w:cs="Arial"/>
          <w:bCs/>
        </w:rPr>
        <w:tab/>
      </w:r>
      <w:r w:rsidRPr="005F2817">
        <w:rPr>
          <w:rFonts w:ascii="Arial" w:hAnsi="Arial" w:cs="Arial"/>
          <w:bCs/>
          <w:u w:val="single"/>
        </w:rPr>
        <w:t>SCS Changes</w:t>
      </w:r>
    </w:p>
    <w:p w:rsidRPr="005F2817" w:rsidR="00B91B43" w:rsidP="00B91B43" w:rsidRDefault="00B91B43" w14:paraId="3B4E57CC" w14:textId="77777777">
      <w:pPr>
        <w:ind w:right="638"/>
        <w:rPr>
          <w:rFonts w:ascii="Arial" w:hAnsi="Arial" w:cs="Arial"/>
          <w:b/>
          <w:bCs/>
        </w:rPr>
      </w:pPr>
    </w:p>
    <w:p w:rsidRPr="005F2817" w:rsidR="00B91B43" w:rsidP="00B91B43" w:rsidRDefault="00B91B43" w14:paraId="478B0141" w14:textId="77777777">
      <w:pPr>
        <w:pStyle w:val="Footer"/>
        <w:tabs>
          <w:tab w:val="clear" w:pos="4153"/>
          <w:tab w:val="clear" w:pos="8306"/>
        </w:tabs>
        <w:ind w:left="720" w:right="638" w:hanging="720"/>
        <w:jc w:val="both"/>
        <w:rPr>
          <w:rFonts w:ascii="Arial" w:hAnsi="Arial" w:cs="Arial"/>
        </w:rPr>
      </w:pPr>
      <w:r w:rsidRPr="005F2817">
        <w:rPr>
          <w:rFonts w:ascii="Arial" w:hAnsi="Arial" w:cs="Arial"/>
        </w:rPr>
        <w:t>4.1.1</w:t>
      </w:r>
      <w:r w:rsidRPr="005F2817">
        <w:rPr>
          <w:rFonts w:ascii="Arial" w:hAnsi="Arial" w:cs="Arial"/>
        </w:rPr>
        <w:tab/>
      </w:r>
      <w:r w:rsidRPr="005F2817">
        <w:rPr>
          <w:rFonts w:ascii="Arial" w:hAnsi="Arial" w:cs="Arial"/>
        </w:rPr>
        <w:t>To allow NGE</w:t>
      </w:r>
      <w:r w:rsidR="00AE79F8">
        <w:rPr>
          <w:rFonts w:ascii="Arial" w:hAnsi="Arial" w:cs="Arial"/>
        </w:rPr>
        <w:t>SO</w:t>
      </w:r>
      <w:r w:rsidRPr="005F2817">
        <w:rPr>
          <w:rFonts w:ascii="Arial" w:hAnsi="Arial" w:cs="Arial"/>
        </w:rPr>
        <w:t xml:space="preserve"> to operate the system in a safe and secure manner, the Offshore TO shall ensure that the data provided to NGE</w:t>
      </w:r>
      <w:r w:rsidR="00870D5B">
        <w:rPr>
          <w:rFonts w:ascii="Arial" w:hAnsi="Arial" w:cs="Arial"/>
        </w:rPr>
        <w:t>SO</w:t>
      </w:r>
      <w:r w:rsidRPr="005F2817">
        <w:rPr>
          <w:rFonts w:ascii="Arial" w:hAnsi="Arial" w:cs="Arial"/>
        </w:rPr>
        <w:t xml:space="preserve"> under the SCS is properly controlled, maintained and ensure that changes are notified within reasonable timescales. The process described more fully in Part 2 S</w:t>
      </w:r>
      <w:r w:rsidRPr="005F2817" w:rsidR="00006802">
        <w:rPr>
          <w:rFonts w:ascii="Arial" w:hAnsi="Arial" w:cs="Arial"/>
        </w:rPr>
        <w:t>ection</w:t>
      </w:r>
      <w:r w:rsidRPr="005F2817">
        <w:rPr>
          <w:rFonts w:ascii="Arial" w:hAnsi="Arial" w:cs="Arial"/>
        </w:rPr>
        <w:t xml:space="preserve"> 1 of this document explains the SCS change mechanism.</w:t>
      </w:r>
    </w:p>
    <w:p w:rsidRPr="005F2817" w:rsidR="00B91B43" w:rsidP="00B91B43" w:rsidRDefault="00B91B43" w14:paraId="3ABBF3C7" w14:textId="77777777">
      <w:pPr>
        <w:pStyle w:val="Footer"/>
        <w:tabs>
          <w:tab w:val="clear" w:pos="4153"/>
          <w:tab w:val="clear" w:pos="8306"/>
        </w:tabs>
        <w:ind w:left="720" w:right="638" w:hanging="720"/>
        <w:jc w:val="both"/>
        <w:rPr>
          <w:rFonts w:ascii="Arial" w:hAnsi="Arial" w:cs="Arial"/>
        </w:rPr>
      </w:pPr>
    </w:p>
    <w:p w:rsidRPr="005F2817" w:rsidR="00B91B43" w:rsidP="00B91B43" w:rsidRDefault="00B91B43" w14:paraId="5783F8FA" w14:textId="77777777">
      <w:pPr>
        <w:pStyle w:val="Footer"/>
        <w:tabs>
          <w:tab w:val="clear" w:pos="4153"/>
          <w:tab w:val="clear" w:pos="8306"/>
        </w:tabs>
        <w:ind w:left="720" w:right="638" w:hanging="720"/>
        <w:jc w:val="both"/>
        <w:rPr>
          <w:rFonts w:ascii="Arial" w:hAnsi="Arial" w:cs="Arial"/>
        </w:rPr>
      </w:pPr>
      <w:r w:rsidRPr="005F2817">
        <w:rPr>
          <w:rFonts w:ascii="Arial" w:hAnsi="Arial" w:cs="Arial"/>
        </w:rPr>
        <w:t>4.1.2</w:t>
      </w:r>
      <w:r w:rsidRPr="005F2817">
        <w:rPr>
          <w:rFonts w:ascii="Arial" w:hAnsi="Arial" w:cs="Arial"/>
        </w:rPr>
        <w:tab/>
      </w:r>
      <w:r w:rsidRPr="005F2817">
        <w:rPr>
          <w:rFonts w:ascii="Arial" w:hAnsi="Arial" w:cs="Arial"/>
        </w:rPr>
        <w:t xml:space="preserve">Changes to the dataset contained in the SCS will be initiated as a consequence of changes made to the </w:t>
      </w:r>
      <w:r w:rsidRPr="005F2817" w:rsidR="00E6175D">
        <w:rPr>
          <w:rFonts w:ascii="Arial" w:hAnsi="Arial" w:cs="Arial"/>
        </w:rPr>
        <w:t>TO Transmission system</w:t>
      </w:r>
      <w:r w:rsidRPr="005F2817">
        <w:rPr>
          <w:rFonts w:ascii="Arial" w:hAnsi="Arial" w:cs="Arial"/>
        </w:rPr>
        <w:t>.  Factors, which initiate changes, will include:</w:t>
      </w:r>
    </w:p>
    <w:p w:rsidRPr="005F2817" w:rsidR="00B91B43" w:rsidP="00B91B43" w:rsidRDefault="00B91B43" w14:paraId="7CF366EF" w14:textId="77777777">
      <w:pPr>
        <w:ind w:right="638"/>
        <w:jc w:val="both"/>
        <w:rPr>
          <w:rFonts w:ascii="Arial" w:hAnsi="Arial" w:cs="Arial"/>
        </w:rPr>
      </w:pPr>
    </w:p>
    <w:p w:rsidRPr="005F2817" w:rsidR="00B91B43" w:rsidP="00DC49F2" w:rsidRDefault="00B91B43" w14:paraId="20C0D00B" w14:textId="77777777">
      <w:pPr>
        <w:numPr>
          <w:ilvl w:val="0"/>
          <w:numId w:val="18"/>
        </w:numPr>
        <w:tabs>
          <w:tab w:val="clear" w:pos="360"/>
          <w:tab w:val="num" w:pos="-648"/>
        </w:tabs>
        <w:ind w:left="1080" w:right="638"/>
        <w:jc w:val="both"/>
        <w:rPr>
          <w:rFonts w:ascii="Arial" w:hAnsi="Arial" w:cs="Arial"/>
        </w:rPr>
      </w:pPr>
      <w:r w:rsidRPr="005F2817">
        <w:rPr>
          <w:rFonts w:ascii="Arial" w:hAnsi="Arial" w:cs="Arial"/>
        </w:rPr>
        <w:t>Investment Plans involving commissioning or decommissioning of assets</w:t>
      </w:r>
    </w:p>
    <w:p w:rsidRPr="005F2817" w:rsidR="00B91B43" w:rsidP="00DC49F2" w:rsidRDefault="00B91B43" w14:paraId="1FF9FB28" w14:textId="77777777">
      <w:pPr>
        <w:numPr>
          <w:ilvl w:val="0"/>
          <w:numId w:val="18"/>
        </w:numPr>
        <w:tabs>
          <w:tab w:val="clear" w:pos="360"/>
          <w:tab w:val="num" w:pos="-648"/>
        </w:tabs>
        <w:ind w:left="1080" w:right="638"/>
        <w:jc w:val="both"/>
        <w:rPr>
          <w:rFonts w:ascii="Arial" w:hAnsi="Arial" w:cs="Arial"/>
        </w:rPr>
      </w:pPr>
      <w:r w:rsidRPr="005F2817">
        <w:rPr>
          <w:rFonts w:ascii="Arial" w:hAnsi="Arial" w:cs="Arial"/>
        </w:rPr>
        <w:t>Investment Plans not tied to commissioning or decommissioning of assets i.e. a variation to Transmission Services</w:t>
      </w:r>
    </w:p>
    <w:p w:rsidRPr="005F2817" w:rsidR="00B91B43" w:rsidP="00DC49F2" w:rsidRDefault="00B91B43" w14:paraId="5424FA1B" w14:textId="77777777">
      <w:pPr>
        <w:numPr>
          <w:ilvl w:val="0"/>
          <w:numId w:val="18"/>
        </w:numPr>
        <w:tabs>
          <w:tab w:val="clear" w:pos="360"/>
          <w:tab w:val="num" w:pos="-648"/>
        </w:tabs>
        <w:ind w:left="1080" w:right="638"/>
        <w:jc w:val="both"/>
        <w:rPr>
          <w:rFonts w:ascii="Arial" w:hAnsi="Arial" w:cs="Arial"/>
        </w:rPr>
      </w:pPr>
      <w:r w:rsidRPr="005F2817">
        <w:rPr>
          <w:rFonts w:ascii="Arial" w:hAnsi="Arial" w:cs="Arial"/>
        </w:rPr>
        <w:t>The final removal of assets from drawings within the SCS which are not available for operational purposes or available for configuration by NGE</w:t>
      </w:r>
      <w:r w:rsidR="00870D5B">
        <w:rPr>
          <w:rFonts w:ascii="Arial" w:hAnsi="Arial" w:cs="Arial"/>
        </w:rPr>
        <w:t>SO</w:t>
      </w:r>
      <w:r w:rsidRPr="005F2817">
        <w:rPr>
          <w:rFonts w:ascii="Arial" w:hAnsi="Arial" w:cs="Arial"/>
        </w:rPr>
        <w:t xml:space="preserve"> after removal from safety distance</w:t>
      </w:r>
    </w:p>
    <w:p w:rsidRPr="005F2817" w:rsidR="00B91B43" w:rsidP="00DC49F2" w:rsidRDefault="00B91B43" w14:paraId="299BD013" w14:textId="77777777">
      <w:pPr>
        <w:numPr>
          <w:ilvl w:val="0"/>
          <w:numId w:val="18"/>
        </w:numPr>
        <w:tabs>
          <w:tab w:val="clear" w:pos="360"/>
          <w:tab w:val="num" w:pos="-648"/>
        </w:tabs>
        <w:ind w:left="1080" w:right="638"/>
        <w:jc w:val="both"/>
        <w:rPr>
          <w:rFonts w:ascii="Arial" w:hAnsi="Arial" w:cs="Arial"/>
        </w:rPr>
      </w:pPr>
      <w:r w:rsidRPr="005F2817">
        <w:rPr>
          <w:rFonts w:ascii="Arial" w:hAnsi="Arial" w:cs="Arial"/>
        </w:rPr>
        <w:t>Agreed Form changes</w:t>
      </w:r>
    </w:p>
    <w:p w:rsidRPr="005F2817" w:rsidR="00B91B43" w:rsidP="00DC49F2" w:rsidRDefault="00B91B43" w14:paraId="598A42D1" w14:textId="77777777">
      <w:pPr>
        <w:numPr>
          <w:ilvl w:val="0"/>
          <w:numId w:val="18"/>
        </w:numPr>
        <w:tabs>
          <w:tab w:val="clear" w:pos="360"/>
          <w:tab w:val="num" w:pos="-144"/>
        </w:tabs>
        <w:ind w:left="1080" w:right="638"/>
        <w:jc w:val="both"/>
        <w:rPr>
          <w:rFonts w:ascii="Arial" w:hAnsi="Arial" w:cs="Arial"/>
        </w:rPr>
      </w:pPr>
      <w:r w:rsidRPr="005F2817">
        <w:rPr>
          <w:rFonts w:ascii="Arial" w:hAnsi="Arial" w:cs="Arial"/>
        </w:rPr>
        <w:t>Agreed refreshes of data, consolidating and confirming previous changes</w:t>
      </w:r>
    </w:p>
    <w:p w:rsidRPr="005F2817" w:rsidR="00B91B43" w:rsidP="00DC49F2" w:rsidRDefault="00B91B43" w14:paraId="28322491" w14:textId="77777777">
      <w:pPr>
        <w:numPr>
          <w:ilvl w:val="0"/>
          <w:numId w:val="18"/>
        </w:numPr>
        <w:tabs>
          <w:tab w:val="clear" w:pos="360"/>
          <w:tab w:val="num" w:pos="-144"/>
        </w:tabs>
        <w:ind w:left="1080" w:right="638"/>
        <w:jc w:val="both"/>
        <w:rPr>
          <w:rFonts w:ascii="Arial" w:hAnsi="Arial" w:cs="Arial"/>
        </w:rPr>
      </w:pPr>
      <w:r w:rsidRPr="005F2817">
        <w:rPr>
          <w:rFonts w:ascii="Arial" w:hAnsi="Arial" w:cs="Arial"/>
        </w:rPr>
        <w:t>Typographical error corrections</w:t>
      </w:r>
    </w:p>
    <w:p w:rsidRPr="005F2817" w:rsidR="00B91B43" w:rsidP="00B91B43" w:rsidRDefault="00B91B43" w14:paraId="26B1A3F2" w14:textId="77777777">
      <w:pPr>
        <w:ind w:left="1224" w:right="638"/>
        <w:jc w:val="both"/>
        <w:rPr>
          <w:rFonts w:ascii="Arial" w:hAnsi="Arial" w:cs="Arial"/>
        </w:rPr>
      </w:pPr>
    </w:p>
    <w:p w:rsidRPr="005F2817" w:rsidR="00B91B43" w:rsidP="00B91B43" w:rsidRDefault="00B91B43" w14:paraId="07EB4985" w14:textId="77777777">
      <w:pPr>
        <w:tabs>
          <w:tab w:val="num" w:pos="1020"/>
          <w:tab w:val="num" w:pos="1140"/>
        </w:tabs>
        <w:ind w:left="720" w:right="638" w:hanging="720"/>
        <w:jc w:val="both"/>
        <w:rPr>
          <w:rFonts w:ascii="Arial" w:hAnsi="Arial" w:cs="Arial"/>
        </w:rPr>
      </w:pPr>
      <w:r w:rsidRPr="005F2817">
        <w:rPr>
          <w:rFonts w:ascii="Arial" w:hAnsi="Arial" w:cs="Arial"/>
        </w:rPr>
        <w:t>4.1.3</w:t>
      </w:r>
      <w:r w:rsidRPr="005F2817">
        <w:rPr>
          <w:rFonts w:ascii="Arial" w:hAnsi="Arial" w:cs="Arial"/>
        </w:rPr>
        <w:tab/>
      </w:r>
      <w:r w:rsidRPr="005F2817">
        <w:rPr>
          <w:rFonts w:ascii="Arial" w:hAnsi="Arial" w:cs="Arial"/>
        </w:rPr>
        <w:t>The data will be regarded first as Commissioning Data when sent to NGE</w:t>
      </w:r>
      <w:r w:rsidR="00AE79F8">
        <w:rPr>
          <w:rFonts w:ascii="Arial" w:hAnsi="Arial" w:cs="Arial"/>
        </w:rPr>
        <w:t>SO</w:t>
      </w:r>
      <w:r w:rsidRPr="005F2817">
        <w:rPr>
          <w:rFonts w:ascii="Arial" w:hAnsi="Arial" w:cs="Arial"/>
        </w:rPr>
        <w:t>, and then as SCS Data when incorporated into the SCS under the process described in Part 2 below.  For the avoidance of doubt, commissioning data will only become SCS data once the Acceptance Certificate, Part 2 has been signed.</w:t>
      </w:r>
    </w:p>
    <w:p w:rsidRPr="005F2817" w:rsidR="00B91B43" w:rsidP="00B91B43" w:rsidRDefault="00B91B43" w14:paraId="6870152F" w14:textId="77777777">
      <w:pPr>
        <w:tabs>
          <w:tab w:val="num" w:pos="1020"/>
          <w:tab w:val="num" w:pos="1140"/>
        </w:tabs>
        <w:ind w:left="720" w:right="638" w:hanging="720"/>
        <w:jc w:val="both"/>
        <w:rPr>
          <w:rFonts w:ascii="Arial" w:hAnsi="Arial" w:cs="Arial"/>
        </w:rPr>
      </w:pPr>
    </w:p>
    <w:p w:rsidRPr="005F2817" w:rsidR="00BB4518" w:rsidP="008D37C2" w:rsidRDefault="00BB4518" w14:paraId="2EE989D0" w14:textId="77777777">
      <w:pPr>
        <w:keepLines/>
        <w:widowControl w:val="0"/>
        <w:numPr>
          <w:ilvl w:val="0"/>
          <w:numId w:val="28"/>
        </w:numPr>
        <w:ind w:right="641"/>
        <w:rPr>
          <w:rFonts w:ascii="Arial" w:hAnsi="Arial" w:cs="Arial"/>
          <w:u w:val="single"/>
        </w:rPr>
      </w:pPr>
      <w:r w:rsidRPr="005F2817">
        <w:rPr>
          <w:rFonts w:ascii="Arial" w:hAnsi="Arial"/>
          <w:u w:val="single"/>
        </w:rPr>
        <w:t>Automatic Control Management Systems</w:t>
      </w:r>
    </w:p>
    <w:p w:rsidRPr="005F2817" w:rsidR="008D37C2" w:rsidP="008D37C2" w:rsidRDefault="008D37C2" w14:paraId="5058ACF4" w14:textId="77777777">
      <w:pPr>
        <w:keepLines/>
        <w:widowControl w:val="0"/>
        <w:ind w:right="641"/>
        <w:rPr>
          <w:rFonts w:ascii="Arial" w:hAnsi="Arial"/>
          <w:u w:val="single"/>
        </w:rPr>
      </w:pPr>
    </w:p>
    <w:p w:rsidRPr="005F2817" w:rsidR="008D37C2" w:rsidP="008D37C2" w:rsidRDefault="008D37C2" w14:paraId="74EFF5E9" w14:textId="77777777">
      <w:pPr>
        <w:keepLines/>
        <w:widowControl w:val="0"/>
        <w:numPr>
          <w:ilvl w:val="1"/>
          <w:numId w:val="28"/>
        </w:numPr>
        <w:ind w:right="641"/>
        <w:rPr>
          <w:rFonts w:ascii="Arial" w:hAnsi="Arial" w:cs="Arial"/>
          <w:bCs/>
        </w:rPr>
      </w:pPr>
      <w:r w:rsidRPr="005F2817">
        <w:rPr>
          <w:rFonts w:ascii="Arial" w:hAnsi="Arial" w:cs="Arial"/>
          <w:bCs/>
          <w:u w:val="single"/>
        </w:rPr>
        <w:t>SCS Changes</w:t>
      </w:r>
    </w:p>
    <w:p w:rsidRPr="005F2817" w:rsidR="008D37C2" w:rsidP="00BB4518" w:rsidRDefault="008D37C2" w14:paraId="34B9F3B7" w14:textId="77777777">
      <w:pPr>
        <w:widowControl w:val="0"/>
        <w:ind w:left="720" w:right="638" w:hanging="720"/>
        <w:rPr>
          <w:rFonts w:ascii="Arial" w:hAnsi="Arial" w:cs="Arial"/>
          <w:bCs/>
        </w:rPr>
      </w:pPr>
    </w:p>
    <w:p w:rsidRPr="005F2817" w:rsidR="00BB4518" w:rsidP="008D37C2" w:rsidRDefault="00BB4518" w14:paraId="5CC787EC" w14:textId="77777777">
      <w:pPr>
        <w:numPr>
          <w:ilvl w:val="2"/>
          <w:numId w:val="28"/>
        </w:numPr>
        <w:ind w:right="638"/>
        <w:jc w:val="both"/>
        <w:rPr>
          <w:rFonts w:ascii="Arial" w:hAnsi="Arial" w:cs="Arial"/>
        </w:rPr>
      </w:pPr>
      <w:r w:rsidRPr="005F2817">
        <w:rPr>
          <w:rFonts w:ascii="Arial" w:hAnsi="Arial" w:cs="Arial"/>
          <w:iCs/>
        </w:rPr>
        <w:t>The Offshore TO</w:t>
      </w:r>
      <w:r w:rsidRPr="005F2817">
        <w:rPr>
          <w:rFonts w:ascii="Arial" w:hAnsi="Arial" w:cs="Arial"/>
        </w:rPr>
        <w:t xml:space="preserve"> will provide information in respect </w:t>
      </w:r>
      <w:r w:rsidRPr="005F2817" w:rsidR="008D37C2">
        <w:rPr>
          <w:rFonts w:ascii="Arial" w:hAnsi="Arial" w:cs="Arial"/>
        </w:rPr>
        <w:t xml:space="preserve">of </w:t>
      </w:r>
      <w:r w:rsidRPr="005F2817">
        <w:rPr>
          <w:rFonts w:ascii="Arial" w:hAnsi="Arial" w:cs="Arial"/>
        </w:rPr>
        <w:t>t</w:t>
      </w:r>
      <w:r w:rsidRPr="005F2817">
        <w:rPr>
          <w:rFonts w:ascii="Arial" w:hAnsi="Arial" w:cs="Arial"/>
          <w:iCs/>
        </w:rPr>
        <w:t>he Offshore TO</w:t>
      </w:r>
      <w:r w:rsidRPr="005F2817">
        <w:rPr>
          <w:rFonts w:ascii="Arial" w:hAnsi="Arial" w:cs="Arial"/>
        </w:rPr>
        <w:t xml:space="preserve"> </w:t>
      </w:r>
      <w:r w:rsidRPr="005F2817" w:rsidR="008D37C2">
        <w:rPr>
          <w:rFonts w:ascii="Arial" w:hAnsi="Arial" w:cs="Arial"/>
        </w:rPr>
        <w:t>automatic control management system</w:t>
      </w:r>
      <w:r w:rsidRPr="005F2817">
        <w:rPr>
          <w:rFonts w:ascii="Arial" w:hAnsi="Arial" w:cs="Arial"/>
        </w:rPr>
        <w:t xml:space="preserve"> in respect of the equipment made available. NGE</w:t>
      </w:r>
      <w:r w:rsidR="00AE79F8">
        <w:rPr>
          <w:rFonts w:ascii="Arial" w:hAnsi="Arial" w:cs="Arial"/>
        </w:rPr>
        <w:t>SO</w:t>
      </w:r>
      <w:r w:rsidRPr="005F2817">
        <w:rPr>
          <w:rFonts w:ascii="Arial" w:hAnsi="Arial" w:cs="Arial"/>
        </w:rPr>
        <w:t xml:space="preserve"> must operate the Offshore TO Transmission </w:t>
      </w:r>
      <w:r w:rsidRPr="005F2817" w:rsidR="00E6175D">
        <w:rPr>
          <w:rFonts w:ascii="Arial" w:hAnsi="Arial" w:cs="Arial"/>
        </w:rPr>
        <w:t>system</w:t>
      </w:r>
      <w:r w:rsidRPr="005F2817">
        <w:rPr>
          <w:rFonts w:ascii="Arial" w:hAnsi="Arial" w:cs="Arial"/>
        </w:rPr>
        <w:t xml:space="preserve"> in accordance with this policy unless authorised to deviate from this policy.</w:t>
      </w:r>
    </w:p>
    <w:p w:rsidRPr="005F2817" w:rsidR="00BB4518" w:rsidP="00BB4518" w:rsidRDefault="00BB4518" w14:paraId="6DB65DC5" w14:textId="77777777">
      <w:pPr>
        <w:ind w:right="638"/>
        <w:jc w:val="both"/>
        <w:rPr>
          <w:rFonts w:ascii="Arial" w:hAnsi="Arial" w:cs="Arial"/>
        </w:rPr>
      </w:pPr>
    </w:p>
    <w:p w:rsidRPr="005F2817" w:rsidR="00BB4518" w:rsidP="008D37C2" w:rsidRDefault="00BB4518" w14:paraId="08384422" w14:textId="77777777">
      <w:pPr>
        <w:numPr>
          <w:ilvl w:val="2"/>
          <w:numId w:val="28"/>
        </w:numPr>
        <w:ind w:right="638"/>
        <w:jc w:val="both"/>
        <w:rPr>
          <w:rFonts w:ascii="Arial" w:hAnsi="Arial" w:cs="Arial"/>
        </w:rPr>
      </w:pPr>
      <w:r w:rsidRPr="005F2817">
        <w:rPr>
          <w:rFonts w:ascii="Arial" w:hAnsi="Arial" w:cs="Arial"/>
          <w:iCs/>
        </w:rPr>
        <w:t>The Offshore TO</w:t>
      </w:r>
      <w:r w:rsidRPr="005F2817">
        <w:rPr>
          <w:rFonts w:ascii="Arial" w:hAnsi="Arial" w:cs="Arial"/>
        </w:rPr>
        <w:t xml:space="preserve"> will provide details of </w:t>
      </w:r>
      <w:r w:rsidRPr="005F2817" w:rsidR="008D37C2">
        <w:rPr>
          <w:rFonts w:ascii="Arial" w:hAnsi="Arial" w:cs="Arial"/>
        </w:rPr>
        <w:t xml:space="preserve">automatic control management system </w:t>
      </w:r>
      <w:r w:rsidRPr="005F2817">
        <w:rPr>
          <w:rFonts w:ascii="Arial" w:hAnsi="Arial" w:cs="Arial"/>
        </w:rPr>
        <w:t>operations in schedule format for each circuit.</w:t>
      </w:r>
    </w:p>
    <w:p w:rsidRPr="005F2817" w:rsidR="003528F6" w:rsidP="003528F6" w:rsidRDefault="003528F6" w14:paraId="719A7FAD" w14:textId="77777777">
      <w:pPr>
        <w:ind w:right="638"/>
        <w:jc w:val="both"/>
        <w:rPr>
          <w:rFonts w:ascii="Arial" w:hAnsi="Arial" w:cs="Arial"/>
        </w:rPr>
      </w:pPr>
    </w:p>
    <w:p w:rsidRPr="005F2817" w:rsidR="007657C7" w:rsidP="003528F6" w:rsidRDefault="00BB4518" w14:paraId="4F20F9F2" w14:textId="77777777">
      <w:pPr>
        <w:numPr>
          <w:ilvl w:val="2"/>
          <w:numId w:val="28"/>
        </w:numPr>
        <w:ind w:right="638"/>
        <w:jc w:val="both"/>
        <w:rPr>
          <w:rFonts w:ascii="Arial" w:hAnsi="Arial" w:cs="Arial"/>
        </w:rPr>
      </w:pPr>
      <w:r w:rsidRPr="005F2817">
        <w:rPr>
          <w:rFonts w:ascii="Arial" w:hAnsi="Arial" w:cs="Arial"/>
        </w:rPr>
        <w:t xml:space="preserve">This schedule will be to provide details of </w:t>
      </w:r>
      <w:r w:rsidRPr="005F2817" w:rsidR="008D37C2">
        <w:rPr>
          <w:rFonts w:ascii="Arial" w:hAnsi="Arial" w:cs="Arial"/>
        </w:rPr>
        <w:t xml:space="preserve">automatic control management </w:t>
      </w:r>
      <w:r w:rsidRPr="005F2817">
        <w:rPr>
          <w:rFonts w:ascii="Arial" w:hAnsi="Arial" w:cs="Arial"/>
        </w:rPr>
        <w:t>equipment, telecommunication services</w:t>
      </w:r>
      <w:r w:rsidRPr="005F2817" w:rsidR="008D37C2">
        <w:rPr>
          <w:rFonts w:ascii="Arial" w:hAnsi="Arial" w:cs="Arial"/>
        </w:rPr>
        <w:t xml:space="preserve"> if relevant</w:t>
      </w:r>
      <w:r w:rsidRPr="005F2817">
        <w:rPr>
          <w:rFonts w:ascii="Arial" w:hAnsi="Arial" w:cs="Arial"/>
        </w:rPr>
        <w:t xml:space="preserve">, </w:t>
      </w:r>
      <w:r w:rsidRPr="005F2817" w:rsidR="008D37C2">
        <w:rPr>
          <w:rFonts w:ascii="Arial" w:hAnsi="Arial" w:cs="Arial"/>
        </w:rPr>
        <w:t xml:space="preserve">switching </w:t>
      </w:r>
      <w:r w:rsidRPr="005F2817">
        <w:rPr>
          <w:rFonts w:ascii="Arial" w:hAnsi="Arial" w:cs="Arial"/>
        </w:rPr>
        <w:t>signalling equipment</w:t>
      </w:r>
      <w:r w:rsidRPr="005F2817" w:rsidR="007657C7">
        <w:rPr>
          <w:rFonts w:ascii="Arial" w:hAnsi="Arial" w:cs="Arial"/>
        </w:rPr>
        <w:t xml:space="preserve"> and</w:t>
      </w:r>
      <w:r w:rsidRPr="005F2817">
        <w:rPr>
          <w:rFonts w:ascii="Arial" w:hAnsi="Arial" w:cs="Arial"/>
        </w:rPr>
        <w:t xml:space="preserve"> </w:t>
      </w:r>
      <w:r w:rsidRPr="005F2817" w:rsidR="003528F6">
        <w:rPr>
          <w:rFonts w:ascii="Arial" w:hAnsi="Arial" w:cs="Arial"/>
        </w:rPr>
        <w:t>sequence mal</w:t>
      </w:r>
      <w:r w:rsidRPr="005F2817" w:rsidR="007657C7">
        <w:rPr>
          <w:rFonts w:ascii="Arial" w:hAnsi="Arial" w:cs="Arial"/>
        </w:rPr>
        <w:t>-</w:t>
      </w:r>
      <w:r w:rsidRPr="005F2817" w:rsidR="003528F6">
        <w:rPr>
          <w:rFonts w:ascii="Arial" w:hAnsi="Arial" w:cs="Arial"/>
        </w:rPr>
        <w:t>operation</w:t>
      </w:r>
      <w:r w:rsidRPr="005F2817" w:rsidR="007657C7">
        <w:rPr>
          <w:rFonts w:ascii="Arial" w:hAnsi="Arial" w:cs="Arial"/>
        </w:rPr>
        <w:t>.</w:t>
      </w:r>
      <w:r w:rsidRPr="005F2817" w:rsidR="003528F6">
        <w:rPr>
          <w:rFonts w:ascii="Arial" w:hAnsi="Arial" w:cs="Arial"/>
        </w:rPr>
        <w:t xml:space="preserve"> </w:t>
      </w:r>
    </w:p>
    <w:p w:rsidRPr="005F2817" w:rsidR="007657C7" w:rsidP="007657C7" w:rsidRDefault="007657C7" w14:paraId="3F219A8C" w14:textId="77777777">
      <w:pPr>
        <w:ind w:right="638"/>
        <w:jc w:val="both"/>
        <w:rPr>
          <w:rFonts w:ascii="Arial" w:hAnsi="Arial" w:cs="Arial"/>
        </w:rPr>
      </w:pPr>
    </w:p>
    <w:p w:rsidRPr="005F2817" w:rsidR="00BB4518" w:rsidP="003528F6" w:rsidRDefault="007657C7" w14:paraId="0732BA57" w14:textId="77777777">
      <w:pPr>
        <w:numPr>
          <w:ilvl w:val="2"/>
          <w:numId w:val="28"/>
        </w:numPr>
        <w:ind w:right="638"/>
        <w:jc w:val="both"/>
        <w:rPr>
          <w:rFonts w:ascii="Arial" w:hAnsi="Arial" w:cs="Arial"/>
        </w:rPr>
      </w:pPr>
      <w:r w:rsidRPr="005F2817">
        <w:rPr>
          <w:rFonts w:ascii="Arial" w:hAnsi="Arial" w:cs="Arial"/>
        </w:rPr>
        <w:t xml:space="preserve">The </w:t>
      </w:r>
      <w:r w:rsidRPr="005F2817" w:rsidR="00BB4518">
        <w:rPr>
          <w:rFonts w:ascii="Arial" w:hAnsi="Arial" w:cs="Arial"/>
        </w:rPr>
        <w:t xml:space="preserve">information supplied under this section is detailed in Part 3 Section </w:t>
      </w:r>
      <w:r w:rsidRPr="005F2817">
        <w:rPr>
          <w:rFonts w:ascii="Arial" w:hAnsi="Arial" w:cs="Arial"/>
        </w:rPr>
        <w:t>5</w:t>
      </w:r>
      <w:r w:rsidRPr="005F2817" w:rsidR="00BB4518">
        <w:rPr>
          <w:rFonts w:ascii="Arial" w:hAnsi="Arial" w:cs="Arial"/>
        </w:rPr>
        <w:t xml:space="preserve"> of this document.</w:t>
      </w:r>
    </w:p>
    <w:p w:rsidRPr="005F2817" w:rsidR="00BB4518" w:rsidP="00BB4518" w:rsidRDefault="00BB4518" w14:paraId="4023480A" w14:textId="77777777">
      <w:pPr>
        <w:ind w:left="720" w:right="638" w:hanging="720"/>
        <w:jc w:val="both"/>
        <w:rPr>
          <w:rFonts w:ascii="Arial" w:hAnsi="Arial" w:cs="Arial"/>
        </w:rPr>
      </w:pPr>
    </w:p>
    <w:p w:rsidRPr="005F2817" w:rsidR="00B91B43" w:rsidP="00B91B43" w:rsidRDefault="00B91B43" w14:paraId="248F7676" w14:textId="77777777">
      <w:pPr>
        <w:pStyle w:val="Footer"/>
        <w:tabs>
          <w:tab w:val="clear" w:pos="4153"/>
          <w:tab w:val="clear" w:pos="8306"/>
        </w:tabs>
        <w:ind w:right="638"/>
        <w:rPr>
          <w:rFonts w:ascii="Arial" w:hAnsi="Arial" w:cs="Arial"/>
        </w:rPr>
      </w:pPr>
    </w:p>
    <w:p w:rsidRPr="005F2817" w:rsidR="00B91B43" w:rsidP="00B91B43" w:rsidRDefault="00B91B43" w14:paraId="2EC043A4" w14:textId="77777777">
      <w:pPr>
        <w:ind w:right="638"/>
        <w:rPr>
          <w:rFonts w:ascii="Arial" w:hAnsi="Arial" w:cs="Arial"/>
          <w:u w:val="single"/>
        </w:rPr>
      </w:pPr>
      <w:r w:rsidRPr="005F2817">
        <w:rPr>
          <w:rFonts w:ascii="Arial" w:hAnsi="Arial" w:cs="Arial"/>
        </w:rPr>
        <w:br w:type="page"/>
      </w:r>
    </w:p>
    <w:p w:rsidRPr="005F2817" w:rsidR="00B91B43" w:rsidP="00B91B43" w:rsidRDefault="00B91B43" w14:paraId="20EFBBF4" w14:textId="77777777">
      <w:pPr>
        <w:ind w:right="638"/>
        <w:jc w:val="center"/>
        <w:rPr>
          <w:rFonts w:ascii="Arial" w:hAnsi="Arial" w:cs="Arial"/>
          <w:b/>
          <w:sz w:val="32"/>
          <w:szCs w:val="32"/>
          <w:u w:val="single"/>
        </w:rPr>
      </w:pPr>
      <w:r w:rsidRPr="005F2817">
        <w:rPr>
          <w:rFonts w:ascii="Arial" w:hAnsi="Arial" w:cs="Arial"/>
          <w:b/>
          <w:sz w:val="32"/>
          <w:szCs w:val="32"/>
          <w:u w:val="single"/>
        </w:rPr>
        <w:lastRenderedPageBreak/>
        <w:t>Part 2 – Update Process</w:t>
      </w:r>
    </w:p>
    <w:p w:rsidRPr="005F2817" w:rsidR="00B91B43" w:rsidP="00B91B43" w:rsidRDefault="00B91B43" w14:paraId="280A3D29" w14:textId="77777777">
      <w:pPr>
        <w:ind w:right="638"/>
        <w:jc w:val="center"/>
        <w:rPr>
          <w:rFonts w:ascii="Arial" w:hAnsi="Arial" w:cs="Arial"/>
          <w:sz w:val="32"/>
          <w:szCs w:val="32"/>
          <w:u w:val="single"/>
        </w:rPr>
      </w:pPr>
    </w:p>
    <w:p w:rsidRPr="005F2817" w:rsidR="00B91B43" w:rsidP="00B91B43" w:rsidRDefault="00B91B43" w14:paraId="2BD9063E" w14:textId="77777777">
      <w:pPr>
        <w:ind w:right="638"/>
        <w:jc w:val="center"/>
        <w:rPr>
          <w:rFonts w:ascii="Arial" w:hAnsi="Arial" w:cs="Arial"/>
          <w:b/>
          <w:sz w:val="32"/>
          <w:szCs w:val="32"/>
          <w:u w:val="single"/>
        </w:rPr>
      </w:pPr>
      <w:r w:rsidRPr="005F2817">
        <w:rPr>
          <w:rFonts w:ascii="Arial" w:hAnsi="Arial" w:cs="Arial"/>
          <w:b/>
          <w:sz w:val="32"/>
          <w:szCs w:val="32"/>
          <w:u w:val="single"/>
        </w:rPr>
        <w:t>Section 1 - SCS Update Process</w:t>
      </w:r>
    </w:p>
    <w:p w:rsidRPr="005F2817" w:rsidR="00B91B43" w:rsidP="00B91B43" w:rsidRDefault="00B91B43" w14:paraId="3FD142C7" w14:textId="77777777">
      <w:pPr>
        <w:ind w:right="638"/>
        <w:rPr>
          <w:rFonts w:ascii="Arial" w:hAnsi="Arial" w:cs="Arial"/>
        </w:rPr>
      </w:pPr>
    </w:p>
    <w:p w:rsidRPr="005F2817" w:rsidR="00B91B43" w:rsidP="00B91B43" w:rsidRDefault="00B91B43" w14:paraId="59FBA65B" w14:textId="77777777">
      <w:pPr>
        <w:ind w:right="638"/>
        <w:rPr>
          <w:rFonts w:ascii="Arial" w:hAnsi="Arial" w:cs="Arial"/>
        </w:rPr>
      </w:pPr>
    </w:p>
    <w:p w:rsidRPr="005F2817" w:rsidR="00B91B43" w:rsidP="00B91B43" w:rsidRDefault="00B91B43" w14:paraId="2629D7A3" w14:textId="77777777">
      <w:pPr>
        <w:pStyle w:val="Heading1"/>
        <w:numPr>
          <w:ilvl w:val="0"/>
          <w:numId w:val="17"/>
        </w:numPr>
        <w:spacing w:after="0"/>
        <w:ind w:right="638"/>
        <w:jc w:val="both"/>
        <w:rPr>
          <w:rFonts w:cs="Arial"/>
          <w:b w:val="0"/>
          <w:sz w:val="20"/>
          <w:u w:val="single"/>
        </w:rPr>
      </w:pPr>
      <w:r w:rsidRPr="005F2817">
        <w:rPr>
          <w:rFonts w:cs="Arial"/>
          <w:b w:val="0"/>
          <w:sz w:val="20"/>
          <w:u w:val="single"/>
        </w:rPr>
        <w:t>SCS Updates</w:t>
      </w:r>
    </w:p>
    <w:p w:rsidRPr="005F2817" w:rsidR="00B91B43" w:rsidP="00B91B43" w:rsidRDefault="00B91B43" w14:paraId="2E42553E" w14:textId="77777777">
      <w:pPr>
        <w:pStyle w:val="Heading1"/>
        <w:numPr>
          <w:ilvl w:val="0"/>
          <w:numId w:val="0"/>
        </w:numPr>
        <w:ind w:right="638"/>
        <w:jc w:val="both"/>
        <w:rPr>
          <w:rFonts w:cs="Arial"/>
          <w:sz w:val="20"/>
        </w:rPr>
      </w:pPr>
    </w:p>
    <w:p w:rsidRPr="005F2817" w:rsidR="00B91B43" w:rsidP="00B91B43" w:rsidRDefault="00B91B43" w14:paraId="41CCFADF" w14:textId="77777777">
      <w:pPr>
        <w:pStyle w:val="Heading1"/>
        <w:numPr>
          <w:ilvl w:val="1"/>
          <w:numId w:val="17"/>
        </w:numPr>
        <w:spacing w:after="0"/>
        <w:ind w:right="638"/>
        <w:jc w:val="both"/>
        <w:rPr>
          <w:rFonts w:cs="Arial"/>
          <w:b w:val="0"/>
          <w:sz w:val="20"/>
          <w:u w:val="single"/>
        </w:rPr>
      </w:pPr>
      <w:r w:rsidRPr="005F2817">
        <w:rPr>
          <w:rFonts w:cs="Arial"/>
          <w:b w:val="0"/>
          <w:sz w:val="20"/>
          <w:u w:val="single"/>
        </w:rPr>
        <w:t xml:space="preserve">Process – General </w:t>
      </w:r>
    </w:p>
    <w:p w:rsidRPr="005F2817" w:rsidR="00B91B43" w:rsidP="00B91B43" w:rsidRDefault="00B91B43" w14:paraId="6FC1248F" w14:textId="77777777">
      <w:pPr>
        <w:ind w:right="638"/>
        <w:jc w:val="both"/>
        <w:rPr>
          <w:rFonts w:ascii="Arial" w:hAnsi="Arial" w:cs="Arial"/>
        </w:rPr>
      </w:pPr>
    </w:p>
    <w:p w:rsidRPr="005F2817" w:rsidR="00B91B43" w:rsidP="00B91B43" w:rsidRDefault="00B91B43" w14:paraId="5FA48333" w14:textId="77777777">
      <w:pPr>
        <w:ind w:left="720" w:right="638" w:hanging="720"/>
        <w:jc w:val="both"/>
        <w:rPr>
          <w:rFonts w:ascii="Arial" w:hAnsi="Arial" w:cs="Arial"/>
        </w:rPr>
      </w:pPr>
      <w:r w:rsidRPr="005F2817">
        <w:rPr>
          <w:rFonts w:ascii="Arial" w:hAnsi="Arial" w:cs="Arial"/>
        </w:rPr>
        <w:t>1.1.1</w:t>
      </w:r>
      <w:r w:rsidRPr="005F2817">
        <w:rPr>
          <w:rFonts w:ascii="Arial" w:hAnsi="Arial" w:cs="Arial"/>
        </w:rPr>
        <w:tab/>
      </w:r>
      <w:r w:rsidRPr="005F2817">
        <w:rPr>
          <w:rFonts w:ascii="Arial" w:hAnsi="Arial" w:cs="Arial"/>
        </w:rPr>
        <w:t>The data contained in the SCS will be the definitive source of data supplied by t</w:t>
      </w:r>
      <w:r w:rsidRPr="005F2817">
        <w:rPr>
          <w:rFonts w:ascii="Arial" w:hAnsi="Arial" w:cs="Arial"/>
          <w:iCs/>
        </w:rPr>
        <w:t xml:space="preserve">he Offshore TO </w:t>
      </w:r>
      <w:r w:rsidRPr="005F2817">
        <w:rPr>
          <w:rFonts w:ascii="Arial" w:hAnsi="Arial" w:cs="Arial"/>
        </w:rPr>
        <w:t>and to be used by NGE</w:t>
      </w:r>
      <w:r w:rsidR="00AE79F8">
        <w:rPr>
          <w:rFonts w:ascii="Arial" w:hAnsi="Arial" w:cs="Arial"/>
        </w:rPr>
        <w:t>SO</w:t>
      </w:r>
      <w:r w:rsidRPr="005F2817">
        <w:rPr>
          <w:rFonts w:ascii="Arial" w:hAnsi="Arial" w:cs="Arial"/>
        </w:rPr>
        <w:t xml:space="preserve"> in the operation of the Offshore TO Transmission System.</w:t>
      </w:r>
    </w:p>
    <w:p w:rsidRPr="005F2817" w:rsidR="00B91B43" w:rsidP="00B91B43" w:rsidRDefault="00B91B43" w14:paraId="454A221B" w14:textId="77777777">
      <w:pPr>
        <w:ind w:left="720" w:right="638" w:hanging="720"/>
        <w:jc w:val="both"/>
        <w:rPr>
          <w:rFonts w:ascii="Arial" w:hAnsi="Arial" w:cs="Arial"/>
        </w:rPr>
      </w:pPr>
    </w:p>
    <w:p w:rsidRPr="005F2817" w:rsidR="00B91B43" w:rsidP="00B91B43" w:rsidRDefault="00B91B43" w14:paraId="480B32D6" w14:textId="77777777">
      <w:pPr>
        <w:ind w:left="720" w:right="638" w:hanging="720"/>
        <w:jc w:val="both"/>
        <w:rPr>
          <w:rFonts w:ascii="Arial" w:hAnsi="Arial" w:cs="Arial"/>
        </w:rPr>
      </w:pPr>
      <w:r w:rsidRPr="005F2817">
        <w:rPr>
          <w:rFonts w:ascii="Arial" w:hAnsi="Arial" w:cs="Arial"/>
        </w:rPr>
        <w:t>1.1.2</w:t>
      </w:r>
      <w:r w:rsidRPr="005F2817">
        <w:rPr>
          <w:rFonts w:ascii="Arial" w:hAnsi="Arial" w:cs="Arial"/>
        </w:rPr>
        <w:tab/>
      </w:r>
      <w:r w:rsidRPr="005F2817">
        <w:rPr>
          <w:rFonts w:ascii="Arial" w:hAnsi="Arial" w:cs="Arial"/>
        </w:rPr>
        <w:t>Changes to the dataset contained in the SCS will arise from the Investment Planning process and from agreed changes to the Form. A general data refresh or correction of typographical errors may also take place pursuant to the investment planning process.</w:t>
      </w:r>
    </w:p>
    <w:p w:rsidRPr="005F2817" w:rsidR="00B91B43" w:rsidP="00B91B43" w:rsidRDefault="00B91B43" w14:paraId="70AA0B17" w14:textId="77777777">
      <w:pPr>
        <w:ind w:left="720" w:right="638" w:hanging="720"/>
        <w:jc w:val="both"/>
        <w:rPr>
          <w:rFonts w:ascii="Arial" w:hAnsi="Arial" w:cs="Arial"/>
        </w:rPr>
      </w:pPr>
    </w:p>
    <w:p w:rsidRPr="005F2817" w:rsidR="00B91B43" w:rsidP="00B91B43" w:rsidRDefault="00B91B43" w14:paraId="467858E8" w14:textId="77777777">
      <w:pPr>
        <w:ind w:left="720" w:right="638" w:hanging="720"/>
        <w:jc w:val="both"/>
        <w:rPr>
          <w:rFonts w:ascii="Arial" w:hAnsi="Arial" w:cs="Arial"/>
        </w:rPr>
      </w:pPr>
      <w:r w:rsidRPr="005F2817">
        <w:rPr>
          <w:rFonts w:ascii="Arial" w:hAnsi="Arial" w:cs="Arial"/>
        </w:rPr>
        <w:t>1.1.3</w:t>
      </w:r>
      <w:r w:rsidRPr="005F2817">
        <w:rPr>
          <w:rFonts w:ascii="Arial" w:hAnsi="Arial" w:cs="Arial"/>
        </w:rPr>
        <w:tab/>
      </w:r>
      <w:r w:rsidRPr="005F2817">
        <w:rPr>
          <w:rFonts w:ascii="Arial" w:hAnsi="Arial" w:cs="Arial"/>
        </w:rPr>
        <w:t>Changes to the SCS data will be initiated when data contained in the SCS changes.</w:t>
      </w:r>
    </w:p>
    <w:p w:rsidRPr="005F2817" w:rsidR="00B91B43" w:rsidP="00B91B43" w:rsidRDefault="00B91B43" w14:paraId="11F79752" w14:textId="77777777">
      <w:pPr>
        <w:ind w:left="720" w:right="638" w:hanging="720"/>
        <w:jc w:val="both"/>
        <w:rPr>
          <w:rFonts w:ascii="Arial" w:hAnsi="Arial" w:cs="Arial"/>
        </w:rPr>
      </w:pPr>
    </w:p>
    <w:p w:rsidRPr="005F2817" w:rsidR="00B91B43" w:rsidP="004444F4" w:rsidRDefault="00B91B43" w14:paraId="6274F2DD" w14:textId="77777777">
      <w:pPr>
        <w:pStyle w:val="BodyTextIndent"/>
        <w:ind w:right="638" w:hanging="720"/>
        <w:rPr>
          <w:rFonts w:cs="Arial"/>
        </w:rPr>
      </w:pPr>
      <w:r w:rsidRPr="005F2817">
        <w:rPr>
          <w:rFonts w:cs="Arial"/>
        </w:rPr>
        <w:t>1.1.4</w:t>
      </w:r>
      <w:r w:rsidRPr="005F2817">
        <w:rPr>
          <w:rFonts w:cs="Arial"/>
        </w:rPr>
        <w:tab/>
      </w:r>
      <w:r w:rsidRPr="005F2817">
        <w:rPr>
          <w:rFonts w:cs="Arial"/>
        </w:rPr>
        <w:t>For every data exchange intimated to NGE</w:t>
      </w:r>
      <w:r w:rsidR="00AE79F8">
        <w:rPr>
          <w:rFonts w:cs="Arial"/>
        </w:rPr>
        <w:t>SO</w:t>
      </w:r>
      <w:r w:rsidRPr="005F2817">
        <w:rPr>
          <w:rFonts w:cs="Arial"/>
        </w:rPr>
        <w:t>, pursuant to the SCS, the following records will be maintained:</w:t>
      </w:r>
    </w:p>
    <w:p w:rsidRPr="005F2817" w:rsidR="00B91B43" w:rsidP="00B91B43" w:rsidRDefault="00B91B43" w14:paraId="3B95EC77" w14:textId="77777777">
      <w:pPr>
        <w:numPr>
          <w:ilvl w:val="0"/>
          <w:numId w:val="19"/>
        </w:numPr>
        <w:ind w:right="638"/>
        <w:jc w:val="both"/>
        <w:rPr>
          <w:rFonts w:ascii="Arial" w:hAnsi="Arial" w:cs="Arial"/>
        </w:rPr>
      </w:pPr>
      <w:r w:rsidRPr="005F2817">
        <w:rPr>
          <w:rFonts w:ascii="Arial" w:hAnsi="Arial" w:cs="Arial"/>
        </w:rPr>
        <w:t>a record will be kept of the date and time of issue of the data</w:t>
      </w:r>
    </w:p>
    <w:p w:rsidRPr="005F2817" w:rsidR="00B91B43" w:rsidP="00B91B43" w:rsidRDefault="00B91B43" w14:paraId="019D6574" w14:textId="77777777">
      <w:pPr>
        <w:numPr>
          <w:ilvl w:val="0"/>
          <w:numId w:val="19"/>
        </w:numPr>
        <w:ind w:right="638"/>
        <w:jc w:val="both"/>
        <w:rPr>
          <w:rFonts w:ascii="Arial" w:hAnsi="Arial" w:cs="Arial"/>
        </w:rPr>
      </w:pPr>
      <w:r w:rsidRPr="005F2817">
        <w:rPr>
          <w:rFonts w:ascii="Arial" w:hAnsi="Arial" w:cs="Arial"/>
        </w:rPr>
        <w:t>the name of senders and recipients of the data will be recorded</w:t>
      </w:r>
    </w:p>
    <w:p w:rsidRPr="005F2817" w:rsidR="00B91B43" w:rsidP="00B91B43" w:rsidRDefault="00B91B43" w14:paraId="0E49CCEA" w14:textId="77777777">
      <w:pPr>
        <w:numPr>
          <w:ilvl w:val="0"/>
          <w:numId w:val="19"/>
        </w:numPr>
        <w:ind w:right="638"/>
        <w:jc w:val="both"/>
        <w:rPr>
          <w:rFonts w:ascii="Arial" w:hAnsi="Arial" w:cs="Arial"/>
        </w:rPr>
      </w:pPr>
      <w:r w:rsidRPr="005F2817">
        <w:rPr>
          <w:rFonts w:ascii="Arial" w:hAnsi="Arial" w:cs="Arial"/>
        </w:rPr>
        <w:t>the proposed effective date and time will be sent along with the notification</w:t>
      </w:r>
    </w:p>
    <w:p w:rsidRPr="005F2817" w:rsidR="00B91B43" w:rsidP="00B91B43" w:rsidRDefault="00B91B43" w14:paraId="4046E235" w14:textId="77777777">
      <w:pPr>
        <w:numPr>
          <w:ilvl w:val="0"/>
          <w:numId w:val="19"/>
        </w:numPr>
        <w:ind w:right="638"/>
        <w:jc w:val="both"/>
        <w:rPr>
          <w:rFonts w:ascii="Arial" w:hAnsi="Arial" w:cs="Arial"/>
        </w:rPr>
      </w:pPr>
      <w:r w:rsidRPr="005F2817">
        <w:rPr>
          <w:rFonts w:ascii="Arial" w:hAnsi="Arial" w:cs="Arial"/>
        </w:rPr>
        <w:t>a copy of the information sent will be retained by the Offshore TO</w:t>
      </w:r>
    </w:p>
    <w:p w:rsidRPr="005F2817" w:rsidR="00B91B43" w:rsidP="00B91B43" w:rsidRDefault="00B91B43" w14:paraId="7A60EF3E" w14:textId="77777777">
      <w:pPr>
        <w:ind w:right="638"/>
        <w:jc w:val="both"/>
        <w:rPr>
          <w:rFonts w:ascii="Arial" w:hAnsi="Arial" w:cs="Arial"/>
        </w:rPr>
      </w:pPr>
    </w:p>
    <w:p w:rsidRPr="005F2817" w:rsidR="00B91B43" w:rsidP="00B91B43" w:rsidRDefault="00B91B43" w14:paraId="73C719E7" w14:textId="77777777">
      <w:pPr>
        <w:ind w:left="720" w:right="638" w:hanging="720"/>
        <w:jc w:val="both"/>
        <w:rPr>
          <w:rFonts w:ascii="Arial" w:hAnsi="Arial" w:cs="Arial"/>
        </w:rPr>
      </w:pPr>
      <w:r w:rsidRPr="005F2817">
        <w:rPr>
          <w:rFonts w:ascii="Arial" w:hAnsi="Arial" w:cs="Arial"/>
        </w:rPr>
        <w:t>1.1.5</w:t>
      </w:r>
      <w:r w:rsidRPr="005F2817">
        <w:rPr>
          <w:rFonts w:ascii="Arial" w:hAnsi="Arial" w:cs="Arial"/>
        </w:rPr>
        <w:tab/>
      </w:r>
      <w:r w:rsidRPr="005F2817">
        <w:rPr>
          <w:rFonts w:ascii="Arial" w:hAnsi="Arial" w:cs="Arial"/>
        </w:rPr>
        <w:t>On receipt of a data change, NGE</w:t>
      </w:r>
      <w:r w:rsidR="00AE79F8">
        <w:rPr>
          <w:rFonts w:ascii="Arial" w:hAnsi="Arial" w:cs="Arial"/>
        </w:rPr>
        <w:t>SO</w:t>
      </w:r>
      <w:r w:rsidRPr="005F2817">
        <w:rPr>
          <w:rFonts w:ascii="Arial" w:hAnsi="Arial" w:cs="Arial"/>
        </w:rPr>
        <w:t xml:space="preserve"> will acknowledge receipt of the revised SCS data. Acceptance of receipt is agreement to use the information from the proposed start date.  If NGE</w:t>
      </w:r>
      <w:r w:rsidR="00AE79F8">
        <w:rPr>
          <w:rFonts w:ascii="Arial" w:hAnsi="Arial" w:cs="Arial"/>
        </w:rPr>
        <w:t>SO</w:t>
      </w:r>
      <w:r w:rsidRPr="005F2817">
        <w:rPr>
          <w:rFonts w:ascii="Arial" w:hAnsi="Arial" w:cs="Arial"/>
        </w:rPr>
        <w:t xml:space="preserve"> rejects the data, then a reason shall be provided.</w:t>
      </w:r>
    </w:p>
    <w:p w:rsidRPr="005F2817" w:rsidR="00B91B43" w:rsidP="00B91B43" w:rsidRDefault="00B91B43" w14:paraId="3839A0D7" w14:textId="77777777">
      <w:pPr>
        <w:ind w:right="638"/>
        <w:jc w:val="both"/>
        <w:rPr>
          <w:rFonts w:ascii="Arial" w:hAnsi="Arial" w:cs="Arial"/>
        </w:rPr>
      </w:pPr>
    </w:p>
    <w:p w:rsidRPr="005F2817" w:rsidR="00B91B43" w:rsidP="00B91B43" w:rsidRDefault="00B91B43" w14:paraId="15DC1D91" w14:textId="77777777">
      <w:pPr>
        <w:ind w:right="638"/>
        <w:jc w:val="both"/>
        <w:rPr>
          <w:rFonts w:ascii="Arial" w:hAnsi="Arial" w:cs="Arial"/>
        </w:rPr>
      </w:pPr>
    </w:p>
    <w:p w:rsidRPr="005F2817" w:rsidR="00B91B43" w:rsidP="00B91B43" w:rsidRDefault="00B91B43" w14:paraId="386705C3" w14:textId="77777777">
      <w:pPr>
        <w:pStyle w:val="Heading1"/>
        <w:numPr>
          <w:ilvl w:val="1"/>
          <w:numId w:val="17"/>
        </w:numPr>
        <w:spacing w:after="0"/>
        <w:ind w:right="638"/>
        <w:jc w:val="both"/>
        <w:rPr>
          <w:rFonts w:cs="Arial"/>
          <w:b w:val="0"/>
          <w:sz w:val="20"/>
          <w:u w:val="single"/>
        </w:rPr>
      </w:pPr>
      <w:r w:rsidRPr="005F2817">
        <w:rPr>
          <w:rFonts w:cs="Arial"/>
          <w:b w:val="0"/>
          <w:sz w:val="20"/>
          <w:u w:val="single"/>
        </w:rPr>
        <w:t xml:space="preserve">Data Updates – Commissioning </w:t>
      </w:r>
    </w:p>
    <w:p w:rsidRPr="005F2817" w:rsidR="00B91B43" w:rsidP="00B91B43" w:rsidRDefault="00B91B43" w14:paraId="6354EB9F" w14:textId="77777777">
      <w:pPr>
        <w:ind w:right="638"/>
        <w:rPr>
          <w:rFonts w:ascii="Arial" w:hAnsi="Arial" w:cs="Arial"/>
        </w:rPr>
      </w:pPr>
    </w:p>
    <w:p w:rsidRPr="005F2817" w:rsidR="00B91B43" w:rsidP="00FE197E" w:rsidRDefault="00B91B43" w14:paraId="4BE00E2D" w14:textId="77777777">
      <w:pPr>
        <w:pStyle w:val="BodyTextIndent3"/>
        <w:ind w:left="720" w:right="638" w:hanging="720"/>
        <w:rPr>
          <w:rFonts w:ascii="Arial" w:hAnsi="Arial" w:cs="Arial"/>
          <w:sz w:val="20"/>
          <w:szCs w:val="20"/>
        </w:rPr>
      </w:pPr>
      <w:r w:rsidRPr="005F2817">
        <w:rPr>
          <w:rFonts w:ascii="Arial" w:hAnsi="Arial" w:cs="Arial"/>
          <w:sz w:val="20"/>
          <w:szCs w:val="20"/>
        </w:rPr>
        <w:t>1.2.1</w:t>
      </w:r>
      <w:r w:rsidRPr="005F2817">
        <w:rPr>
          <w:rFonts w:ascii="Arial" w:hAnsi="Arial" w:cs="Arial"/>
          <w:sz w:val="20"/>
          <w:szCs w:val="20"/>
        </w:rPr>
        <w:tab/>
      </w:r>
      <w:r w:rsidRPr="005F2817">
        <w:rPr>
          <w:rFonts w:ascii="Arial" w:hAnsi="Arial" w:cs="Arial"/>
          <w:sz w:val="20"/>
          <w:szCs w:val="20"/>
        </w:rPr>
        <w:t>Within the time frames specified in STCP 19-4 Commissioning and Decommissioning and ahead of on-load testing, the Offshore TO will send to NGE</w:t>
      </w:r>
      <w:r w:rsidR="00AE79F8">
        <w:rPr>
          <w:rFonts w:ascii="Arial" w:hAnsi="Arial" w:cs="Arial"/>
          <w:sz w:val="20"/>
          <w:szCs w:val="20"/>
        </w:rPr>
        <w:t>SO</w:t>
      </w:r>
      <w:r w:rsidRPr="005F2817">
        <w:rPr>
          <w:rFonts w:ascii="Arial" w:hAnsi="Arial" w:cs="Arial"/>
          <w:sz w:val="20"/>
          <w:szCs w:val="20"/>
        </w:rPr>
        <w:t>, data for the scheme that is to be commissioned.</w:t>
      </w:r>
    </w:p>
    <w:p w:rsidRPr="005F2817" w:rsidR="00B91B43" w:rsidP="00B91B43" w:rsidRDefault="00B91B43" w14:paraId="6D8C9EE6" w14:textId="77777777">
      <w:pPr>
        <w:ind w:left="720" w:right="638" w:hanging="720"/>
        <w:jc w:val="both"/>
        <w:rPr>
          <w:rFonts w:ascii="Arial" w:hAnsi="Arial" w:cs="Arial"/>
        </w:rPr>
      </w:pPr>
      <w:r w:rsidRPr="005F2817">
        <w:rPr>
          <w:rFonts w:ascii="Arial" w:hAnsi="Arial" w:cs="Arial"/>
        </w:rPr>
        <w:t>1.2.2</w:t>
      </w:r>
      <w:r w:rsidRPr="005F2817">
        <w:rPr>
          <w:rFonts w:ascii="Arial" w:hAnsi="Arial" w:cs="Arial"/>
        </w:rPr>
        <w:tab/>
      </w:r>
      <w:r w:rsidRPr="005F2817">
        <w:rPr>
          <w:rFonts w:ascii="Arial" w:hAnsi="Arial" w:cs="Arial"/>
        </w:rPr>
        <w:t>Data sent before on-load testing will be Commissioning Data. This data will not describe any assets that are being made available, but will form the Offshore TO estimate created in line with good industry practice of the parameters and technical limits relating to the scheme that it is proposed will be commissioned. This data will therefore be suitable, for example, for system studies following commissioning of the scheme. This data will also form limits that should be adhered to by NGE</w:t>
      </w:r>
      <w:r w:rsidR="00AE79F8">
        <w:rPr>
          <w:rFonts w:ascii="Arial" w:hAnsi="Arial" w:cs="Arial"/>
        </w:rPr>
        <w:t>SO</w:t>
      </w:r>
      <w:r w:rsidRPr="005F2817">
        <w:rPr>
          <w:rFonts w:ascii="Arial" w:hAnsi="Arial" w:cs="Arial"/>
        </w:rPr>
        <w:t xml:space="preserve"> during on-load commissioning.</w:t>
      </w:r>
    </w:p>
    <w:p w:rsidRPr="005F2817" w:rsidR="00B91B43" w:rsidP="00B91B43" w:rsidRDefault="00B91B43" w14:paraId="46B8D37E" w14:textId="10A12035">
      <w:pPr>
        <w:ind w:right="638"/>
        <w:rPr>
          <w:rFonts w:ascii="Arial" w:hAnsi="Arial" w:cs="Arial"/>
        </w:rPr>
      </w:pPr>
      <w:r w:rsidRPr="005F2817">
        <w:rPr>
          <w:rFonts w:ascii="Arial" w:hAnsi="Arial" w:cs="Arial"/>
        </w:rPr>
        <w:br w:type="page"/>
      </w:r>
      <w:r w:rsidRPr="005F2817" w:rsidR="007C2342">
        <w:rPr>
          <w:rFonts w:ascii="Arial" w:hAnsi="Arial" w:cs="Arial"/>
          <w:noProof/>
          <w:lang w:eastAsia="en-GB"/>
        </w:rPr>
        <w:lastRenderedPageBreak/>
        <mc:AlternateContent>
          <mc:Choice Requires="wps">
            <w:drawing>
              <wp:anchor distT="0" distB="0" distL="114300" distR="114300" simplePos="0" relativeHeight="251657728" behindDoc="0" locked="0" layoutInCell="1" allowOverlap="1" wp14:anchorId="484469E8" wp14:editId="6CCD0762">
                <wp:simplePos x="0" y="0"/>
                <wp:positionH relativeFrom="column">
                  <wp:posOffset>3086100</wp:posOffset>
                </wp:positionH>
                <wp:positionV relativeFrom="paragraph">
                  <wp:posOffset>1616710</wp:posOffset>
                </wp:positionV>
                <wp:extent cx="1343025" cy="571500"/>
                <wp:effectExtent l="0" t="0" r="0" b="0"/>
                <wp:wrapNone/>
                <wp:docPr id="53"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3025" cy="571500"/>
                        </a:xfrm>
                        <a:custGeom>
                          <a:avLst/>
                          <a:gdLst>
                            <a:gd name="T0" fmla="*/ 2070 w 2070"/>
                            <a:gd name="T1" fmla="*/ 0 h 915"/>
                            <a:gd name="T2" fmla="*/ 1305 w 2070"/>
                            <a:gd name="T3" fmla="*/ 495 h 915"/>
                            <a:gd name="T4" fmla="*/ 0 w 2070"/>
                            <a:gd name="T5" fmla="*/ 915 h 915"/>
                          </a:gdLst>
                          <a:ahLst/>
                          <a:cxnLst>
                            <a:cxn ang="0">
                              <a:pos x="T0" y="T1"/>
                            </a:cxn>
                            <a:cxn ang="0">
                              <a:pos x="T2" y="T3"/>
                            </a:cxn>
                            <a:cxn ang="0">
                              <a:pos x="T4" y="T5"/>
                            </a:cxn>
                          </a:cxnLst>
                          <a:rect l="0" t="0" r="r" b="b"/>
                          <a:pathLst>
                            <a:path w="2070" h="915">
                              <a:moveTo>
                                <a:pt x="2070" y="0"/>
                              </a:moveTo>
                              <a:cubicBezTo>
                                <a:pt x="1860" y="171"/>
                                <a:pt x="1650" y="342"/>
                                <a:pt x="1305" y="495"/>
                              </a:cubicBezTo>
                              <a:cubicBezTo>
                                <a:pt x="960" y="648"/>
                                <a:pt x="217" y="845"/>
                                <a:pt x="0" y="915"/>
                              </a:cubicBezTo>
                            </a:path>
                          </a:pathLst>
                        </a:custGeom>
                        <a:noFill/>
                        <a:ln w="9525" cap="flat">
                          <a:solidFill>
                            <a:srgbClr val="333399"/>
                          </a:solidFill>
                          <a:prstDash val="dash"/>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w14:anchorId="1789058B">
              <v:shape id="Freeform 52" style="position:absolute;margin-left:243pt;margin-top:127.3pt;width:105.75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70,915" o:spid="_x0000_s1026" filled="f" strokecolor="#339" path="m2070,c1860,171,1650,342,1305,495,960,648,217,845,,915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" w14:anchorId="119C43DE">
                <v:stroke dashstyle="dash" endarrow="block"/>
                <v:path arrowok="t" o:connecttype="custom" o:connectlocs="1343025,0;846690,309172;0,571500" o:connectangles="0,0,0"/>
              </v:shape>
            </w:pict>
          </mc:Fallback>
        </mc:AlternateContent>
      </w:r>
      <w:r w:rsidRPr="005F2817">
        <w:rPr>
          <w:rFonts w:ascii="Arial" w:hAnsi="Arial" w:cs="Arial"/>
        </w:rPr>
        <w:t xml:space="preserve">       </w:t>
      </w:r>
    </w:p>
    <w:p w:rsidRPr="005F2817" w:rsidR="00B91B43" w:rsidP="00B91B43" w:rsidRDefault="00B91B43" w14:paraId="3B965F04" w14:textId="77777777">
      <w:pPr>
        <w:ind w:left="720" w:right="638"/>
        <w:jc w:val="both"/>
        <w:rPr>
          <w:rFonts w:ascii="Arial" w:hAnsi="Arial" w:cs="Arial"/>
        </w:rPr>
      </w:pPr>
    </w:p>
    <w:p w:rsidRPr="005F2817" w:rsidR="00B91B43" w:rsidP="00B91B43" w:rsidRDefault="007C2342" w14:paraId="12C7F8EB" w14:textId="2244EFBB">
      <w:pPr>
        <w:ind w:left="720" w:right="638"/>
        <w:jc w:val="both"/>
        <w:rPr>
          <w:rFonts w:ascii="Arial" w:hAnsi="Arial" w:cs="Arial"/>
        </w:rPr>
      </w:pPr>
      <w:r w:rsidRPr="005F2817">
        <w:rPr>
          <w:rFonts w:ascii="Arial" w:hAnsi="Arial" w:cs="Arial"/>
          <w:noProof/>
          <w:lang w:eastAsia="en-GB"/>
        </w:rPr>
        <mc:AlternateContent>
          <mc:Choice Requires="wpg">
            <w:drawing>
              <wp:anchor distT="0" distB="0" distL="114300" distR="114300" simplePos="0" relativeHeight="251656704" behindDoc="0" locked="0" layoutInCell="1" allowOverlap="1" wp14:anchorId="039FB38A" wp14:editId="085AE662">
                <wp:simplePos x="0" y="0"/>
                <wp:positionH relativeFrom="column">
                  <wp:posOffset>0</wp:posOffset>
                </wp:positionH>
                <wp:positionV relativeFrom="paragraph">
                  <wp:posOffset>-7620</wp:posOffset>
                </wp:positionV>
                <wp:extent cx="5585460" cy="3764280"/>
                <wp:effectExtent l="0" t="0" r="0" b="0"/>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85460" cy="3764280"/>
                          <a:chOff x="1425" y="6363"/>
                          <a:chExt cx="9135" cy="5902"/>
                        </a:xfrm>
                      </wpg:grpSpPr>
                      <wpg:grpSp>
                        <wpg:cNvPr id="3" name="Group 7"/>
                        <wpg:cNvGrpSpPr>
                          <a:grpSpLocks/>
                        </wpg:cNvGrpSpPr>
                        <wpg:grpSpPr bwMode="auto">
                          <a:xfrm>
                            <a:off x="7545" y="7368"/>
                            <a:ext cx="1542" cy="938"/>
                            <a:chOff x="9405" y="7695"/>
                            <a:chExt cx="1542" cy="938"/>
                          </a:xfrm>
                        </wpg:grpSpPr>
                        <wps:wsp>
                          <wps:cNvPr id="4" name="Rectangle 8"/>
                          <wps:cNvSpPr>
                            <a:spLocks noChangeArrowheads="1"/>
                          </wps:cNvSpPr>
                          <wps:spPr bwMode="auto">
                            <a:xfrm>
                              <a:off x="9462" y="774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5" name="Group 9"/>
                          <wpg:cNvGrpSpPr>
                            <a:grpSpLocks/>
                          </wpg:cNvGrpSpPr>
                          <wpg:grpSpPr bwMode="auto">
                            <a:xfrm>
                              <a:off x="9405" y="7695"/>
                              <a:ext cx="1485" cy="885"/>
                              <a:chOff x="9495" y="7770"/>
                              <a:chExt cx="1485" cy="885"/>
                            </a:xfrm>
                          </wpg:grpSpPr>
                          <wps:wsp>
                            <wps:cNvPr id="6" name="Rectangle 10"/>
                            <wps:cNvSpPr>
                              <a:spLocks noChangeArrowheads="1"/>
                            </wps:cNvSpPr>
                            <wps:spPr bwMode="auto">
                              <a:xfrm>
                                <a:off x="9495" y="7770"/>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12" name="Text Box 11"/>
                            <wps:cNvSpPr txBox="1">
                              <a:spLocks noChangeArrowheads="1"/>
                            </wps:cNvSpPr>
                            <wps:spPr bwMode="auto">
                              <a:xfrm>
                                <a:off x="9570" y="7972"/>
                                <a:ext cx="133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44AEB351" w14:textId="77777777">
                                  <w:pPr>
                                    <w:jc w:val="center"/>
                                    <w:rPr>
                                      <w:rFonts w:ascii="Arial" w:hAnsi="Arial" w:cs="Arial"/>
                                      <w:sz w:val="14"/>
                                    </w:rPr>
                                  </w:pPr>
                                  <w:r>
                                    <w:rPr>
                                      <w:rFonts w:ascii="Arial" w:hAnsi="Arial" w:cs="Arial"/>
                                      <w:sz w:val="14"/>
                                    </w:rPr>
                                    <w:t>STCP 19-4 Commissioning</w:t>
                                  </w:r>
                                </w:p>
                              </w:txbxContent>
                            </wps:txbx>
                            <wps:bodyPr rot="0" vert="horz" wrap="square" lIns="91440" tIns="45720" rIns="91440" bIns="45720" anchor="t" anchorCtr="0" upright="1">
                              <a:noAutofit/>
                            </wps:bodyPr>
                          </wps:wsp>
                        </wpg:grpSp>
                      </wpg:grpSp>
                      <wpg:grpSp>
                        <wpg:cNvPr id="13" name="Group 12"/>
                        <wpg:cNvGrpSpPr>
                          <a:grpSpLocks/>
                        </wpg:cNvGrpSpPr>
                        <wpg:grpSpPr bwMode="auto">
                          <a:xfrm>
                            <a:off x="4275" y="7368"/>
                            <a:ext cx="1542" cy="938"/>
                            <a:chOff x="4590" y="13215"/>
                            <a:chExt cx="1542" cy="938"/>
                          </a:xfrm>
                        </wpg:grpSpPr>
                        <wps:wsp>
                          <wps:cNvPr id="14" name="Rectangle 13"/>
                          <wps:cNvSpPr>
                            <a:spLocks noChangeArrowheads="1"/>
                          </wps:cNvSpPr>
                          <wps:spPr bwMode="auto">
                            <a:xfrm>
                              <a:off x="4647" y="1326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Rectangle 14"/>
                          <wps:cNvSpPr>
                            <a:spLocks noChangeArrowheads="1"/>
                          </wps:cNvSpPr>
                          <wps:spPr bwMode="auto">
                            <a:xfrm>
                              <a:off x="4590" y="1321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16" name="Text Box 15"/>
                          <wps:cNvSpPr txBox="1">
                            <a:spLocks noChangeArrowheads="1"/>
                          </wps:cNvSpPr>
                          <wps:spPr bwMode="auto">
                            <a:xfrm>
                              <a:off x="4665" y="13492"/>
                              <a:ext cx="133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1B302BB7" w14:textId="77777777">
                                <w:pPr>
                                  <w:jc w:val="center"/>
                                  <w:rPr>
                                    <w:rFonts w:ascii="Arial" w:hAnsi="Arial" w:cs="Arial"/>
                                    <w:sz w:val="14"/>
                                  </w:rPr>
                                </w:pPr>
                                <w:r>
                                  <w:rPr>
                                    <w:rFonts w:ascii="Arial" w:hAnsi="Arial" w:cs="Arial"/>
                                    <w:sz w:val="14"/>
                                  </w:rPr>
                                  <w:t>Construction</w:t>
                                </w:r>
                              </w:p>
                            </w:txbxContent>
                          </wps:txbx>
                          <wps:bodyPr rot="0" vert="horz" wrap="square" lIns="91440" tIns="45720" rIns="91440" bIns="45720" anchor="t" anchorCtr="0" upright="1">
                            <a:noAutofit/>
                          </wps:bodyPr>
                        </wps:wsp>
                      </wpg:grpSp>
                      <wpg:grpSp>
                        <wpg:cNvPr id="17" name="Group 16"/>
                        <wpg:cNvGrpSpPr>
                          <a:grpSpLocks/>
                        </wpg:cNvGrpSpPr>
                        <wpg:grpSpPr bwMode="auto">
                          <a:xfrm>
                            <a:off x="1425" y="7368"/>
                            <a:ext cx="1695" cy="938"/>
                            <a:chOff x="1470" y="13110"/>
                            <a:chExt cx="1695" cy="938"/>
                          </a:xfrm>
                        </wpg:grpSpPr>
                        <wps:wsp>
                          <wps:cNvPr id="18" name="Rectangle 17"/>
                          <wps:cNvSpPr>
                            <a:spLocks noChangeArrowheads="1"/>
                          </wps:cNvSpPr>
                          <wps:spPr bwMode="auto">
                            <a:xfrm>
                              <a:off x="1632" y="13163"/>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Rectangle 18"/>
                          <wps:cNvSpPr>
                            <a:spLocks noChangeArrowheads="1"/>
                          </wps:cNvSpPr>
                          <wps:spPr bwMode="auto">
                            <a:xfrm>
                              <a:off x="1575" y="13110"/>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20" name="Text Box 19"/>
                          <wps:cNvSpPr txBox="1">
                            <a:spLocks noChangeArrowheads="1"/>
                          </wps:cNvSpPr>
                          <wps:spPr bwMode="auto">
                            <a:xfrm>
                              <a:off x="1470" y="13312"/>
                              <a:ext cx="169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6F0B9F57" w14:textId="77777777">
                                <w:pPr>
                                  <w:jc w:val="center"/>
                                  <w:rPr>
                                    <w:rFonts w:ascii="Arial" w:hAnsi="Arial" w:cs="Arial"/>
                                    <w:sz w:val="14"/>
                                  </w:rPr>
                                </w:pPr>
                                <w:r>
                                  <w:rPr>
                                    <w:rFonts w:ascii="Arial" w:hAnsi="Arial" w:cs="Arial"/>
                                    <w:sz w:val="14"/>
                                  </w:rPr>
                                  <w:t>STCP 16-1 Investment Planning</w:t>
                                </w:r>
                              </w:p>
                            </w:txbxContent>
                          </wps:txbx>
                          <wps:bodyPr rot="0" vert="horz" wrap="square" lIns="91440" tIns="45720" rIns="91440" bIns="45720" anchor="t" anchorCtr="0" upright="1">
                            <a:noAutofit/>
                          </wps:bodyPr>
                        </wps:wsp>
                      </wpg:grpSp>
                      <wpg:grpSp>
                        <wpg:cNvPr id="21" name="Group 20"/>
                        <wpg:cNvGrpSpPr>
                          <a:grpSpLocks/>
                        </wpg:cNvGrpSpPr>
                        <wpg:grpSpPr bwMode="auto">
                          <a:xfrm>
                            <a:off x="1530" y="8688"/>
                            <a:ext cx="1542" cy="938"/>
                            <a:chOff x="4590" y="13215"/>
                            <a:chExt cx="1542" cy="938"/>
                          </a:xfrm>
                        </wpg:grpSpPr>
                        <wps:wsp>
                          <wps:cNvPr id="22" name="Rectangle 21"/>
                          <wps:cNvSpPr>
                            <a:spLocks noChangeArrowheads="1"/>
                          </wps:cNvSpPr>
                          <wps:spPr bwMode="auto">
                            <a:xfrm>
                              <a:off x="4647" y="1326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Rectangle 22"/>
                          <wps:cNvSpPr>
                            <a:spLocks noChangeArrowheads="1"/>
                          </wps:cNvSpPr>
                          <wps:spPr bwMode="auto">
                            <a:xfrm>
                              <a:off x="4590" y="1321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24" name="Text Box 23"/>
                          <wps:cNvSpPr txBox="1">
                            <a:spLocks noChangeArrowheads="1"/>
                          </wps:cNvSpPr>
                          <wps:spPr bwMode="auto">
                            <a:xfrm>
                              <a:off x="4665" y="13492"/>
                              <a:ext cx="133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349708AC" w14:textId="77777777">
                                <w:pPr>
                                  <w:jc w:val="center"/>
                                  <w:rPr>
                                    <w:rFonts w:ascii="Arial" w:hAnsi="Arial" w:cs="Arial"/>
                                    <w:sz w:val="14"/>
                                  </w:rPr>
                                </w:pPr>
                                <w:r>
                                  <w:rPr>
                                    <w:rFonts w:ascii="Arial" w:hAnsi="Arial" w:cs="Arial"/>
                                    <w:sz w:val="14"/>
                                  </w:rPr>
                                  <w:t>Form Change</w:t>
                                </w:r>
                              </w:p>
                            </w:txbxContent>
                          </wps:txbx>
                          <wps:bodyPr rot="0" vert="horz" wrap="square" lIns="91440" tIns="45720" rIns="91440" bIns="45720" anchor="t" anchorCtr="0" upright="1">
                            <a:noAutofit/>
                          </wps:bodyPr>
                        </wps:wsp>
                      </wpg:grpSp>
                      <wpg:grpSp>
                        <wpg:cNvPr id="25" name="Group 24"/>
                        <wpg:cNvGrpSpPr>
                          <a:grpSpLocks/>
                        </wpg:cNvGrpSpPr>
                        <wpg:grpSpPr bwMode="auto">
                          <a:xfrm>
                            <a:off x="1530" y="10008"/>
                            <a:ext cx="1542" cy="938"/>
                            <a:chOff x="4590" y="13215"/>
                            <a:chExt cx="1542" cy="938"/>
                          </a:xfrm>
                        </wpg:grpSpPr>
                        <wps:wsp>
                          <wps:cNvPr id="26" name="Rectangle 25"/>
                          <wps:cNvSpPr>
                            <a:spLocks noChangeArrowheads="1"/>
                          </wps:cNvSpPr>
                          <wps:spPr bwMode="auto">
                            <a:xfrm>
                              <a:off x="4647" y="1326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Rectangle 26"/>
                          <wps:cNvSpPr>
                            <a:spLocks noChangeArrowheads="1"/>
                          </wps:cNvSpPr>
                          <wps:spPr bwMode="auto">
                            <a:xfrm>
                              <a:off x="4590" y="1321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28" name="Text Box 27"/>
                          <wps:cNvSpPr txBox="1">
                            <a:spLocks noChangeArrowheads="1"/>
                          </wps:cNvSpPr>
                          <wps:spPr bwMode="auto">
                            <a:xfrm>
                              <a:off x="4665" y="13492"/>
                              <a:ext cx="1335" cy="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789DBB77" w14:textId="77777777">
                                <w:pPr>
                                  <w:jc w:val="center"/>
                                  <w:rPr>
                                    <w:rFonts w:ascii="Arial" w:hAnsi="Arial" w:cs="Arial"/>
                                    <w:sz w:val="14"/>
                                  </w:rPr>
                                </w:pPr>
                                <w:r>
                                  <w:rPr>
                                    <w:rFonts w:ascii="Arial" w:hAnsi="Arial" w:cs="Arial"/>
                                    <w:sz w:val="14"/>
                                  </w:rPr>
                                  <w:t>General Refresh</w:t>
                                </w:r>
                              </w:p>
                            </w:txbxContent>
                          </wps:txbx>
                          <wps:bodyPr rot="0" vert="horz" wrap="square" lIns="91440" tIns="45720" rIns="91440" bIns="45720" anchor="t" anchorCtr="0" upright="1">
                            <a:noAutofit/>
                          </wps:bodyPr>
                        </wps:wsp>
                      </wpg:grpSp>
                      <wpg:grpSp>
                        <wpg:cNvPr id="29" name="Group 28"/>
                        <wpg:cNvGrpSpPr>
                          <a:grpSpLocks/>
                        </wpg:cNvGrpSpPr>
                        <wpg:grpSpPr bwMode="auto">
                          <a:xfrm>
                            <a:off x="1530" y="11327"/>
                            <a:ext cx="1542" cy="938"/>
                            <a:chOff x="1545" y="6495"/>
                            <a:chExt cx="1542" cy="938"/>
                          </a:xfrm>
                        </wpg:grpSpPr>
                        <wps:wsp>
                          <wps:cNvPr id="30" name="Rectangle 29"/>
                          <wps:cNvSpPr>
                            <a:spLocks noChangeArrowheads="1"/>
                          </wps:cNvSpPr>
                          <wps:spPr bwMode="auto">
                            <a:xfrm>
                              <a:off x="1602" y="6548"/>
                              <a:ext cx="1485" cy="885"/>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Rectangle 30"/>
                          <wps:cNvSpPr>
                            <a:spLocks noChangeArrowheads="1"/>
                          </wps:cNvSpPr>
                          <wps:spPr bwMode="auto">
                            <a:xfrm>
                              <a:off x="1545" y="6495"/>
                              <a:ext cx="1485" cy="885"/>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32" name="Text Box 31"/>
                          <wps:cNvSpPr txBox="1">
                            <a:spLocks noChangeArrowheads="1"/>
                          </wps:cNvSpPr>
                          <wps:spPr bwMode="auto">
                            <a:xfrm>
                              <a:off x="1620" y="6697"/>
                              <a:ext cx="1335" cy="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353483BB" w14:textId="77777777">
                                <w:pPr>
                                  <w:jc w:val="center"/>
                                  <w:rPr>
                                    <w:rFonts w:ascii="Arial" w:hAnsi="Arial" w:cs="Arial"/>
                                    <w:sz w:val="14"/>
                                  </w:rPr>
                                </w:pPr>
                                <w:r>
                                  <w:rPr>
                                    <w:rFonts w:ascii="Arial" w:hAnsi="Arial" w:cs="Arial"/>
                                    <w:sz w:val="14"/>
                                  </w:rPr>
                                  <w:t>Typographical Corrections</w:t>
                                </w:r>
                              </w:p>
                            </w:txbxContent>
                          </wps:txbx>
                          <wps:bodyPr rot="0" vert="horz" wrap="square" lIns="91440" tIns="45720" rIns="91440" bIns="45720" anchor="t" anchorCtr="0" upright="1">
                            <a:noAutofit/>
                          </wps:bodyPr>
                        </wps:wsp>
                      </wpg:grpSp>
                      <wpg:grpSp>
                        <wpg:cNvPr id="33" name="Group 32"/>
                        <wpg:cNvGrpSpPr>
                          <a:grpSpLocks/>
                        </wpg:cNvGrpSpPr>
                        <wpg:grpSpPr bwMode="auto">
                          <a:xfrm>
                            <a:off x="5565" y="9168"/>
                            <a:ext cx="2490" cy="1455"/>
                            <a:chOff x="7770" y="11145"/>
                            <a:chExt cx="2490" cy="1455"/>
                          </a:xfrm>
                        </wpg:grpSpPr>
                        <wps:wsp>
                          <wps:cNvPr id="34" name="Rectangle 33"/>
                          <wps:cNvSpPr>
                            <a:spLocks noChangeArrowheads="1"/>
                          </wps:cNvSpPr>
                          <wps:spPr bwMode="auto">
                            <a:xfrm>
                              <a:off x="7931" y="11220"/>
                              <a:ext cx="2310" cy="1380"/>
                            </a:xfrm>
                            <a:prstGeom prst="rect">
                              <a:avLst/>
                            </a:prstGeom>
                            <a:solidFill>
                              <a:srgbClr val="33339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grpSp>
                          <wpg:cNvPr id="35" name="Group 34"/>
                          <wpg:cNvGrpSpPr>
                            <a:grpSpLocks/>
                          </wpg:cNvGrpSpPr>
                          <wpg:grpSpPr bwMode="auto">
                            <a:xfrm>
                              <a:off x="7770" y="11145"/>
                              <a:ext cx="2490" cy="1380"/>
                              <a:chOff x="8220" y="10665"/>
                              <a:chExt cx="2490" cy="1380"/>
                            </a:xfrm>
                          </wpg:grpSpPr>
                          <wpg:grpSp>
                            <wpg:cNvPr id="36" name="Group 35"/>
                            <wpg:cNvGrpSpPr>
                              <a:grpSpLocks/>
                            </wpg:cNvGrpSpPr>
                            <wpg:grpSpPr bwMode="auto">
                              <a:xfrm>
                                <a:off x="8220" y="10665"/>
                                <a:ext cx="1335" cy="1380"/>
                                <a:chOff x="8220" y="10665"/>
                                <a:chExt cx="1335" cy="1380"/>
                              </a:xfrm>
                            </wpg:grpSpPr>
                            <wps:wsp>
                              <wps:cNvPr id="37" name="Rectangle 36"/>
                              <wps:cNvSpPr>
                                <a:spLocks noChangeArrowheads="1"/>
                              </wps:cNvSpPr>
                              <wps:spPr bwMode="auto">
                                <a:xfrm>
                                  <a:off x="8310" y="10665"/>
                                  <a:ext cx="1155" cy="1380"/>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38" name="Text Box 37"/>
                              <wps:cNvSpPr txBox="1">
                                <a:spLocks noChangeArrowheads="1"/>
                              </wps:cNvSpPr>
                              <wps:spPr bwMode="auto">
                                <a:xfrm>
                                  <a:off x="8220" y="11025"/>
                                  <a:ext cx="1335" cy="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4EDC2075" w14:textId="77777777">
                                    <w:pPr>
                                      <w:jc w:val="center"/>
                                      <w:rPr>
                                        <w:rFonts w:ascii="Arial" w:hAnsi="Arial" w:cs="Arial"/>
                                        <w:sz w:val="14"/>
                                      </w:rPr>
                                    </w:pPr>
                                    <w:r>
                                      <w:rPr>
                                        <w:rFonts w:ascii="Arial" w:hAnsi="Arial" w:cs="Arial"/>
                                        <w:sz w:val="14"/>
                                      </w:rPr>
                                      <w:t>SCS Update Process</w:t>
                                    </w:r>
                                  </w:p>
                                </w:txbxContent>
                              </wps:txbx>
                              <wps:bodyPr rot="0" vert="horz" wrap="square" lIns="91440" tIns="45720" rIns="91440" bIns="45720" anchor="t" anchorCtr="0" upright="1">
                                <a:noAutofit/>
                              </wps:bodyPr>
                            </wps:wsp>
                          </wpg:grpSp>
                          <wpg:grpSp>
                            <wpg:cNvPr id="39" name="Group 38"/>
                            <wpg:cNvGrpSpPr>
                              <a:grpSpLocks/>
                            </wpg:cNvGrpSpPr>
                            <wpg:grpSpPr bwMode="auto">
                              <a:xfrm>
                                <a:off x="9375" y="10665"/>
                                <a:ext cx="1335" cy="1380"/>
                                <a:chOff x="9375" y="10665"/>
                                <a:chExt cx="1335" cy="1380"/>
                              </a:xfrm>
                            </wpg:grpSpPr>
                            <wps:wsp>
                              <wps:cNvPr id="40" name="Rectangle 39"/>
                              <wps:cNvSpPr>
                                <a:spLocks noChangeArrowheads="1"/>
                              </wps:cNvSpPr>
                              <wps:spPr bwMode="auto">
                                <a:xfrm>
                                  <a:off x="9465" y="10665"/>
                                  <a:ext cx="1155" cy="1380"/>
                                </a:xfrm>
                                <a:prstGeom prst="rect">
                                  <a:avLst/>
                                </a:prstGeom>
                                <a:gradFill rotWithShape="0">
                                  <a:gsLst>
                                    <a:gs pos="0">
                                      <a:srgbClr val="FFFFFF"/>
                                    </a:gs>
                                    <a:gs pos="100000">
                                      <a:srgbClr val="99CCFF"/>
                                    </a:gs>
                                  </a:gsLst>
                                  <a:lin ang="2700000" scaled="1"/>
                                </a:gradFill>
                                <a:ln w="9525">
                                  <a:solidFill>
                                    <a:srgbClr val="000000"/>
                                  </a:solidFill>
                                  <a:miter lim="800000"/>
                                  <a:headEnd/>
                                  <a:tailEnd/>
                                </a:ln>
                              </wps:spPr>
                              <wps:bodyPr rot="0" vert="horz" wrap="square" lIns="91440" tIns="45720" rIns="91440" bIns="45720" anchor="t" anchorCtr="0" upright="1">
                                <a:noAutofit/>
                              </wps:bodyPr>
                            </wps:wsp>
                            <wps:wsp>
                              <wps:cNvPr id="41" name="Text Box 40"/>
                              <wps:cNvSpPr txBox="1">
                                <a:spLocks noChangeArrowheads="1"/>
                              </wps:cNvSpPr>
                              <wps:spPr bwMode="auto">
                                <a:xfrm>
                                  <a:off x="9375" y="11190"/>
                                  <a:ext cx="1335" cy="3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499CF3AE" w14:textId="77777777">
                                    <w:pPr>
                                      <w:jc w:val="center"/>
                                      <w:rPr>
                                        <w:rFonts w:ascii="Arial" w:hAnsi="Arial" w:cs="Arial"/>
                                      </w:rPr>
                                    </w:pPr>
                                    <w:r>
                                      <w:rPr>
                                        <w:rFonts w:ascii="Arial" w:hAnsi="Arial" w:cs="Arial"/>
                                      </w:rPr>
                                      <w:t>SCS</w:t>
                                    </w:r>
                                  </w:p>
                                </w:txbxContent>
                              </wps:txbx>
                              <wps:bodyPr rot="0" vert="horz" wrap="square" lIns="91440" tIns="45720" rIns="91440" bIns="45720" anchor="t" anchorCtr="0" upright="1">
                                <a:noAutofit/>
                              </wps:bodyPr>
                            </wps:wsp>
                          </wpg:grpSp>
                        </wpg:grpSp>
                      </wpg:grpSp>
                      <wps:wsp>
                        <wps:cNvPr id="42" name="Line 41"/>
                        <wps:cNvCnPr>
                          <a:cxnSpLocks noChangeShapeType="1"/>
                        </wps:cNvCnPr>
                        <wps:spPr bwMode="auto">
                          <a:xfrm>
                            <a:off x="3015" y="7833"/>
                            <a:ext cx="1260" cy="0"/>
                          </a:xfrm>
                          <a:prstGeom prst="line">
                            <a:avLst/>
                          </a:prstGeom>
                          <a:noFill/>
                          <a:ln w="9525">
                            <a:solidFill>
                              <a:srgbClr val="333399"/>
                            </a:solidFill>
                            <a:round/>
                            <a:headEnd/>
                            <a:tailEnd type="triangle" w="med" len="med"/>
                          </a:ln>
                          <a:extLst>
                            <a:ext uri="{909E8E84-426E-40DD-AFC4-6F175D3DCCD1}">
                              <a14:hiddenFill xmlns:a14="http://schemas.microsoft.com/office/drawing/2010/main">
                                <a:noFill/>
                              </a14:hiddenFill>
                            </a:ext>
                          </a:extLst>
                        </wps:spPr>
                        <wps:bodyPr/>
                      </wps:wsp>
                      <wps:wsp>
                        <wps:cNvPr id="43" name="Line 42"/>
                        <wps:cNvCnPr>
                          <a:cxnSpLocks noChangeShapeType="1"/>
                        </wps:cNvCnPr>
                        <wps:spPr bwMode="auto">
                          <a:xfrm>
                            <a:off x="5760" y="7833"/>
                            <a:ext cx="1770" cy="0"/>
                          </a:xfrm>
                          <a:prstGeom prst="line">
                            <a:avLst/>
                          </a:prstGeom>
                          <a:noFill/>
                          <a:ln w="9525">
                            <a:solidFill>
                              <a:srgbClr val="333399"/>
                            </a:solidFill>
                            <a:round/>
                            <a:headEnd/>
                            <a:tailEnd type="triangle" w="med" len="med"/>
                          </a:ln>
                          <a:extLst>
                            <a:ext uri="{909E8E84-426E-40DD-AFC4-6F175D3DCCD1}">
                              <a14:hiddenFill xmlns:a14="http://schemas.microsoft.com/office/drawing/2010/main">
                                <a:noFill/>
                              </a14:hiddenFill>
                            </a:ext>
                          </a:extLst>
                        </wps:spPr>
                        <wps:bodyPr/>
                      </wps:wsp>
                      <wps:wsp>
                        <wps:cNvPr id="44" name="Freeform 43"/>
                        <wps:cNvSpPr>
                          <a:spLocks/>
                        </wps:cNvSpPr>
                        <wps:spPr bwMode="auto">
                          <a:xfrm>
                            <a:off x="3015" y="7968"/>
                            <a:ext cx="2640" cy="1510"/>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5" name="Freeform 44"/>
                        <wps:cNvSpPr>
                          <a:spLocks/>
                        </wps:cNvSpPr>
                        <wps:spPr bwMode="auto">
                          <a:xfrm>
                            <a:off x="3015" y="9183"/>
                            <a:ext cx="2640" cy="565"/>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6" name="Freeform 45"/>
                        <wps:cNvSpPr>
                          <a:spLocks/>
                        </wps:cNvSpPr>
                        <wps:spPr bwMode="auto">
                          <a:xfrm flipV="1">
                            <a:off x="3015" y="9988"/>
                            <a:ext cx="2640" cy="470"/>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7" name="Freeform 46"/>
                        <wps:cNvSpPr>
                          <a:spLocks/>
                        </wps:cNvSpPr>
                        <wps:spPr bwMode="auto">
                          <a:xfrm flipV="1">
                            <a:off x="3015" y="10228"/>
                            <a:ext cx="2640" cy="1550"/>
                          </a:xfrm>
                          <a:custGeom>
                            <a:avLst/>
                            <a:gdLst>
                              <a:gd name="T0" fmla="*/ 0 w 2640"/>
                              <a:gd name="T1" fmla="*/ 0 h 1510"/>
                              <a:gd name="T2" fmla="*/ 1185 w 2640"/>
                              <a:gd name="T3" fmla="*/ 1260 h 1510"/>
                              <a:gd name="T4" fmla="*/ 2640 w 2640"/>
                              <a:gd name="T5" fmla="*/ 1500 h 1510"/>
                            </a:gdLst>
                            <a:ahLst/>
                            <a:cxnLst>
                              <a:cxn ang="0">
                                <a:pos x="T0" y="T1"/>
                              </a:cxn>
                              <a:cxn ang="0">
                                <a:pos x="T2" y="T3"/>
                              </a:cxn>
                              <a:cxn ang="0">
                                <a:pos x="T4" y="T5"/>
                              </a:cxn>
                            </a:cxnLst>
                            <a:rect l="0" t="0" r="r" b="b"/>
                            <a:pathLst>
                              <a:path w="2640" h="1510">
                                <a:moveTo>
                                  <a:pt x="0" y="0"/>
                                </a:moveTo>
                                <a:cubicBezTo>
                                  <a:pt x="372" y="505"/>
                                  <a:pt x="745" y="1010"/>
                                  <a:pt x="1185" y="1260"/>
                                </a:cubicBezTo>
                                <a:cubicBezTo>
                                  <a:pt x="1625" y="1510"/>
                                  <a:pt x="2132" y="1505"/>
                                  <a:pt x="2640" y="1500"/>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47"/>
                        <wps:cNvSpPr>
                          <a:spLocks/>
                        </wps:cNvSpPr>
                        <wps:spPr bwMode="auto">
                          <a:xfrm>
                            <a:off x="8328" y="6721"/>
                            <a:ext cx="1422" cy="962"/>
                          </a:xfrm>
                          <a:custGeom>
                            <a:avLst/>
                            <a:gdLst>
                              <a:gd name="T0" fmla="*/ 720 w 1422"/>
                              <a:gd name="T1" fmla="*/ 962 h 962"/>
                              <a:gd name="T2" fmla="*/ 1335 w 1422"/>
                              <a:gd name="T3" fmla="*/ 602 h 962"/>
                              <a:gd name="T4" fmla="*/ 1245 w 1422"/>
                              <a:gd name="T5" fmla="*/ 167 h 962"/>
                              <a:gd name="T6" fmla="*/ 690 w 1422"/>
                              <a:gd name="T7" fmla="*/ 2 h 962"/>
                              <a:gd name="T8" fmla="*/ 270 w 1422"/>
                              <a:gd name="T9" fmla="*/ 182 h 962"/>
                              <a:gd name="T10" fmla="*/ 0 w 1422"/>
                              <a:gd name="T11" fmla="*/ 647 h 962"/>
                            </a:gdLst>
                            <a:ahLst/>
                            <a:cxnLst>
                              <a:cxn ang="0">
                                <a:pos x="T0" y="T1"/>
                              </a:cxn>
                              <a:cxn ang="0">
                                <a:pos x="T2" y="T3"/>
                              </a:cxn>
                              <a:cxn ang="0">
                                <a:pos x="T4" y="T5"/>
                              </a:cxn>
                              <a:cxn ang="0">
                                <a:pos x="T6" y="T7"/>
                              </a:cxn>
                              <a:cxn ang="0">
                                <a:pos x="T8" y="T9"/>
                              </a:cxn>
                              <a:cxn ang="0">
                                <a:pos x="T10" y="T11"/>
                              </a:cxn>
                            </a:cxnLst>
                            <a:rect l="0" t="0" r="r" b="b"/>
                            <a:pathLst>
                              <a:path w="1422" h="962">
                                <a:moveTo>
                                  <a:pt x="720" y="962"/>
                                </a:moveTo>
                                <a:cubicBezTo>
                                  <a:pt x="984" y="848"/>
                                  <a:pt x="1248" y="734"/>
                                  <a:pt x="1335" y="602"/>
                                </a:cubicBezTo>
                                <a:cubicBezTo>
                                  <a:pt x="1422" y="470"/>
                                  <a:pt x="1352" y="267"/>
                                  <a:pt x="1245" y="167"/>
                                </a:cubicBezTo>
                                <a:cubicBezTo>
                                  <a:pt x="1138" y="67"/>
                                  <a:pt x="852" y="0"/>
                                  <a:pt x="690" y="2"/>
                                </a:cubicBezTo>
                                <a:cubicBezTo>
                                  <a:pt x="528" y="4"/>
                                  <a:pt x="385" y="74"/>
                                  <a:pt x="270" y="182"/>
                                </a:cubicBezTo>
                                <a:cubicBezTo>
                                  <a:pt x="155" y="290"/>
                                  <a:pt x="45" y="570"/>
                                  <a:pt x="0" y="647"/>
                                </a:cubicBezTo>
                              </a:path>
                            </a:pathLst>
                          </a:custGeom>
                          <a:noFill/>
                          <a:ln w="9525">
                            <a:solidFill>
                              <a:srgbClr val="333399"/>
                            </a:solidFill>
                            <a:round/>
                            <a:headEn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Text Box 48"/>
                        <wps:cNvSpPr txBox="1">
                          <a:spLocks noChangeArrowheads="1"/>
                        </wps:cNvSpPr>
                        <wps:spPr bwMode="auto">
                          <a:xfrm>
                            <a:off x="3195" y="7533"/>
                            <a:ext cx="1005" cy="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36D7B5D8" w14:textId="77777777">
                              <w:pPr>
                                <w:rPr>
                                  <w:rFonts w:ascii="Arial" w:hAnsi="Arial" w:cs="Arial"/>
                                  <w:sz w:val="14"/>
                                </w:rPr>
                              </w:pPr>
                              <w:r>
                                <w:rPr>
                                  <w:rFonts w:ascii="Arial" w:hAnsi="Arial" w:cs="Arial"/>
                                  <w:sz w:val="14"/>
                                </w:rPr>
                                <w:t>Physical</w:t>
                              </w:r>
                            </w:p>
                            <w:p w:rsidR="000A4C78" w:rsidP="00B91B43" w:rsidRDefault="000A4C78" w14:paraId="0C67FF75" w14:textId="77777777">
                              <w:pPr>
                                <w:spacing w:before="120"/>
                                <w:rPr>
                                  <w:rFonts w:ascii="Arial" w:hAnsi="Arial" w:cs="Arial"/>
                                  <w:sz w:val="14"/>
                                </w:rPr>
                              </w:pPr>
                              <w:r>
                                <w:rPr>
                                  <w:rFonts w:ascii="Arial" w:hAnsi="Arial" w:cs="Arial"/>
                                  <w:sz w:val="14"/>
                                </w:rPr>
                                <w:t>Scheme</w:t>
                              </w:r>
                            </w:p>
                          </w:txbxContent>
                        </wps:txbx>
                        <wps:bodyPr rot="0" vert="horz" wrap="square" lIns="91440" tIns="45720" rIns="91440" bIns="45720" anchor="t" anchorCtr="0" upright="1">
                          <a:noAutofit/>
                        </wps:bodyPr>
                      </wps:wsp>
                      <wps:wsp>
                        <wps:cNvPr id="50" name="Text Box 49"/>
                        <wps:cNvSpPr txBox="1">
                          <a:spLocks noChangeArrowheads="1"/>
                        </wps:cNvSpPr>
                        <wps:spPr bwMode="auto">
                          <a:xfrm>
                            <a:off x="4200" y="8643"/>
                            <a:ext cx="1215" cy="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360589F0" w14:textId="77777777">
                              <w:pPr>
                                <w:rPr>
                                  <w:rFonts w:ascii="Arial" w:hAnsi="Arial" w:cs="Arial"/>
                                  <w:sz w:val="14"/>
                                </w:rPr>
                              </w:pPr>
                            </w:p>
                          </w:txbxContent>
                        </wps:txbx>
                        <wps:bodyPr rot="0" vert="horz" wrap="square" lIns="91440" tIns="45720" rIns="91440" bIns="45720" anchor="t" anchorCtr="0" upright="1">
                          <a:noAutofit/>
                        </wps:bodyPr>
                      </wps:wsp>
                      <wps:wsp>
                        <wps:cNvPr id="51" name="Text Box 50"/>
                        <wps:cNvSpPr txBox="1">
                          <a:spLocks noChangeArrowheads="1"/>
                        </wps:cNvSpPr>
                        <wps:spPr bwMode="auto">
                          <a:xfrm>
                            <a:off x="9120" y="7623"/>
                            <a:ext cx="1440" cy="10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4C78" w:rsidP="00B91B43" w:rsidRDefault="000A4C78" w14:paraId="6F6A9D73" w14:textId="77777777">
                              <w:pPr>
                                <w:numPr>
                                  <w:ins w:author="" w:date="2005-02-09T12:00:00Z" w:id="55"/>
                                </w:numPr>
                                <w:rPr>
                                  <w:rFonts w:ascii="Arial" w:hAnsi="Arial" w:cs="Arial"/>
                                  <w:sz w:val="14"/>
                                </w:rPr>
                              </w:pPr>
                              <w:r>
                                <w:rPr>
                                  <w:rFonts w:ascii="Arial" w:hAnsi="Arial" w:cs="Arial"/>
                                  <w:sz w:val="14"/>
                                </w:rPr>
                                <w:t>Assets removed from available Transmission System but not from site</w:t>
                              </w:r>
                            </w:p>
                          </w:txbxContent>
                        </wps:txbx>
                        <wps:bodyPr rot="0" vert="horz" wrap="square" lIns="91440" tIns="45720" rIns="91440" bIns="45720" anchor="t" anchorCtr="0" upright="1">
                          <a:noAutofit/>
                        </wps:bodyPr>
                      </wps:wsp>
                      <wps:wsp>
                        <wps:cNvPr id="52" name="Text Box 51"/>
                        <wps:cNvSpPr txBox="1">
                          <a:spLocks noChangeArrowheads="1"/>
                        </wps:cNvSpPr>
                        <wps:spPr bwMode="auto">
                          <a:xfrm>
                            <a:off x="4305" y="6363"/>
                            <a:ext cx="2865"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FE494B" w:rsidR="000A4C78" w:rsidP="00B91B43" w:rsidRDefault="000A4C78" w14:paraId="433B1DA0" w14:textId="77777777">
                              <w:pPr>
                                <w:jc w:val="center"/>
                                <w:rPr>
                                  <w:rFonts w:ascii="Arial" w:hAnsi="Arial" w:cs="Arial"/>
                                  <w:u w:val="single"/>
                                </w:rPr>
                              </w:pPr>
                              <w:r w:rsidRPr="00FE494B">
                                <w:rPr>
                                  <w:rFonts w:ascii="Arial" w:hAnsi="Arial" w:cs="Arial"/>
                                  <w:u w:val="single"/>
                                </w:rPr>
                                <w:t>SCS Update Processes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w14:anchorId="5F388F99">
              <v:group id="Group 6" style="position:absolute;left:0;text-align:left;margin-left:0;margin-top:-.6pt;width:439.8pt;height:296.4pt;z-index:251656704" coordsize="9135,5902" coordorigin="1425,6363" o:spid="_x0000_s1026" w14:anchorId="039FB3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">
                <v:group id="Group 7" style="position:absolute;left:7545;top:7368;width:1542;height:938" coordsize="1542,938" coordorigin="9405,7695" o:spid="_x0000_s10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ect id="Rectangle 8" style="position:absolute;left:9462;top:7748;width:1485;height:885;visibility:visible;mso-wrap-style:square;v-text-anchor:top" o:spid="_x0000_s1028" fillcolor="#33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"/>
                  <v:group id="Group 9" style="position:absolute;left:9405;top:7695;width:1485;height:885" coordsize="1485,885" coordorigin="9495,7770" o:spid="_x0000_s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rect id="Rectangle 10" style="position:absolute;left:9495;top:7770;width:1485;height:885;visibility:visible;mso-wrap-style:square;v-text-anchor:top" o:spid="_x0000_s10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">
                      <v:fill type="gradient" color2="#9cf" angle="45" focus="100%"/>
                    </v:rect>
                    <v:shapetype id="_x0000_t202" coordsize="21600,21600" o:spt="202" path="m,l,21600r21600,l21600,xe">
                      <v:stroke joinstyle="miter"/>
                      <v:path gradientshapeok="t" o:connecttype="rect"/>
                    </v:shapetype>
                    <v:shape id="Text Box 11" style="position:absolute;left:9570;top:7972;width:1335;height:480;visibility:visible;mso-wrap-style:square;v-text-anchor:top" o:spid="_x0000_s103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v:textbox>
                        <w:txbxContent>
                          <w:p w:rsidR="000A4C78" w:rsidP="00B91B43" w:rsidRDefault="000A4C78" w14:paraId="653479C3" w14:textId="77777777">
                            <w:pPr>
                              <w:jc w:val="center"/>
                              <w:rPr>
                                <w:rFonts w:ascii="Arial" w:hAnsi="Arial" w:cs="Arial"/>
                                <w:sz w:val="14"/>
                              </w:rPr>
                            </w:pPr>
                            <w:r>
                              <w:rPr>
                                <w:rFonts w:ascii="Arial" w:hAnsi="Arial" w:cs="Arial"/>
                                <w:sz w:val="14"/>
                              </w:rPr>
                              <w:t>STCP 19-4 Commissioning</w:t>
                            </w:r>
                          </w:p>
                        </w:txbxContent>
                      </v:textbox>
                    </v:shape>
                  </v:group>
                </v:group>
                <v:group id="Group 12" style="position:absolute;left:4275;top:7368;width:1542;height:938" coordsize="1542,938" coordorigin="4590,13215" o:spid="_x0000_s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v:rect id="Rectangle 13" style="position:absolute;left:4647;top:13268;width:1485;height:885;visibility:visible;mso-wrap-style:square;v-text-anchor:top" o:spid="_x0000_s1033" fillcolor="#33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"/>
                  <v:rect id="Rectangle 14" style="position:absolute;left:4590;top:13215;width:1485;height:885;visibility:visible;mso-wrap-style:square;v-text-anchor:top" o:spid="_x0000_s10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">
                    <v:fill type="gradient" color2="#9cf" angle="45" focus="100%"/>
                  </v:rect>
                  <v:shape id="Text Box 15" style="position:absolute;left:4665;top:13492;width:1335;height:345;visibility:visible;mso-wrap-style:square;v-text-anchor:top" o:spid="_x0000_s1035"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">
                    <v:textbox>
                      <w:txbxContent>
                        <w:p w:rsidR="000A4C78" w:rsidP="00B91B43" w:rsidRDefault="000A4C78" w14:paraId="3076922F" w14:textId="77777777">
                          <w:pPr>
                            <w:jc w:val="center"/>
                            <w:rPr>
                              <w:rFonts w:ascii="Arial" w:hAnsi="Arial" w:cs="Arial"/>
                              <w:sz w:val="14"/>
                            </w:rPr>
                          </w:pPr>
                          <w:r>
                            <w:rPr>
                              <w:rFonts w:ascii="Arial" w:hAnsi="Arial" w:cs="Arial"/>
                              <w:sz w:val="14"/>
                            </w:rPr>
                            <w:t>Construction</w:t>
                          </w:r>
                        </w:p>
                      </w:txbxContent>
                    </v:textbox>
                  </v:shape>
                </v:group>
                <v:group id="Group 16" style="position:absolute;left:1425;top:7368;width:1695;height:938" coordsize="1695,938" coordorigin="1470,13110" o:spid="_x0000_s10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angle 17" style="position:absolute;left:1632;top:13163;width:1485;height:885;visibility:visible;mso-wrap-style:square;v-text-anchor:top" o:spid="_x0000_s1037" fillcolor="#33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"/>
                  <v:rect id="Rectangle 18" style="position:absolute;left:1575;top:13110;width:1485;height:885;visibility:visible;mso-wrap-style:square;v-text-anchor:top" o:spid="_x0000_s10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">
                    <v:fill type="gradient" color2="#9cf" angle="45" focus="100%"/>
                  </v:rect>
                  <v:shape id="Text Box 19" style="position:absolute;left:1470;top:13312;width:1695;height:480;visibility:visible;mso-wrap-style:square;v-text-anchor:top" o:spid="_x0000_s103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v:textbox>
                      <w:txbxContent>
                        <w:p w:rsidR="000A4C78" w:rsidP="00B91B43" w:rsidRDefault="000A4C78" w14:paraId="4CF1FDCD" w14:textId="77777777">
                          <w:pPr>
                            <w:jc w:val="center"/>
                            <w:rPr>
                              <w:rFonts w:ascii="Arial" w:hAnsi="Arial" w:cs="Arial"/>
                              <w:sz w:val="14"/>
                            </w:rPr>
                          </w:pPr>
                          <w:r>
                            <w:rPr>
                              <w:rFonts w:ascii="Arial" w:hAnsi="Arial" w:cs="Arial"/>
                              <w:sz w:val="14"/>
                            </w:rPr>
                            <w:t>STCP 16-1 Investment Planning</w:t>
                          </w:r>
                        </w:p>
                      </w:txbxContent>
                    </v:textbox>
                  </v:shape>
                </v:group>
                <v:group id="Group 20" style="position:absolute;left:1530;top:8688;width:1542;height:938" coordsize="1542,938" coordorigin="4590,13215" o:spid="_x0000_s1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rect id="Rectangle 21" style="position:absolute;left:4647;top:13268;width:1485;height:885;visibility:visible;mso-wrap-style:square;v-text-anchor:top" o:spid="_x0000_s1041" fillcolor="#33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"/>
                  <v:rect id="Rectangle 22" style="position:absolute;left:4590;top:13215;width:1485;height:885;visibility:visible;mso-wrap-style:square;v-text-anchor:top" o:spid="_x0000_s10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">
                    <v:fill type="gradient" color2="#9cf" angle="45" focus="100%"/>
                  </v:rect>
                  <v:shape id="Text Box 23" style="position:absolute;left:4665;top:13492;width:1335;height:345;visibility:visible;mso-wrap-style:square;v-text-anchor:top" o:spid="_x0000_s1043"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v:textbox>
                      <w:txbxContent>
                        <w:p w:rsidR="000A4C78" w:rsidP="00B91B43" w:rsidRDefault="000A4C78" w14:paraId="6B80072F" w14:textId="77777777">
                          <w:pPr>
                            <w:jc w:val="center"/>
                            <w:rPr>
                              <w:rFonts w:ascii="Arial" w:hAnsi="Arial" w:cs="Arial"/>
                              <w:sz w:val="14"/>
                            </w:rPr>
                          </w:pPr>
                          <w:r>
                            <w:rPr>
                              <w:rFonts w:ascii="Arial" w:hAnsi="Arial" w:cs="Arial"/>
                              <w:sz w:val="14"/>
                            </w:rPr>
                            <w:t>Form Change</w:t>
                          </w:r>
                        </w:p>
                      </w:txbxContent>
                    </v:textbox>
                  </v:shape>
                </v:group>
                <v:group id="Group 24" style="position:absolute;left:1530;top:10008;width:1542;height:938" coordsize="1542,938" coordorigin="4590,13215" o:spid="_x0000_s10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25" style="position:absolute;left:4647;top:13268;width:1485;height:885;visibility:visible;mso-wrap-style:square;v-text-anchor:top" o:spid="_x0000_s1045" fillcolor="#33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"/>
                  <v:rect id="Rectangle 26" style="position:absolute;left:4590;top:13215;width:1485;height:885;visibility:visible;mso-wrap-style:square;v-text-anchor:top" o:spid="_x0000_s1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">
                    <v:fill type="gradient" color2="#9cf" angle="45" focus="100%"/>
                  </v:rect>
                  <v:shape id="Text Box 27" style="position:absolute;left:4665;top:13492;width:1335;height:345;visibility:visible;mso-wrap-style:square;v-text-anchor:top" o:spid="_x0000_s104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v:textbox>
                      <w:txbxContent>
                        <w:p w:rsidR="000A4C78" w:rsidP="00B91B43" w:rsidRDefault="000A4C78" w14:paraId="57B24F33" w14:textId="77777777">
                          <w:pPr>
                            <w:jc w:val="center"/>
                            <w:rPr>
                              <w:rFonts w:ascii="Arial" w:hAnsi="Arial" w:cs="Arial"/>
                              <w:sz w:val="14"/>
                            </w:rPr>
                          </w:pPr>
                          <w:r>
                            <w:rPr>
                              <w:rFonts w:ascii="Arial" w:hAnsi="Arial" w:cs="Arial"/>
                              <w:sz w:val="14"/>
                            </w:rPr>
                            <w:t>General Refresh</w:t>
                          </w:r>
                        </w:p>
                      </w:txbxContent>
                    </v:textbox>
                  </v:shape>
                </v:group>
                <v:group id="Group 28" style="position:absolute;left:1530;top:11327;width:1542;height:938" coordsize="1542,938" coordorigin="1545,6495" o:spid="_x0000_s10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ect id="Rectangle 29" style="position:absolute;left:1602;top:6548;width:1485;height:885;visibility:visible;mso-wrap-style:square;v-text-anchor:top" o:spid="_x0000_s1049" fillcolor="#33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"/>
                  <v:rect id="Rectangle 30" style="position:absolute;left:1545;top:6495;width:1485;height:885;visibility:visible;mso-wrap-style:square;v-text-anchor:top" o:spid="_x0000_s1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">
                    <v:fill type="gradient" color2="#9cf" angle="45" focus="100%"/>
                  </v:rect>
                  <v:shape id="Text Box 31" style="position:absolute;left:1620;top:6697;width:1335;height:465;visibility:visible;mso-wrap-style:square;v-text-anchor:top" o:spid="_x0000_s105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v:textbox>
                      <w:txbxContent>
                        <w:p w:rsidR="000A4C78" w:rsidP="00B91B43" w:rsidRDefault="000A4C78" w14:paraId="63CAB259" w14:textId="77777777">
                          <w:pPr>
                            <w:jc w:val="center"/>
                            <w:rPr>
                              <w:rFonts w:ascii="Arial" w:hAnsi="Arial" w:cs="Arial"/>
                              <w:sz w:val="14"/>
                            </w:rPr>
                          </w:pPr>
                          <w:r>
                            <w:rPr>
                              <w:rFonts w:ascii="Arial" w:hAnsi="Arial" w:cs="Arial"/>
                              <w:sz w:val="14"/>
                            </w:rPr>
                            <w:t>Typographical Corrections</w:t>
                          </w:r>
                        </w:p>
                      </w:txbxContent>
                    </v:textbox>
                  </v:shape>
                </v:group>
                <v:group id="Group 32" style="position:absolute;left:5565;top:9168;width:2490;height:1455" coordsize="2490,1455" coordorigin="7770,11145" o:spid="_x0000_s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rect id="Rectangle 33" style="position:absolute;left:7931;top:11220;width:2310;height:1380;visibility:visible;mso-wrap-style:square;v-text-anchor:top" o:spid="_x0000_s1053" fillcolor="#339"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"/>
                  <v:group id="Group 34" style="position:absolute;left:7770;top:11145;width:2490;height:1380" coordsize="2490,1380" coordorigin="8220,10665" o:spid="_x0000_s10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group id="Group 35" style="position:absolute;left:8220;top:10665;width:1335;height:1380" coordsize="1335,1380" coordorigin="8220,10665" o:spid="_x0000_s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rect id="Rectangle 36" style="position:absolute;left:8310;top:10665;width:1155;height:1380;visibility:visible;mso-wrap-style:square;v-text-anchor:top" o:spid="_x0000_s10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">
                        <v:fill type="gradient" color2="#9cf" angle="45" focus="100%"/>
                      </v:rect>
                      <v:shape id="Text Box 37" style="position:absolute;left:8220;top:11025;width:1335;height:660;visibility:visible;mso-wrap-style:square;v-text-anchor:top" o:spid="_x0000_s1057"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v:textbox>
                          <w:txbxContent>
                            <w:p w:rsidR="000A4C78" w:rsidP="00B91B43" w:rsidRDefault="000A4C78" w14:paraId="17480601" w14:textId="77777777">
                              <w:pPr>
                                <w:jc w:val="center"/>
                                <w:rPr>
                                  <w:rFonts w:ascii="Arial" w:hAnsi="Arial" w:cs="Arial"/>
                                  <w:sz w:val="14"/>
                                </w:rPr>
                              </w:pPr>
                              <w:r>
                                <w:rPr>
                                  <w:rFonts w:ascii="Arial" w:hAnsi="Arial" w:cs="Arial"/>
                                  <w:sz w:val="14"/>
                                </w:rPr>
                                <w:t>SCS Update Process</w:t>
                              </w:r>
                            </w:p>
                          </w:txbxContent>
                        </v:textbox>
                      </v:shape>
                    </v:group>
                    <v:group id="Group 38" style="position:absolute;left:9375;top:10665;width:1335;height:1380" coordsize="1335,1380" coordorigin="9375,10665" o:spid="_x0000_s10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39" style="position:absolute;left:9465;top:10665;width:1155;height:1380;visibility:visible;mso-wrap-style:square;v-text-anchor:top" o:spid="_x0000_s10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">
                        <v:fill type="gradient" color2="#9cf" angle="45" focus="100%"/>
                      </v:rect>
                      <v:shape id="Text Box 40" style="position:absolute;left:9375;top:11190;width:1335;height:330;visibility:visible;mso-wrap-style:square;v-text-anchor:top" o:spid="_x0000_s106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">
                        <v:textbox>
                          <w:txbxContent>
                            <w:p w:rsidR="000A4C78" w:rsidP="00B91B43" w:rsidRDefault="000A4C78" w14:paraId="15115A95" w14:textId="77777777">
                              <w:pPr>
                                <w:jc w:val="center"/>
                                <w:rPr>
                                  <w:rFonts w:ascii="Arial" w:hAnsi="Arial" w:cs="Arial"/>
                                </w:rPr>
                              </w:pPr>
                              <w:r>
                                <w:rPr>
                                  <w:rFonts w:ascii="Arial" w:hAnsi="Arial" w:cs="Arial"/>
                                </w:rPr>
                                <w:t>SCS</w:t>
                              </w:r>
                            </w:p>
                          </w:txbxContent>
                        </v:textbox>
                      </v:shape>
                    </v:group>
                  </v:group>
                </v:group>
                <v:line id="Line 41" style="position:absolute;visibility:visible;mso-wrap-style:square" o:spid="_x0000_s1061" strokecolor="#339" o:connectortype="straight" from="3015,7833" to="4275,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">
                  <v:stroke endarrow="block"/>
                </v:line>
                <v:line id="Line 42" style="position:absolute;visibility:visible;mso-wrap-style:square" o:spid="_x0000_s1062" strokecolor="#339" o:connectortype="straight" from="5760,7833" to="7530,78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">
                  <v:stroke endarrow="block"/>
                </v:line>
                <v:shape id="Freeform 43" style="position:absolute;left:3015;top:7968;width:2640;height:1510;visibility:visible;mso-wrap-style:square;v-text-anchor:top" coordsize="2640,1510" o:spid="_x0000_s1063" filled="f" strokecolor="#339" path="m,c372,505,745,1010,1185,1260v440,250,947,245,1455,24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">
                  <v:stroke endarrow="block"/>
                  <v:path arrowok="t" o:connecttype="custom" o:connectlocs="0,0;1185,1260;2640,1500" o:connectangles="0,0,0"/>
                </v:shape>
                <v:shape id="Freeform 44" style="position:absolute;left:3015;top:9183;width:2640;height:565;visibility:visible;mso-wrap-style:square;v-text-anchor:top" coordsize="2640,1510" o:spid="_x0000_s1064" filled="f" strokecolor="#339" path="m,c372,505,745,1010,1185,1260v440,250,947,245,1455,24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">
                  <v:stroke endarrow="block"/>
                  <v:path arrowok="t" o:connecttype="custom" o:connectlocs="0,0;1185,471;2640,561" o:connectangles="0,0,0"/>
                </v:shape>
                <v:shape id="Freeform 45" style="position:absolute;left:3015;top:9988;width:2640;height:470;flip:y;visibility:visible;mso-wrap-style:square;v-text-anchor:top" coordsize="2640,1510" o:spid="_x0000_s1065" filled="f" strokecolor="#339" path="m,c372,505,745,1010,1185,1260v440,250,947,245,1455,24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">
                  <v:stroke endarrow="block"/>
                  <v:path arrowok="t" o:connecttype="custom" o:connectlocs="0,0;1185,392;2640,467" o:connectangles="0,0,0"/>
                </v:shape>
                <v:shape id="Freeform 46" style="position:absolute;left:3015;top:10228;width:2640;height:1550;flip:y;visibility:visible;mso-wrap-style:square;v-text-anchor:top" coordsize="2640,1510" o:spid="_x0000_s1066" filled="f" strokecolor="#339" path="m,c372,505,745,1010,1185,1260v440,250,947,245,1455,240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">
                  <v:stroke endarrow="block"/>
                  <v:path arrowok="t" o:connecttype="custom" o:connectlocs="0,0;1185,1293;2640,1540" o:connectangles="0,0,0"/>
                </v:shape>
                <v:shape id="Freeform 47" style="position:absolute;left:8328;top:6721;width:1422;height:962;visibility:visible;mso-wrap-style:square;v-text-anchor:top" coordsize="1422,962" o:spid="_x0000_s1067" filled="f" strokecolor="#339" path="m720,962c984,848,1248,734,1335,602v87,-132,17,-335,-90,-435c1138,67,852,,690,2,528,4,385,74,270,182,155,290,45,570,,647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">
                  <v:stroke endarrow="block"/>
                  <v:path arrowok="t" o:connecttype="custom" o:connectlocs="720,962;1335,602;1245,167;690,2;270,182;0,647" o:connectangles="0,0,0,0,0,0"/>
                </v:shape>
                <v:shape id="Text Box 48" style="position:absolute;left:3195;top:7533;width:1005;height:585;visibility:visible;mso-wrap-style:square;v-text-anchor:top" o:spid="_x0000_s1068"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v:textbox>
                    <w:txbxContent>
                      <w:p w:rsidR="000A4C78" w:rsidP="00B91B43" w:rsidRDefault="000A4C78" w14:paraId="4206D34C" w14:textId="77777777">
                        <w:pPr>
                          <w:rPr>
                            <w:rFonts w:ascii="Arial" w:hAnsi="Arial" w:cs="Arial"/>
                            <w:sz w:val="14"/>
                          </w:rPr>
                        </w:pPr>
                        <w:r>
                          <w:rPr>
                            <w:rFonts w:ascii="Arial" w:hAnsi="Arial" w:cs="Arial"/>
                            <w:sz w:val="14"/>
                          </w:rPr>
                          <w:t>Physical</w:t>
                        </w:r>
                      </w:p>
                      <w:p w:rsidR="000A4C78" w:rsidP="00B91B43" w:rsidRDefault="000A4C78" w14:paraId="2CC04118" w14:textId="77777777">
                        <w:pPr>
                          <w:spacing w:before="120"/>
                          <w:rPr>
                            <w:rFonts w:ascii="Arial" w:hAnsi="Arial" w:cs="Arial"/>
                            <w:sz w:val="14"/>
                          </w:rPr>
                        </w:pPr>
                        <w:r>
                          <w:rPr>
                            <w:rFonts w:ascii="Arial" w:hAnsi="Arial" w:cs="Arial"/>
                            <w:sz w:val="14"/>
                          </w:rPr>
                          <w:t>Scheme</w:t>
                        </w:r>
                      </w:p>
                    </w:txbxContent>
                  </v:textbox>
                </v:shape>
                <v:shape id="Text Box 49" style="position:absolute;left:4200;top:8643;width:1215;height:645;visibility:visible;mso-wrap-style:square;v-text-anchor:top" o:spid="_x0000_s1069"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v:textbox>
                    <w:txbxContent>
                      <w:p w:rsidR="000A4C78" w:rsidP="00B91B43" w:rsidRDefault="000A4C78" w14:paraId="672A6659" w14:textId="77777777">
                        <w:pPr>
                          <w:rPr>
                            <w:rFonts w:ascii="Arial" w:hAnsi="Arial" w:cs="Arial"/>
                            <w:sz w:val="14"/>
                          </w:rPr>
                        </w:pPr>
                      </w:p>
                    </w:txbxContent>
                  </v:textbox>
                </v:shape>
                <v:shape id="Text Box 50" style="position:absolute;left:9120;top:7623;width:1440;height:1035;visibility:visible;mso-wrap-style:square;v-text-anchor:top" o:spid="_x0000_s1070"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v:textbox>
                    <w:txbxContent>
                      <w:p w:rsidR="000A4C78" w:rsidP="00B91B43" w:rsidRDefault="000A4C78" w14:paraId="2C021181" w14:textId="77777777">
                        <w:pPr>
                          <w:numPr>
                            <w:ins w:author="" w:date="2005-02-09T12:00:00Z" w:id="48"/>
                          </w:numPr>
                          <w:rPr>
                            <w:rFonts w:ascii="Arial" w:hAnsi="Arial" w:cs="Arial"/>
                            <w:sz w:val="14"/>
                          </w:rPr>
                        </w:pPr>
                        <w:r>
                          <w:rPr>
                            <w:rFonts w:ascii="Arial" w:hAnsi="Arial" w:cs="Arial"/>
                            <w:sz w:val="14"/>
                          </w:rPr>
                          <w:t>Assets removed from available Transmission System but not from site</w:t>
                        </w:r>
                      </w:p>
                    </w:txbxContent>
                  </v:textbox>
                </v:shape>
                <v:shape id="Text Box 51" style="position:absolute;left:4305;top:6363;width:2865;height:480;visibility:visible;mso-wrap-style:square;v-text-anchor:top" o:spid="_x0000_s1071" filled="f" stroked="f" type="#_x0000_t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">
                  <v:textbox>
                    <w:txbxContent>
                      <w:p w:rsidRPr="00FE494B" w:rsidR="000A4C78" w:rsidP="00B91B43" w:rsidRDefault="000A4C78" w14:paraId="437F0468" w14:textId="77777777">
                        <w:pPr>
                          <w:jc w:val="center"/>
                          <w:rPr>
                            <w:rFonts w:ascii="Arial" w:hAnsi="Arial" w:cs="Arial"/>
                            <w:u w:val="single"/>
                          </w:rPr>
                        </w:pPr>
                        <w:r w:rsidRPr="00FE494B">
                          <w:rPr>
                            <w:rFonts w:ascii="Arial" w:hAnsi="Arial" w:cs="Arial"/>
                            <w:u w:val="single"/>
                          </w:rPr>
                          <w:t>SCS Update Processes</w:t>
                        </w:r>
                      </w:p>
                    </w:txbxContent>
                  </v:textbox>
                </v:shape>
              </v:group>
            </w:pict>
          </mc:Fallback>
        </mc:AlternateContent>
      </w:r>
    </w:p>
    <w:p w:rsidRPr="005F2817" w:rsidR="00B91B43" w:rsidP="00B91B43" w:rsidRDefault="00B91B43" w14:paraId="1CA50865" w14:textId="77777777">
      <w:pPr>
        <w:ind w:left="720" w:right="638"/>
        <w:jc w:val="both"/>
        <w:rPr>
          <w:rFonts w:ascii="Arial" w:hAnsi="Arial" w:cs="Arial"/>
        </w:rPr>
      </w:pPr>
    </w:p>
    <w:p w:rsidRPr="005F2817" w:rsidR="00B91B43" w:rsidP="00B91B43" w:rsidRDefault="00B91B43" w14:paraId="023FC6F0" w14:textId="77777777">
      <w:pPr>
        <w:ind w:left="720" w:right="638"/>
        <w:jc w:val="both"/>
        <w:rPr>
          <w:rFonts w:ascii="Arial" w:hAnsi="Arial" w:cs="Arial"/>
        </w:rPr>
      </w:pPr>
    </w:p>
    <w:p w:rsidRPr="005F2817" w:rsidR="00B91B43" w:rsidP="00B91B43" w:rsidRDefault="00B91B43" w14:paraId="63BF9A29" w14:textId="77777777">
      <w:pPr>
        <w:ind w:left="720" w:right="638"/>
        <w:jc w:val="both"/>
        <w:rPr>
          <w:rFonts w:ascii="Arial" w:hAnsi="Arial" w:cs="Arial"/>
        </w:rPr>
      </w:pPr>
    </w:p>
    <w:p w:rsidRPr="005F2817" w:rsidR="00B91B43" w:rsidP="00B91B43" w:rsidRDefault="00B91B43" w14:paraId="488A00D8" w14:textId="77777777">
      <w:pPr>
        <w:ind w:left="720" w:right="638"/>
        <w:jc w:val="both"/>
        <w:rPr>
          <w:rFonts w:ascii="Arial" w:hAnsi="Arial" w:cs="Arial"/>
        </w:rPr>
      </w:pPr>
    </w:p>
    <w:p w:rsidRPr="005F2817" w:rsidR="00B91B43" w:rsidP="00B91B43" w:rsidRDefault="00B91B43" w14:paraId="714F492A" w14:textId="77777777">
      <w:pPr>
        <w:ind w:left="720" w:right="638"/>
        <w:jc w:val="both"/>
        <w:rPr>
          <w:rFonts w:ascii="Arial" w:hAnsi="Arial" w:cs="Arial"/>
        </w:rPr>
      </w:pPr>
    </w:p>
    <w:p w:rsidRPr="005F2817" w:rsidR="00B91B43" w:rsidP="00B91B43" w:rsidRDefault="00B91B43" w14:paraId="09B6C347" w14:textId="77777777">
      <w:pPr>
        <w:ind w:left="720" w:right="638"/>
        <w:jc w:val="both"/>
        <w:rPr>
          <w:rFonts w:ascii="Arial" w:hAnsi="Arial" w:cs="Arial"/>
        </w:rPr>
      </w:pPr>
    </w:p>
    <w:p w:rsidRPr="005F2817" w:rsidR="00B91B43" w:rsidP="00B91B43" w:rsidRDefault="00B91B43" w14:paraId="436E2760" w14:textId="77777777">
      <w:pPr>
        <w:ind w:left="720" w:right="638"/>
        <w:jc w:val="both"/>
        <w:rPr>
          <w:rFonts w:ascii="Arial" w:hAnsi="Arial" w:cs="Arial"/>
        </w:rPr>
      </w:pPr>
    </w:p>
    <w:p w:rsidRPr="005F2817" w:rsidR="00B91B43" w:rsidP="00B91B43" w:rsidRDefault="00B91B43" w14:paraId="73E96AA2" w14:textId="77777777">
      <w:pPr>
        <w:ind w:left="720" w:right="638"/>
        <w:jc w:val="both"/>
        <w:rPr>
          <w:rFonts w:ascii="Arial" w:hAnsi="Arial" w:cs="Arial"/>
        </w:rPr>
      </w:pPr>
    </w:p>
    <w:p w:rsidRPr="005F2817" w:rsidR="00B91B43" w:rsidP="00B91B43" w:rsidRDefault="00B91B43" w14:paraId="5CACC41B" w14:textId="77777777">
      <w:pPr>
        <w:ind w:left="720" w:right="638"/>
        <w:jc w:val="both"/>
        <w:rPr>
          <w:rFonts w:ascii="Arial" w:hAnsi="Arial" w:cs="Arial"/>
        </w:rPr>
      </w:pPr>
    </w:p>
    <w:p w:rsidRPr="005F2817" w:rsidR="00B91B43" w:rsidP="00B91B43" w:rsidRDefault="00B91B43" w14:paraId="6AEC385E" w14:textId="77777777">
      <w:pPr>
        <w:ind w:left="720" w:right="638"/>
        <w:jc w:val="both"/>
        <w:rPr>
          <w:rFonts w:ascii="Arial" w:hAnsi="Arial" w:cs="Arial"/>
        </w:rPr>
      </w:pPr>
    </w:p>
    <w:p w:rsidRPr="005F2817" w:rsidR="00B91B43" w:rsidP="00B91B43" w:rsidRDefault="00B91B43" w14:paraId="033B51F5" w14:textId="77777777">
      <w:pPr>
        <w:ind w:left="720" w:right="638"/>
        <w:jc w:val="both"/>
        <w:rPr>
          <w:rFonts w:ascii="Arial" w:hAnsi="Arial" w:cs="Arial"/>
        </w:rPr>
      </w:pPr>
    </w:p>
    <w:p w:rsidRPr="005F2817" w:rsidR="00B91B43" w:rsidP="00B91B43" w:rsidRDefault="00B91B43" w14:paraId="15C3D562" w14:textId="77777777">
      <w:pPr>
        <w:ind w:left="720" w:right="638"/>
        <w:jc w:val="both"/>
        <w:rPr>
          <w:rFonts w:ascii="Arial" w:hAnsi="Arial" w:cs="Arial"/>
        </w:rPr>
      </w:pPr>
    </w:p>
    <w:p w:rsidRPr="005F2817" w:rsidR="00B91B43" w:rsidP="00B91B43" w:rsidRDefault="00B91B43" w14:paraId="14DDDEFB" w14:textId="77777777">
      <w:pPr>
        <w:ind w:left="720" w:right="638"/>
        <w:jc w:val="both"/>
        <w:rPr>
          <w:rFonts w:ascii="Arial" w:hAnsi="Arial" w:cs="Arial"/>
        </w:rPr>
      </w:pPr>
    </w:p>
    <w:p w:rsidRPr="005F2817" w:rsidR="00B91B43" w:rsidP="00B91B43" w:rsidRDefault="00B91B43" w14:paraId="1EC00D84" w14:textId="77777777">
      <w:pPr>
        <w:ind w:left="720" w:right="638"/>
        <w:jc w:val="both"/>
        <w:rPr>
          <w:rFonts w:ascii="Arial" w:hAnsi="Arial" w:cs="Arial"/>
        </w:rPr>
      </w:pPr>
    </w:p>
    <w:p w:rsidRPr="005F2817" w:rsidR="00B91B43" w:rsidP="00B91B43" w:rsidRDefault="00B91B43" w14:paraId="48D33B9F" w14:textId="77777777">
      <w:pPr>
        <w:ind w:left="720" w:right="638"/>
        <w:jc w:val="both"/>
        <w:rPr>
          <w:rFonts w:ascii="Arial" w:hAnsi="Arial" w:cs="Arial"/>
        </w:rPr>
      </w:pPr>
    </w:p>
    <w:p w:rsidRPr="005F2817" w:rsidR="00B91B43" w:rsidP="00B91B43" w:rsidRDefault="00B91B43" w14:paraId="6AA32537" w14:textId="77777777">
      <w:pPr>
        <w:ind w:left="720" w:right="638"/>
        <w:jc w:val="both"/>
        <w:rPr>
          <w:rFonts w:ascii="Arial" w:hAnsi="Arial" w:cs="Arial"/>
        </w:rPr>
      </w:pPr>
    </w:p>
    <w:p w:rsidRPr="005F2817" w:rsidR="00B91B43" w:rsidP="00B91B43" w:rsidRDefault="00B91B43" w14:paraId="0FD7A2BF" w14:textId="77777777">
      <w:pPr>
        <w:ind w:left="720" w:right="638"/>
        <w:jc w:val="both"/>
        <w:rPr>
          <w:rFonts w:ascii="Arial" w:hAnsi="Arial" w:cs="Arial"/>
        </w:rPr>
      </w:pPr>
    </w:p>
    <w:p w:rsidRPr="005F2817" w:rsidR="00B91B43" w:rsidP="00B91B43" w:rsidRDefault="00B91B43" w14:paraId="5E8B4536" w14:textId="77777777">
      <w:pPr>
        <w:ind w:left="720" w:right="638"/>
        <w:jc w:val="both"/>
        <w:rPr>
          <w:rFonts w:ascii="Arial" w:hAnsi="Arial" w:cs="Arial"/>
        </w:rPr>
      </w:pPr>
    </w:p>
    <w:p w:rsidRPr="005F2817" w:rsidR="00B91B43" w:rsidP="00B91B43" w:rsidRDefault="00B91B43" w14:paraId="1FEB21EE" w14:textId="77777777">
      <w:pPr>
        <w:ind w:left="720" w:right="638"/>
        <w:jc w:val="both"/>
        <w:rPr>
          <w:rFonts w:ascii="Arial" w:hAnsi="Arial" w:cs="Arial"/>
        </w:rPr>
      </w:pPr>
    </w:p>
    <w:p w:rsidRPr="005F2817" w:rsidR="00B91B43" w:rsidP="00B91B43" w:rsidRDefault="00B91B43" w14:paraId="1A815DDD" w14:textId="77777777">
      <w:pPr>
        <w:ind w:left="720" w:right="638"/>
        <w:jc w:val="both"/>
        <w:rPr>
          <w:rFonts w:ascii="Arial" w:hAnsi="Arial" w:cs="Arial"/>
        </w:rPr>
      </w:pPr>
    </w:p>
    <w:p w:rsidRPr="005F2817" w:rsidR="00B91B43" w:rsidP="00B91B43" w:rsidRDefault="00B91B43" w14:paraId="6FFA95D0" w14:textId="77777777">
      <w:pPr>
        <w:ind w:left="720" w:right="638"/>
        <w:jc w:val="both"/>
        <w:rPr>
          <w:rFonts w:ascii="Arial" w:hAnsi="Arial" w:cs="Arial"/>
        </w:rPr>
      </w:pPr>
    </w:p>
    <w:p w:rsidRPr="005F2817" w:rsidR="00377D92" w:rsidP="00B91B43" w:rsidRDefault="00377D92" w14:paraId="7B52450B" w14:textId="77777777">
      <w:pPr>
        <w:ind w:left="720" w:right="638"/>
        <w:jc w:val="both"/>
        <w:rPr>
          <w:rFonts w:ascii="Arial" w:hAnsi="Arial" w:cs="Arial"/>
        </w:rPr>
      </w:pPr>
    </w:p>
    <w:p w:rsidRPr="005F2817" w:rsidR="00377D92" w:rsidP="00B91B43" w:rsidRDefault="00377D92" w14:paraId="1E2FBA33" w14:textId="77777777">
      <w:pPr>
        <w:ind w:left="720" w:right="638"/>
        <w:jc w:val="both"/>
        <w:rPr>
          <w:rFonts w:ascii="Arial" w:hAnsi="Arial" w:cs="Arial"/>
        </w:rPr>
      </w:pPr>
    </w:p>
    <w:p w:rsidRPr="005F2817" w:rsidR="00377D92" w:rsidP="00B91B43" w:rsidRDefault="00377D92" w14:paraId="2806EC1A" w14:textId="77777777">
      <w:pPr>
        <w:ind w:left="720" w:right="638"/>
        <w:jc w:val="both"/>
        <w:rPr>
          <w:rFonts w:ascii="Arial" w:hAnsi="Arial" w:cs="Arial"/>
        </w:rPr>
      </w:pPr>
    </w:p>
    <w:p w:rsidRPr="005F2817" w:rsidR="00B91B43" w:rsidP="00B91B43" w:rsidRDefault="00B91B43" w14:paraId="2C9C766A" w14:textId="77777777">
      <w:pPr>
        <w:ind w:left="720" w:right="638"/>
        <w:jc w:val="both"/>
        <w:rPr>
          <w:rFonts w:ascii="Arial" w:hAnsi="Arial" w:cs="Arial"/>
        </w:rPr>
      </w:pPr>
    </w:p>
    <w:p w:rsidRPr="005F2817" w:rsidR="00B91B43" w:rsidP="00B91B43" w:rsidRDefault="00B91B43" w14:paraId="0977999A" w14:textId="77777777">
      <w:pPr>
        <w:ind w:left="720" w:right="638"/>
        <w:jc w:val="both"/>
        <w:rPr>
          <w:rFonts w:ascii="Arial" w:hAnsi="Arial" w:cs="Arial"/>
        </w:rPr>
      </w:pPr>
    </w:p>
    <w:p w:rsidRPr="005F2817" w:rsidR="00B91B43" w:rsidP="00B91B43" w:rsidRDefault="00B91B43" w14:paraId="4C4C5B4C" w14:textId="77777777">
      <w:pPr>
        <w:ind w:left="720" w:right="638" w:hanging="720"/>
        <w:jc w:val="both"/>
        <w:rPr>
          <w:rFonts w:ascii="Arial" w:hAnsi="Arial" w:cs="Arial"/>
        </w:rPr>
      </w:pPr>
      <w:r w:rsidRPr="005F2817">
        <w:rPr>
          <w:rFonts w:ascii="Arial" w:hAnsi="Arial" w:cs="Arial"/>
        </w:rPr>
        <w:t>1.2.3</w:t>
      </w:r>
      <w:r w:rsidRPr="005F2817">
        <w:rPr>
          <w:rFonts w:ascii="Arial" w:hAnsi="Arial" w:cs="Arial"/>
        </w:rPr>
        <w:tab/>
      </w:r>
      <w:r w:rsidRPr="005F2817">
        <w:rPr>
          <w:rFonts w:ascii="Arial" w:hAnsi="Arial" w:cs="Arial"/>
        </w:rPr>
        <w:t xml:space="preserve">For the avoidance of doubt, at any stage during the commissioning process,         change data sets sent subject to this process may be updated. </w:t>
      </w:r>
    </w:p>
    <w:p w:rsidRPr="005F2817" w:rsidR="00B91B43" w:rsidP="00B91B43" w:rsidRDefault="00B91B43" w14:paraId="28574ED9" w14:textId="77777777">
      <w:pPr>
        <w:ind w:left="720" w:right="638" w:hanging="720"/>
        <w:jc w:val="both"/>
        <w:rPr>
          <w:rFonts w:ascii="Arial" w:hAnsi="Arial" w:cs="Arial"/>
          <w:iCs/>
        </w:rPr>
      </w:pPr>
    </w:p>
    <w:p w:rsidRPr="005F2817" w:rsidR="00B91B43" w:rsidP="00B91B43" w:rsidRDefault="00B91B43" w14:paraId="3878A550" w14:textId="77777777">
      <w:pPr>
        <w:ind w:left="720" w:right="638" w:hanging="720"/>
        <w:jc w:val="both"/>
        <w:rPr>
          <w:rFonts w:ascii="Arial" w:hAnsi="Arial" w:cs="Arial"/>
          <w:iCs/>
        </w:rPr>
      </w:pPr>
      <w:r w:rsidRPr="005F2817">
        <w:rPr>
          <w:rFonts w:ascii="Arial" w:hAnsi="Arial" w:cs="Arial"/>
        </w:rPr>
        <w:t>1.2.4</w:t>
      </w:r>
      <w:r w:rsidRPr="005F2817">
        <w:rPr>
          <w:rFonts w:ascii="Arial" w:hAnsi="Arial" w:cs="Arial"/>
        </w:rPr>
        <w:tab/>
      </w:r>
      <w:r w:rsidRPr="005F2817">
        <w:rPr>
          <w:rFonts w:ascii="Arial" w:hAnsi="Arial" w:cs="Arial"/>
        </w:rPr>
        <w:t>On successful completion of the on-load testing, and when Part 2 of the Acceptance Certificate is signed (STCP 19-4 refers), the data will now have Final Commissioning Data Status and becomes available for operational service and configuration to NGE</w:t>
      </w:r>
      <w:r w:rsidR="00AE79F8">
        <w:rPr>
          <w:rFonts w:ascii="Arial" w:hAnsi="Arial" w:cs="Arial"/>
        </w:rPr>
        <w:t>SO</w:t>
      </w:r>
      <w:r w:rsidRPr="005F2817">
        <w:rPr>
          <w:rFonts w:ascii="Arial" w:hAnsi="Arial" w:cs="Arial"/>
        </w:rPr>
        <w:t>.</w:t>
      </w:r>
    </w:p>
    <w:p w:rsidRPr="005F2817" w:rsidR="00B91B43" w:rsidP="00B91B43" w:rsidRDefault="00B91B43" w14:paraId="076AB6AC" w14:textId="77777777">
      <w:pPr>
        <w:ind w:left="720" w:right="638" w:hanging="720"/>
        <w:jc w:val="both"/>
        <w:rPr>
          <w:rFonts w:ascii="Arial" w:hAnsi="Arial" w:cs="Arial"/>
        </w:rPr>
      </w:pPr>
    </w:p>
    <w:p w:rsidRPr="005F2817" w:rsidR="00B91B43" w:rsidP="00B91B43" w:rsidRDefault="00B91B43" w14:paraId="23EE9856" w14:textId="77777777">
      <w:pPr>
        <w:numPr>
          <w:ilvl w:val="2"/>
          <w:numId w:val="23"/>
        </w:numPr>
        <w:ind w:right="638"/>
        <w:jc w:val="both"/>
        <w:rPr>
          <w:rFonts w:ascii="Arial" w:hAnsi="Arial" w:cs="Arial"/>
        </w:rPr>
      </w:pPr>
      <w:r w:rsidRPr="005F2817">
        <w:rPr>
          <w:rFonts w:ascii="Arial" w:hAnsi="Arial" w:cs="Arial"/>
        </w:rPr>
        <w:t>At this stage the data becomes SCS data.</w:t>
      </w:r>
    </w:p>
    <w:p w:rsidRPr="005F2817" w:rsidR="00B91B43" w:rsidP="00B91B43" w:rsidRDefault="00B91B43" w14:paraId="1356E965" w14:textId="77777777">
      <w:pPr>
        <w:ind w:right="638"/>
        <w:jc w:val="both"/>
        <w:rPr>
          <w:rFonts w:ascii="Arial" w:hAnsi="Arial" w:cs="Arial"/>
        </w:rPr>
      </w:pPr>
    </w:p>
    <w:p w:rsidRPr="005F2817" w:rsidR="00B91B43" w:rsidP="00B91B43" w:rsidRDefault="00B91B43" w14:paraId="08448C7B" w14:textId="77777777">
      <w:pPr>
        <w:numPr>
          <w:ilvl w:val="2"/>
          <w:numId w:val="23"/>
        </w:numPr>
        <w:ind w:right="638"/>
        <w:jc w:val="both"/>
        <w:rPr>
          <w:rFonts w:ascii="Arial" w:hAnsi="Arial" w:cs="Arial"/>
        </w:rPr>
      </w:pPr>
      <w:r w:rsidRPr="005F2817">
        <w:rPr>
          <w:rFonts w:ascii="Arial" w:hAnsi="Arial" w:cs="Arial"/>
        </w:rPr>
        <w:t>However, and as a practical matter, while the data is now SCS data – the data is not contained in the main body of the SCS.</w:t>
      </w:r>
    </w:p>
    <w:p w:rsidRPr="005F2817" w:rsidR="00B91B43" w:rsidP="00B91B43" w:rsidRDefault="00B91B43" w14:paraId="48CDF46B" w14:textId="77777777">
      <w:pPr>
        <w:ind w:right="638"/>
        <w:jc w:val="both"/>
        <w:rPr>
          <w:rFonts w:ascii="Arial" w:hAnsi="Arial" w:cs="Arial"/>
        </w:rPr>
      </w:pPr>
    </w:p>
    <w:p w:rsidRPr="005F2817" w:rsidR="00B91B43" w:rsidP="00B91B43" w:rsidRDefault="00B91B43" w14:paraId="20268D62" w14:textId="77777777">
      <w:pPr>
        <w:numPr>
          <w:ilvl w:val="2"/>
          <w:numId w:val="23"/>
        </w:numPr>
        <w:ind w:right="638"/>
        <w:jc w:val="both"/>
        <w:rPr>
          <w:rFonts w:ascii="Arial" w:hAnsi="Arial" w:cs="Arial"/>
        </w:rPr>
      </w:pPr>
      <w:r w:rsidRPr="005F2817">
        <w:rPr>
          <w:rFonts w:ascii="Arial" w:hAnsi="Arial" w:cs="Arial"/>
        </w:rPr>
        <w:t>As soon as reasonably practicable following the signing of the Acceptance Certificate Part 2 , the Offshore TO will:</w:t>
      </w:r>
    </w:p>
    <w:p w:rsidRPr="005F2817" w:rsidR="00B91B43" w:rsidP="00B91B43" w:rsidRDefault="00B91B43" w14:paraId="020A9A48" w14:textId="77777777">
      <w:pPr>
        <w:ind w:right="638"/>
        <w:jc w:val="both"/>
        <w:rPr>
          <w:rFonts w:ascii="Arial" w:hAnsi="Arial" w:cs="Arial"/>
        </w:rPr>
      </w:pPr>
    </w:p>
    <w:p w:rsidRPr="005F2817" w:rsidR="00B91B43" w:rsidP="00B91B43" w:rsidRDefault="00B91B43" w14:paraId="6BCD800A" w14:textId="77777777">
      <w:pPr>
        <w:numPr>
          <w:ilvl w:val="0"/>
          <w:numId w:val="25"/>
        </w:numPr>
        <w:ind w:right="638"/>
        <w:jc w:val="both"/>
        <w:rPr>
          <w:rFonts w:ascii="Arial" w:hAnsi="Arial" w:cs="Arial"/>
        </w:rPr>
      </w:pPr>
      <w:r w:rsidRPr="005F2817">
        <w:rPr>
          <w:rFonts w:ascii="Arial" w:hAnsi="Arial" w:cs="Arial"/>
        </w:rPr>
        <w:t>provide any further updates to the SCS data in respect of any changes to the data which have occurred as a result of the commissioning process, and</w:t>
      </w:r>
    </w:p>
    <w:p w:rsidRPr="005F2817" w:rsidR="00B91B43" w:rsidP="00B91B43" w:rsidRDefault="00B91B43" w14:paraId="45B5EF34" w14:textId="77777777">
      <w:pPr>
        <w:numPr>
          <w:ilvl w:val="0"/>
          <w:numId w:val="25"/>
        </w:numPr>
        <w:ind w:right="638"/>
        <w:jc w:val="both"/>
        <w:rPr>
          <w:rFonts w:ascii="Arial" w:hAnsi="Arial" w:cs="Arial"/>
        </w:rPr>
      </w:pPr>
      <w:r w:rsidRPr="005F2817">
        <w:rPr>
          <w:rFonts w:ascii="Arial" w:hAnsi="Arial" w:cs="Arial"/>
        </w:rPr>
        <w:t xml:space="preserve">incorporate the data referred to in the main body of the SCS. </w:t>
      </w:r>
    </w:p>
    <w:p w:rsidRPr="005F2817" w:rsidR="00B91B43" w:rsidP="00B91B43" w:rsidRDefault="00527FE0" w14:paraId="6FA67A20" w14:textId="77777777">
      <w:pPr>
        <w:pStyle w:val="Heading1"/>
        <w:numPr>
          <w:ilvl w:val="0"/>
          <w:numId w:val="0"/>
        </w:numPr>
        <w:ind w:right="638"/>
        <w:jc w:val="both"/>
        <w:rPr>
          <w:rFonts w:cs="Arial"/>
          <w:b w:val="0"/>
          <w:sz w:val="24"/>
          <w:u w:val="single"/>
        </w:rPr>
      </w:pPr>
      <w:r w:rsidRPr="005F2817">
        <w:rPr>
          <w:rFonts w:cs="Arial"/>
          <w:b w:val="0"/>
          <w:sz w:val="24"/>
          <w:u w:val="single"/>
        </w:rPr>
        <w:br w:type="page"/>
      </w:r>
    </w:p>
    <w:p w:rsidRPr="005F2817" w:rsidR="00B91B43" w:rsidP="00B91B43" w:rsidRDefault="00B91B43" w14:paraId="60A80E77" w14:textId="77777777">
      <w:pPr>
        <w:pStyle w:val="Heading1"/>
        <w:numPr>
          <w:ilvl w:val="1"/>
          <w:numId w:val="17"/>
        </w:numPr>
        <w:spacing w:after="0"/>
        <w:ind w:right="638"/>
        <w:jc w:val="both"/>
        <w:rPr>
          <w:rFonts w:cs="Arial"/>
          <w:b w:val="0"/>
          <w:sz w:val="24"/>
          <w:u w:val="single"/>
        </w:rPr>
      </w:pPr>
      <w:r w:rsidRPr="005F2817">
        <w:rPr>
          <w:rFonts w:cs="Arial"/>
          <w:b w:val="0"/>
          <w:sz w:val="24"/>
          <w:u w:val="single"/>
        </w:rPr>
        <w:lastRenderedPageBreak/>
        <w:t xml:space="preserve">Data Updates – Decommissioning </w:t>
      </w:r>
    </w:p>
    <w:p w:rsidRPr="005F2817" w:rsidR="00B91B43" w:rsidP="00B91B43" w:rsidRDefault="00B91B43" w14:paraId="2A3FDA5A" w14:textId="77777777">
      <w:pPr>
        <w:ind w:right="638"/>
        <w:rPr>
          <w:rFonts w:ascii="Arial" w:hAnsi="Arial" w:cs="Arial"/>
        </w:rPr>
      </w:pPr>
    </w:p>
    <w:p w:rsidRPr="005F2817" w:rsidR="00B91B43" w:rsidP="00B91B43" w:rsidRDefault="00B91B43" w14:paraId="6EA8707B" w14:textId="77777777">
      <w:pPr>
        <w:ind w:left="720" w:right="638" w:hanging="720"/>
        <w:jc w:val="both"/>
        <w:rPr>
          <w:rFonts w:ascii="Arial" w:hAnsi="Arial" w:cs="Arial"/>
        </w:rPr>
      </w:pPr>
      <w:r w:rsidRPr="005F2817">
        <w:rPr>
          <w:rFonts w:ascii="Arial" w:hAnsi="Arial" w:cs="Arial"/>
        </w:rPr>
        <w:t>1.3.1</w:t>
      </w:r>
      <w:r w:rsidRPr="005F2817">
        <w:rPr>
          <w:rFonts w:ascii="Arial" w:hAnsi="Arial" w:cs="Arial"/>
        </w:rPr>
        <w:tab/>
      </w:r>
      <w:r w:rsidRPr="005F2817">
        <w:rPr>
          <w:rFonts w:ascii="Arial" w:hAnsi="Arial" w:cs="Arial"/>
        </w:rPr>
        <w:t xml:space="preserve">For the avoidance of doubt, any items of plant which are shown on the </w:t>
      </w:r>
      <w:r w:rsidRPr="005F2817" w:rsidR="00F265BA">
        <w:rPr>
          <w:rFonts w:ascii="Arial" w:hAnsi="Arial" w:cs="Arial"/>
        </w:rPr>
        <w:t>Operational diagram</w:t>
      </w:r>
      <w:r w:rsidRPr="005F2817">
        <w:rPr>
          <w:rFonts w:ascii="Arial" w:hAnsi="Arial" w:cs="Arial"/>
        </w:rPr>
        <w:t xml:space="preserve">s which are shown as not connected to the Offshore TO </w:t>
      </w:r>
      <w:r w:rsidRPr="005F2817" w:rsidR="00E6175D">
        <w:rPr>
          <w:rFonts w:ascii="Arial" w:hAnsi="Arial" w:cs="Arial"/>
        </w:rPr>
        <w:t>transmission system</w:t>
      </w:r>
      <w:r w:rsidRPr="005F2817">
        <w:rPr>
          <w:rFonts w:ascii="Arial" w:hAnsi="Arial" w:cs="Arial"/>
        </w:rPr>
        <w:t>, do not form part of the system which the Offshore TO makes available to NGE</w:t>
      </w:r>
      <w:r w:rsidR="00AE79F8">
        <w:rPr>
          <w:rFonts w:ascii="Arial" w:hAnsi="Arial" w:cs="Arial"/>
        </w:rPr>
        <w:t>SO</w:t>
      </w:r>
      <w:r w:rsidRPr="005F2817">
        <w:rPr>
          <w:rFonts w:ascii="Arial" w:hAnsi="Arial" w:cs="Arial"/>
        </w:rPr>
        <w:t>.</w:t>
      </w:r>
    </w:p>
    <w:p w:rsidRPr="005F2817" w:rsidR="00B91B43" w:rsidP="00B91B43" w:rsidRDefault="00B91B43" w14:paraId="4EF00AF4" w14:textId="77777777">
      <w:pPr>
        <w:ind w:left="720" w:right="638" w:hanging="720"/>
        <w:jc w:val="both"/>
        <w:rPr>
          <w:rFonts w:ascii="Arial" w:hAnsi="Arial" w:cs="Arial"/>
        </w:rPr>
      </w:pPr>
    </w:p>
    <w:p w:rsidRPr="005F2817" w:rsidR="00B91B43" w:rsidP="00B91B43" w:rsidRDefault="00B91B43" w14:paraId="69E11E9C" w14:textId="77777777">
      <w:pPr>
        <w:ind w:left="720" w:right="638" w:hanging="720"/>
        <w:jc w:val="both"/>
        <w:rPr>
          <w:rFonts w:ascii="Arial" w:hAnsi="Arial" w:cs="Arial"/>
        </w:rPr>
      </w:pPr>
      <w:r w:rsidRPr="005F2817">
        <w:rPr>
          <w:rFonts w:ascii="Arial" w:hAnsi="Arial" w:cs="Arial"/>
        </w:rPr>
        <w:t>1.3.2</w:t>
      </w:r>
      <w:r w:rsidRPr="005F2817">
        <w:rPr>
          <w:rFonts w:ascii="Arial" w:hAnsi="Arial" w:cs="Arial"/>
        </w:rPr>
        <w:tab/>
      </w:r>
      <w:r w:rsidRPr="005F2817">
        <w:rPr>
          <w:rFonts w:ascii="Arial" w:hAnsi="Arial" w:cs="Arial"/>
        </w:rPr>
        <w:t>When a Decommissioning Report is signed and declaration *A on the Decommissioning Report is indicated, then the associated Plant and Apparatus will remain in the relevant drawings in SCS but not available for operational use by NGE</w:t>
      </w:r>
      <w:r w:rsidR="00AE79F8">
        <w:rPr>
          <w:rFonts w:ascii="Arial" w:hAnsi="Arial" w:cs="Arial"/>
        </w:rPr>
        <w:t>SO</w:t>
      </w:r>
      <w:r w:rsidRPr="005F2817">
        <w:rPr>
          <w:rFonts w:ascii="Arial" w:hAnsi="Arial" w:cs="Arial"/>
        </w:rPr>
        <w:t>.  If declaration *B on the Decommissioning Report is indicated, then the relevant data corresponding to the associated Plant and Apparatus will be removed from the SCS.</w:t>
      </w:r>
    </w:p>
    <w:p w:rsidRPr="005F2817" w:rsidR="00B91B43" w:rsidP="00B91B43" w:rsidRDefault="00B91B43" w14:paraId="7C603D0E" w14:textId="77777777">
      <w:pPr>
        <w:ind w:left="720" w:right="638" w:hanging="720"/>
        <w:jc w:val="both"/>
        <w:rPr>
          <w:rFonts w:ascii="Arial" w:hAnsi="Arial" w:cs="Arial"/>
        </w:rPr>
      </w:pPr>
    </w:p>
    <w:p w:rsidRPr="005F2817" w:rsidR="00B91B43" w:rsidP="00B91B43" w:rsidRDefault="00B91B43" w14:paraId="131341FE" w14:textId="77777777">
      <w:pPr>
        <w:numPr>
          <w:ilvl w:val="2"/>
          <w:numId w:val="26"/>
        </w:numPr>
        <w:ind w:right="638"/>
        <w:jc w:val="both"/>
        <w:rPr>
          <w:rFonts w:ascii="Arial" w:hAnsi="Arial" w:cs="Arial"/>
        </w:rPr>
      </w:pPr>
      <w:r w:rsidRPr="005F2817">
        <w:rPr>
          <w:rFonts w:ascii="Arial" w:hAnsi="Arial" w:cs="Arial"/>
        </w:rPr>
        <w:t>At this stage the assets ceases to be available, and the changes are made to the SCS data.</w:t>
      </w:r>
    </w:p>
    <w:p w:rsidRPr="005F2817" w:rsidR="00B91B43" w:rsidP="00B91B43" w:rsidRDefault="00B91B43" w14:paraId="64D76325" w14:textId="77777777">
      <w:pPr>
        <w:ind w:right="638"/>
        <w:jc w:val="both"/>
        <w:rPr>
          <w:rFonts w:ascii="Arial" w:hAnsi="Arial" w:cs="Arial"/>
        </w:rPr>
      </w:pPr>
    </w:p>
    <w:p w:rsidRPr="005F2817" w:rsidR="00B91B43" w:rsidP="00B91B43" w:rsidRDefault="00B91B43" w14:paraId="36037349" w14:textId="77777777">
      <w:pPr>
        <w:numPr>
          <w:ilvl w:val="2"/>
          <w:numId w:val="26"/>
        </w:numPr>
        <w:ind w:right="638"/>
        <w:jc w:val="both"/>
        <w:rPr>
          <w:rFonts w:ascii="Arial" w:hAnsi="Arial" w:cs="Arial"/>
        </w:rPr>
      </w:pPr>
      <w:r w:rsidRPr="005F2817">
        <w:rPr>
          <w:rFonts w:ascii="Arial" w:hAnsi="Arial" w:cs="Arial"/>
          <w:iCs/>
          <w:sz w:val="22"/>
        </w:rPr>
        <w:t>The Offshore TO</w:t>
      </w:r>
      <w:r w:rsidRPr="005F2817">
        <w:rPr>
          <w:rFonts w:ascii="Arial" w:hAnsi="Arial" w:cs="Arial"/>
        </w:rPr>
        <w:t xml:space="preserve"> will update the main body of the SCS as in section 1.1 above.</w:t>
      </w:r>
    </w:p>
    <w:p w:rsidRPr="005F2817" w:rsidR="00B91B43" w:rsidP="00B91B43" w:rsidRDefault="00B91B43" w14:paraId="3D6A8020" w14:textId="77777777">
      <w:pPr>
        <w:ind w:left="720" w:right="638" w:hanging="720"/>
        <w:rPr>
          <w:rFonts w:ascii="Arial" w:hAnsi="Arial" w:cs="Arial"/>
        </w:rPr>
      </w:pPr>
    </w:p>
    <w:p w:rsidRPr="005F2817" w:rsidR="00B91B43" w:rsidP="00B91B43" w:rsidRDefault="00B91B43" w14:paraId="39C225D7" w14:textId="77777777">
      <w:pPr>
        <w:ind w:right="638"/>
        <w:rPr>
          <w:rFonts w:ascii="Arial" w:hAnsi="Arial" w:cs="Arial"/>
        </w:rPr>
      </w:pPr>
    </w:p>
    <w:p w:rsidRPr="005F2817" w:rsidR="00B91B43" w:rsidP="00B91B43" w:rsidRDefault="00B91B43" w14:paraId="68327741" w14:textId="77777777">
      <w:pPr>
        <w:pStyle w:val="Heading1"/>
        <w:numPr>
          <w:ilvl w:val="1"/>
          <w:numId w:val="17"/>
        </w:numPr>
        <w:spacing w:after="0"/>
        <w:ind w:right="638"/>
        <w:jc w:val="both"/>
        <w:rPr>
          <w:rFonts w:cs="Arial"/>
          <w:b w:val="0"/>
          <w:sz w:val="24"/>
          <w:u w:val="single"/>
        </w:rPr>
      </w:pPr>
      <w:r w:rsidRPr="005F2817">
        <w:rPr>
          <w:rFonts w:cs="Arial"/>
          <w:b w:val="0"/>
          <w:sz w:val="24"/>
          <w:u w:val="single"/>
        </w:rPr>
        <w:t>Data Updates – General Refresh / Typographical Corrections</w:t>
      </w:r>
    </w:p>
    <w:p w:rsidRPr="005F2817" w:rsidR="00B91B43" w:rsidP="00B91B43" w:rsidRDefault="00B91B43" w14:paraId="7315E3C2" w14:textId="77777777">
      <w:pPr>
        <w:ind w:right="638"/>
        <w:jc w:val="both"/>
        <w:rPr>
          <w:rFonts w:ascii="Arial" w:hAnsi="Arial" w:cs="Arial"/>
        </w:rPr>
      </w:pPr>
    </w:p>
    <w:p w:rsidRPr="005F2817" w:rsidR="00B91B43" w:rsidP="00B91B43" w:rsidRDefault="00B91B43" w14:paraId="29CF7FF1" w14:textId="77777777">
      <w:pPr>
        <w:ind w:left="720" w:right="638" w:hanging="720"/>
        <w:jc w:val="both"/>
        <w:rPr>
          <w:rFonts w:ascii="Arial" w:hAnsi="Arial" w:cs="Arial"/>
        </w:rPr>
      </w:pPr>
      <w:r w:rsidRPr="005F2817">
        <w:rPr>
          <w:rFonts w:ascii="Arial" w:hAnsi="Arial" w:cs="Arial"/>
        </w:rPr>
        <w:t>1.4.1</w:t>
      </w:r>
      <w:r w:rsidRPr="005F2817">
        <w:rPr>
          <w:rFonts w:ascii="Arial" w:hAnsi="Arial" w:cs="Arial"/>
        </w:rPr>
        <w:tab/>
      </w:r>
      <w:r w:rsidRPr="005F2817">
        <w:rPr>
          <w:rFonts w:ascii="Arial" w:hAnsi="Arial" w:cs="Arial"/>
        </w:rPr>
        <w:t>For general data refreshes/typographical corrections to the data, the Offshore TO will update the main body of the SCS as per section 1.1 above.</w:t>
      </w:r>
    </w:p>
    <w:p w:rsidRPr="005F2817" w:rsidR="00B91B43" w:rsidP="00B91B43" w:rsidRDefault="00B91B43" w14:paraId="186BFAC6" w14:textId="77777777">
      <w:pPr>
        <w:ind w:left="720" w:right="638" w:hanging="720"/>
        <w:jc w:val="both"/>
        <w:rPr>
          <w:rFonts w:ascii="Arial" w:hAnsi="Arial" w:cs="Arial"/>
        </w:rPr>
      </w:pPr>
    </w:p>
    <w:p w:rsidRPr="005F2817" w:rsidR="00B91B43" w:rsidP="00B91B43" w:rsidRDefault="00B91B43" w14:paraId="01803694" w14:textId="77777777">
      <w:pPr>
        <w:ind w:left="720" w:right="638" w:hanging="720"/>
        <w:jc w:val="both"/>
        <w:rPr>
          <w:rFonts w:ascii="Arial" w:hAnsi="Arial" w:cs="Arial"/>
        </w:rPr>
      </w:pPr>
    </w:p>
    <w:p w:rsidRPr="005F2817" w:rsidR="00B91B43" w:rsidP="00B91B43" w:rsidRDefault="00B91B43" w14:paraId="2EBA8B88" w14:textId="77777777">
      <w:pPr>
        <w:ind w:left="720" w:right="638" w:hanging="720"/>
        <w:jc w:val="both"/>
        <w:rPr>
          <w:rFonts w:ascii="Arial" w:hAnsi="Arial" w:cs="Arial"/>
        </w:rPr>
      </w:pPr>
    </w:p>
    <w:p w:rsidRPr="005F2817" w:rsidR="00B91B43" w:rsidP="00B91B43" w:rsidRDefault="00B91B43" w14:paraId="4587A9FD" w14:textId="77777777">
      <w:pPr>
        <w:ind w:left="720" w:right="638" w:hanging="720"/>
        <w:rPr>
          <w:rFonts w:ascii="Arial" w:hAnsi="Arial" w:cs="Arial"/>
        </w:rPr>
      </w:pPr>
      <w:r w:rsidRPr="005F2817">
        <w:rPr>
          <w:rFonts w:ascii="Arial" w:hAnsi="Arial" w:cs="Arial"/>
        </w:rPr>
        <w:br w:type="page"/>
      </w:r>
    </w:p>
    <w:p w:rsidRPr="005F2817" w:rsidR="00B91B43" w:rsidP="00B91B43" w:rsidRDefault="00B91B43" w14:paraId="00911C21" w14:textId="77777777">
      <w:pPr>
        <w:ind w:right="638"/>
        <w:jc w:val="center"/>
        <w:rPr>
          <w:rFonts w:ascii="Arial" w:hAnsi="Arial" w:cs="Arial"/>
          <w:b/>
          <w:sz w:val="32"/>
          <w:szCs w:val="32"/>
          <w:u w:val="single"/>
        </w:rPr>
      </w:pPr>
      <w:r w:rsidRPr="005F2817">
        <w:rPr>
          <w:rFonts w:ascii="Arial" w:hAnsi="Arial" w:cs="Arial"/>
          <w:b/>
          <w:sz w:val="32"/>
          <w:szCs w:val="32"/>
          <w:u w:val="single"/>
        </w:rPr>
        <w:lastRenderedPageBreak/>
        <w:t>Part 3 – Information to be provided</w:t>
      </w:r>
    </w:p>
    <w:p w:rsidRPr="005F2817" w:rsidR="00B91B43" w:rsidP="00B91B43" w:rsidRDefault="00B91B43" w14:paraId="59F0C540" w14:textId="77777777">
      <w:pPr>
        <w:ind w:right="638"/>
        <w:jc w:val="center"/>
        <w:rPr>
          <w:rFonts w:ascii="Arial" w:hAnsi="Arial" w:cs="Arial"/>
          <w:b/>
          <w:sz w:val="32"/>
          <w:szCs w:val="32"/>
          <w:u w:val="single"/>
        </w:rPr>
      </w:pPr>
    </w:p>
    <w:p w:rsidRPr="005F2817" w:rsidR="00B91B43" w:rsidP="00B91B43" w:rsidRDefault="00B91B43" w14:paraId="04CC08FD" w14:textId="77777777">
      <w:pPr>
        <w:ind w:right="638"/>
        <w:jc w:val="center"/>
        <w:rPr>
          <w:rFonts w:ascii="Arial" w:hAnsi="Arial" w:cs="Arial"/>
          <w:b/>
          <w:sz w:val="32"/>
          <w:szCs w:val="32"/>
          <w:u w:val="single"/>
        </w:rPr>
      </w:pPr>
      <w:r w:rsidRPr="005F2817">
        <w:rPr>
          <w:rFonts w:ascii="Arial" w:hAnsi="Arial" w:cs="Arial"/>
          <w:b/>
          <w:sz w:val="32"/>
          <w:szCs w:val="32"/>
          <w:u w:val="single"/>
        </w:rPr>
        <w:t>Section 1 – Diagrams</w:t>
      </w:r>
    </w:p>
    <w:p w:rsidRPr="005F2817" w:rsidR="00B91B43" w:rsidP="00B91B43" w:rsidRDefault="00B91B43" w14:paraId="22817D98" w14:textId="77777777">
      <w:pPr>
        <w:ind w:right="638"/>
        <w:jc w:val="center"/>
        <w:rPr>
          <w:rFonts w:ascii="Arial" w:hAnsi="Arial" w:cs="Arial"/>
        </w:rPr>
      </w:pPr>
    </w:p>
    <w:p w:rsidRPr="005F2817" w:rsidR="00B91B43" w:rsidP="00B91B43" w:rsidRDefault="00B91B43" w14:paraId="5CBC0616" w14:textId="77777777">
      <w:pPr>
        <w:ind w:right="638"/>
        <w:jc w:val="center"/>
        <w:rPr>
          <w:rFonts w:ascii="Arial" w:hAnsi="Arial" w:cs="Arial"/>
        </w:rPr>
      </w:pPr>
    </w:p>
    <w:p w:rsidRPr="005F2817" w:rsidR="00FE494B" w:rsidP="00B91B43" w:rsidRDefault="00FE494B" w14:paraId="344259FA" w14:textId="77777777">
      <w:pPr>
        <w:ind w:right="638"/>
        <w:jc w:val="both"/>
        <w:rPr>
          <w:rFonts w:ascii="Arial" w:hAnsi="Arial" w:cs="Arial"/>
          <w:u w:val="single"/>
        </w:rPr>
      </w:pPr>
    </w:p>
    <w:p w:rsidRPr="005F2817" w:rsidR="00B91B43" w:rsidP="00B91B43" w:rsidRDefault="00B91B43" w14:paraId="70829972" w14:textId="77777777">
      <w:pPr>
        <w:ind w:right="638"/>
        <w:jc w:val="both"/>
        <w:rPr>
          <w:rFonts w:ascii="Arial" w:hAnsi="Arial" w:cs="Arial"/>
          <w:u w:val="single"/>
        </w:rPr>
      </w:pPr>
      <w:r w:rsidRPr="005F2817">
        <w:rPr>
          <w:rFonts w:ascii="Arial" w:hAnsi="Arial" w:cs="Arial"/>
          <w:u w:val="single"/>
        </w:rPr>
        <w:t>Information / data to be supplied</w:t>
      </w:r>
    </w:p>
    <w:p w:rsidRPr="005F2817" w:rsidR="00B91B43" w:rsidP="00B91B43" w:rsidRDefault="00B91B43" w14:paraId="5D458B25" w14:textId="77777777">
      <w:pPr>
        <w:ind w:right="638"/>
        <w:jc w:val="both"/>
        <w:rPr>
          <w:rFonts w:ascii="Arial" w:hAnsi="Arial" w:cs="Arial"/>
          <w:b/>
          <w:u w:val="single"/>
        </w:rPr>
      </w:pPr>
    </w:p>
    <w:p w:rsidRPr="005F2817" w:rsidR="00B91B43" w:rsidP="00B91B43" w:rsidRDefault="00B91B43" w14:paraId="4FF7F776" w14:textId="77777777">
      <w:pPr>
        <w:ind w:right="638"/>
        <w:jc w:val="both"/>
        <w:rPr>
          <w:rFonts w:ascii="Arial" w:hAnsi="Arial" w:cs="Arial"/>
          <w:b/>
          <w:u w:val="single"/>
        </w:rPr>
      </w:pPr>
    </w:p>
    <w:tbl>
      <w:tblPr>
        <w:tblW w:w="889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908"/>
        <w:gridCol w:w="3960"/>
        <w:gridCol w:w="1440"/>
        <w:gridCol w:w="1589"/>
      </w:tblGrid>
      <w:tr w:rsidRPr="005F2817" w:rsidR="00B91B43" w14:paraId="75F74B05" w14:textId="77777777">
        <w:tc>
          <w:tcPr>
            <w:tcW w:w="1908" w:type="dxa"/>
            <w:tcBorders>
              <w:top w:val="single" w:color="auto" w:sz="4" w:space="0"/>
              <w:left w:val="single" w:color="auto" w:sz="4" w:space="0"/>
              <w:bottom w:val="single" w:color="auto" w:sz="4" w:space="0"/>
              <w:right w:val="single" w:color="auto" w:sz="4" w:space="0"/>
            </w:tcBorders>
          </w:tcPr>
          <w:p w:rsidRPr="005F2817" w:rsidR="00B91B43" w:rsidP="00B91B43" w:rsidRDefault="00B91B43" w14:paraId="76DD4EB8" w14:textId="77777777">
            <w:pPr>
              <w:ind w:right="638"/>
              <w:rPr>
                <w:rFonts w:ascii="Arial" w:hAnsi="Arial" w:cs="Arial"/>
                <w:b/>
              </w:rPr>
            </w:pPr>
            <w:r w:rsidRPr="005F2817">
              <w:rPr>
                <w:rFonts w:ascii="Arial" w:hAnsi="Arial" w:cs="Arial"/>
                <w:b/>
              </w:rPr>
              <w:t>Items</w:t>
            </w:r>
          </w:p>
        </w:tc>
        <w:tc>
          <w:tcPr>
            <w:tcW w:w="3960" w:type="dxa"/>
            <w:tcBorders>
              <w:top w:val="single" w:color="auto" w:sz="4" w:space="0"/>
              <w:left w:val="single" w:color="auto" w:sz="4" w:space="0"/>
              <w:bottom w:val="single" w:color="auto" w:sz="4" w:space="0"/>
              <w:right w:val="single" w:color="auto" w:sz="4" w:space="0"/>
            </w:tcBorders>
          </w:tcPr>
          <w:p w:rsidRPr="005F2817" w:rsidR="00B91B43" w:rsidP="00B91B43" w:rsidRDefault="00B91B43" w14:paraId="2321D56B" w14:textId="77777777">
            <w:pPr>
              <w:ind w:right="252"/>
              <w:rPr>
                <w:rFonts w:ascii="Arial" w:hAnsi="Arial" w:cs="Arial"/>
                <w:b/>
              </w:rPr>
            </w:pPr>
            <w:r w:rsidRPr="005F2817">
              <w:rPr>
                <w:rFonts w:ascii="Arial" w:hAnsi="Arial" w:cs="Arial"/>
                <w:b/>
              </w:rPr>
              <w:t>Description</w:t>
            </w:r>
          </w:p>
        </w:tc>
        <w:tc>
          <w:tcPr>
            <w:tcW w:w="1440" w:type="dxa"/>
            <w:tcBorders>
              <w:top w:val="single" w:color="auto" w:sz="4" w:space="0"/>
              <w:left w:val="single" w:color="auto" w:sz="4" w:space="0"/>
              <w:bottom w:val="single" w:color="auto" w:sz="4" w:space="0"/>
              <w:right w:val="single" w:color="auto" w:sz="4" w:space="0"/>
            </w:tcBorders>
          </w:tcPr>
          <w:p w:rsidRPr="005F2817" w:rsidR="00B91B43" w:rsidP="00B91B43" w:rsidRDefault="00B91B43" w14:paraId="640524FD" w14:textId="77777777">
            <w:pPr>
              <w:rPr>
                <w:rFonts w:ascii="Arial" w:hAnsi="Arial" w:cs="Arial"/>
                <w:b/>
              </w:rPr>
            </w:pPr>
            <w:r w:rsidRPr="005F2817">
              <w:rPr>
                <w:rFonts w:ascii="Arial" w:hAnsi="Arial" w:cs="Arial"/>
                <w:b/>
              </w:rPr>
              <w:t>Reference</w:t>
            </w:r>
          </w:p>
        </w:tc>
        <w:tc>
          <w:tcPr>
            <w:tcW w:w="1589" w:type="dxa"/>
            <w:tcBorders>
              <w:top w:val="single" w:color="auto" w:sz="4" w:space="0"/>
              <w:left w:val="single" w:color="auto" w:sz="4" w:space="0"/>
              <w:bottom w:val="single" w:color="auto" w:sz="4" w:space="0"/>
              <w:right w:val="single" w:color="auto" w:sz="4" w:space="0"/>
            </w:tcBorders>
          </w:tcPr>
          <w:p w:rsidRPr="005F2817" w:rsidR="00B91B43" w:rsidP="00B91B43" w:rsidRDefault="00B91B43" w14:paraId="3468E3D0" w14:textId="77777777">
            <w:pPr>
              <w:ind w:right="72"/>
              <w:rPr>
                <w:rFonts w:ascii="Arial" w:hAnsi="Arial" w:cs="Arial"/>
                <w:b/>
              </w:rPr>
            </w:pPr>
            <w:r w:rsidRPr="005F2817">
              <w:rPr>
                <w:rFonts w:ascii="Arial" w:hAnsi="Arial" w:cs="Arial"/>
                <w:b/>
              </w:rPr>
              <w:t>STCP12-1</w:t>
            </w:r>
          </w:p>
          <w:p w:rsidRPr="005F2817" w:rsidR="00B91B43" w:rsidP="00B91B43" w:rsidRDefault="00B91B43" w14:paraId="36F87D9A" w14:textId="77777777">
            <w:pPr>
              <w:tabs>
                <w:tab w:val="left" w:pos="1944"/>
              </w:tabs>
              <w:rPr>
                <w:rFonts w:ascii="Arial" w:hAnsi="Arial" w:cs="Arial"/>
                <w:b/>
              </w:rPr>
            </w:pPr>
            <w:r w:rsidRPr="005F2817">
              <w:rPr>
                <w:rFonts w:ascii="Arial" w:hAnsi="Arial" w:cs="Arial"/>
                <w:b/>
              </w:rPr>
              <w:t>Data Item List Reference</w:t>
            </w:r>
          </w:p>
        </w:tc>
      </w:tr>
      <w:tr w:rsidRPr="005F2817" w:rsidR="00B91B43" w14:paraId="304B88E0" w14:textId="77777777">
        <w:tc>
          <w:tcPr>
            <w:tcW w:w="1908" w:type="dxa"/>
            <w:tcBorders>
              <w:top w:val="single" w:color="auto" w:sz="4" w:space="0"/>
              <w:left w:val="single" w:color="auto" w:sz="4" w:space="0"/>
              <w:bottom w:val="single" w:color="auto" w:sz="4" w:space="0"/>
              <w:right w:val="single" w:color="auto" w:sz="4" w:space="0"/>
            </w:tcBorders>
          </w:tcPr>
          <w:p w:rsidRPr="005F2817" w:rsidR="00B91B43" w:rsidP="00B91B43" w:rsidRDefault="00F265BA" w14:paraId="2B05E2FF" w14:textId="77777777">
            <w:pPr>
              <w:ind w:right="72"/>
              <w:rPr>
                <w:rFonts w:ascii="Arial" w:hAnsi="Arial" w:cs="Arial"/>
              </w:rPr>
            </w:pPr>
            <w:r w:rsidRPr="005F2817">
              <w:rPr>
                <w:rFonts w:ascii="Arial" w:hAnsi="Arial" w:cs="Arial"/>
              </w:rPr>
              <w:t>Operational diagram</w:t>
            </w:r>
          </w:p>
        </w:tc>
        <w:tc>
          <w:tcPr>
            <w:tcW w:w="3960" w:type="dxa"/>
            <w:tcBorders>
              <w:top w:val="single" w:color="auto" w:sz="4" w:space="0"/>
              <w:left w:val="single" w:color="auto" w:sz="4" w:space="0"/>
              <w:bottom w:val="single" w:color="auto" w:sz="4" w:space="0"/>
              <w:right w:val="single" w:color="auto" w:sz="4" w:space="0"/>
            </w:tcBorders>
          </w:tcPr>
          <w:p w:rsidRPr="005F2817" w:rsidR="00B91B43" w:rsidP="00B91B43" w:rsidRDefault="00B91B43" w14:paraId="1BE224EF" w14:textId="77777777">
            <w:pPr>
              <w:rPr>
                <w:rFonts w:ascii="Arial" w:hAnsi="Arial" w:cs="Arial"/>
              </w:rPr>
            </w:pPr>
            <w:r w:rsidRPr="005F2817">
              <w:rPr>
                <w:rFonts w:ascii="Arial" w:hAnsi="Arial" w:cs="Arial"/>
              </w:rPr>
              <w:t>A drawing which includes all HV Apparatus and the connections to all external circuits, with all numbering, nomenclature and labelling</w:t>
            </w:r>
          </w:p>
          <w:p w:rsidRPr="005F2817" w:rsidR="00B91B43" w:rsidP="00B91B43" w:rsidRDefault="00B91B43" w14:paraId="4DAFA590" w14:textId="77777777">
            <w:pPr>
              <w:ind w:right="638"/>
              <w:rPr>
                <w:rFonts w:ascii="Arial" w:hAnsi="Arial" w:cs="Arial"/>
              </w:rPr>
            </w:pPr>
          </w:p>
        </w:tc>
        <w:tc>
          <w:tcPr>
            <w:tcW w:w="1440" w:type="dxa"/>
            <w:tcBorders>
              <w:top w:val="single" w:color="auto" w:sz="4" w:space="0"/>
              <w:left w:val="single" w:color="auto" w:sz="4" w:space="0"/>
              <w:bottom w:val="single" w:color="auto" w:sz="4" w:space="0"/>
              <w:right w:val="single" w:color="auto" w:sz="4" w:space="0"/>
            </w:tcBorders>
          </w:tcPr>
          <w:p w:rsidRPr="005F2817" w:rsidR="00B91B43" w:rsidP="00B91B43" w:rsidRDefault="00B91B43" w14:paraId="666F5CC0" w14:textId="77777777">
            <w:pPr>
              <w:ind w:right="72"/>
              <w:rPr>
                <w:rFonts w:ascii="Arial" w:hAnsi="Arial" w:cs="Arial"/>
              </w:rPr>
            </w:pPr>
            <w:r w:rsidRPr="005F2817">
              <w:rPr>
                <w:rFonts w:ascii="Arial" w:hAnsi="Arial" w:cs="Arial"/>
              </w:rPr>
              <w:t xml:space="preserve">Part 3 </w:t>
            </w:r>
          </w:p>
          <w:p w:rsidRPr="005F2817" w:rsidR="00B91B43" w:rsidP="00B91B43" w:rsidRDefault="00B91B43" w14:paraId="594630FA" w14:textId="77777777">
            <w:pPr>
              <w:ind w:right="72"/>
              <w:rPr>
                <w:rFonts w:ascii="Arial" w:hAnsi="Arial" w:cs="Arial"/>
              </w:rPr>
            </w:pPr>
            <w:r w:rsidRPr="005F2817">
              <w:rPr>
                <w:rFonts w:ascii="Arial" w:hAnsi="Arial" w:cs="Arial"/>
              </w:rPr>
              <w:t>Section 1.1</w:t>
            </w:r>
          </w:p>
        </w:tc>
        <w:tc>
          <w:tcPr>
            <w:tcW w:w="1589" w:type="dxa"/>
            <w:tcBorders>
              <w:top w:val="single" w:color="auto" w:sz="4" w:space="0"/>
              <w:left w:val="single" w:color="auto" w:sz="4" w:space="0"/>
              <w:bottom w:val="single" w:color="auto" w:sz="4" w:space="0"/>
              <w:right w:val="single" w:color="auto" w:sz="4" w:space="0"/>
            </w:tcBorders>
          </w:tcPr>
          <w:p w:rsidRPr="005F2817" w:rsidR="00B91B43" w:rsidP="00B91B43" w:rsidRDefault="00B91B43" w14:paraId="74D1D0FE" w14:textId="77777777">
            <w:pPr>
              <w:tabs>
                <w:tab w:val="left" w:pos="1512"/>
              </w:tabs>
              <w:ind w:right="638"/>
              <w:rPr>
                <w:rFonts w:ascii="Arial" w:hAnsi="Arial" w:cs="Arial"/>
              </w:rPr>
            </w:pPr>
            <w:r w:rsidRPr="005F2817">
              <w:rPr>
                <w:rFonts w:ascii="Arial" w:hAnsi="Arial" w:cs="Arial"/>
              </w:rPr>
              <w:t>126</w:t>
            </w:r>
          </w:p>
        </w:tc>
      </w:tr>
    </w:tbl>
    <w:p w:rsidRPr="005F2817" w:rsidR="00B91B43" w:rsidP="00B91B43" w:rsidRDefault="00B91B43" w14:paraId="5CCEC2BA" w14:textId="77777777">
      <w:pPr>
        <w:ind w:right="638"/>
        <w:jc w:val="both"/>
        <w:rPr>
          <w:rFonts w:ascii="Arial" w:hAnsi="Arial" w:cs="Arial"/>
          <w:b/>
          <w:u w:val="single"/>
        </w:rPr>
      </w:pPr>
    </w:p>
    <w:p w:rsidRPr="005F2817" w:rsidR="00B91B43" w:rsidP="00B91B43" w:rsidRDefault="00B91B43" w14:paraId="0311531C" w14:textId="77777777">
      <w:pPr>
        <w:ind w:right="638"/>
        <w:rPr>
          <w:rFonts w:ascii="Arial" w:hAnsi="Arial" w:cs="Arial"/>
        </w:rPr>
      </w:pPr>
    </w:p>
    <w:p w:rsidRPr="005F2817" w:rsidR="00B91B43" w:rsidP="00527FE0" w:rsidRDefault="00B91B43" w14:paraId="4AADFE1C" w14:textId="77777777">
      <w:pPr>
        <w:pStyle w:val="Heading3"/>
        <w:numPr>
          <w:ilvl w:val="0"/>
          <w:numId w:val="0"/>
        </w:numPr>
        <w:rPr>
          <w:u w:val="single"/>
        </w:rPr>
      </w:pPr>
      <w:r w:rsidRPr="005F2817">
        <w:rPr>
          <w:u w:val="single"/>
        </w:rPr>
        <w:t xml:space="preserve">General </w:t>
      </w:r>
      <w:r w:rsidRPr="005F2817" w:rsidR="00963E23">
        <w:rPr>
          <w:u w:val="single"/>
        </w:rPr>
        <w:t>R</w:t>
      </w:r>
      <w:r w:rsidRPr="005F2817">
        <w:rPr>
          <w:u w:val="single"/>
        </w:rPr>
        <w:t>emarks</w:t>
      </w:r>
    </w:p>
    <w:p w:rsidRPr="005F2817" w:rsidR="00B91B43" w:rsidP="00B91B43" w:rsidRDefault="00B91B43" w14:paraId="0FFA6712" w14:textId="77777777">
      <w:pPr>
        <w:ind w:right="638"/>
        <w:rPr>
          <w:rFonts w:ascii="Arial" w:hAnsi="Arial" w:cs="Arial"/>
        </w:rPr>
      </w:pPr>
    </w:p>
    <w:p w:rsidRPr="005F2817" w:rsidR="00B91B43" w:rsidP="00B91B43" w:rsidRDefault="00F265BA" w14:paraId="1450E16D" w14:textId="77777777">
      <w:pPr>
        <w:ind w:right="638"/>
        <w:jc w:val="both"/>
        <w:rPr>
          <w:rFonts w:ascii="Arial" w:hAnsi="Arial" w:cs="Arial"/>
        </w:rPr>
      </w:pPr>
      <w:r w:rsidRPr="005F2817">
        <w:rPr>
          <w:rFonts w:ascii="Arial" w:hAnsi="Arial" w:cs="Arial"/>
        </w:rPr>
        <w:t>Operational diagram</w:t>
      </w:r>
      <w:r w:rsidRPr="005F2817" w:rsidR="00B91B43">
        <w:rPr>
          <w:rFonts w:ascii="Arial" w:hAnsi="Arial" w:cs="Arial"/>
        </w:rPr>
        <w:t>s form the definitive drawings of the Offshore TO</w:t>
      </w:r>
      <w:r w:rsidR="00AE79F8">
        <w:rPr>
          <w:rFonts w:ascii="Arial" w:hAnsi="Arial" w:cs="Arial"/>
        </w:rPr>
        <w:t xml:space="preserve"> </w:t>
      </w:r>
      <w:r w:rsidRPr="005F2817" w:rsidR="00E6175D">
        <w:rPr>
          <w:rFonts w:ascii="Arial" w:hAnsi="Arial" w:cs="Arial"/>
        </w:rPr>
        <w:t>Transmission system</w:t>
      </w:r>
      <w:r w:rsidRPr="005F2817" w:rsidR="00B91B43">
        <w:rPr>
          <w:rFonts w:ascii="Arial" w:hAnsi="Arial" w:cs="Arial"/>
        </w:rPr>
        <w:t xml:space="preserve">. </w:t>
      </w:r>
    </w:p>
    <w:p w:rsidRPr="005F2817" w:rsidR="00B91B43" w:rsidP="00B91B43" w:rsidRDefault="00B91B43" w14:paraId="7DE4DBCD" w14:textId="77777777">
      <w:pPr>
        <w:ind w:right="638"/>
        <w:jc w:val="both"/>
        <w:rPr>
          <w:rFonts w:ascii="Arial" w:hAnsi="Arial" w:cs="Arial"/>
        </w:rPr>
      </w:pPr>
    </w:p>
    <w:p w:rsidRPr="005F2817" w:rsidR="00B91B43" w:rsidP="00B91B43" w:rsidRDefault="00F265BA" w14:paraId="4FD13312" w14:textId="77777777">
      <w:pPr>
        <w:ind w:right="638"/>
        <w:jc w:val="both"/>
        <w:rPr>
          <w:rFonts w:ascii="Arial" w:hAnsi="Arial" w:cs="Arial"/>
        </w:rPr>
      </w:pPr>
      <w:r w:rsidRPr="005F2817">
        <w:rPr>
          <w:rFonts w:ascii="Arial" w:hAnsi="Arial" w:cs="Arial"/>
        </w:rPr>
        <w:t>Operational diagram</w:t>
      </w:r>
      <w:r w:rsidRPr="005F2817" w:rsidR="00B91B43">
        <w:rPr>
          <w:rFonts w:ascii="Arial" w:hAnsi="Arial" w:cs="Arial"/>
        </w:rPr>
        <w:t xml:space="preserve">s may show items which are not connected to the Offshore TO </w:t>
      </w:r>
      <w:r w:rsidRPr="005F2817" w:rsidR="00E6175D">
        <w:rPr>
          <w:rFonts w:ascii="Arial" w:hAnsi="Arial" w:cs="Arial"/>
        </w:rPr>
        <w:t>Transmission system</w:t>
      </w:r>
      <w:r w:rsidRPr="005F2817" w:rsidR="00B91B43">
        <w:rPr>
          <w:rFonts w:ascii="Arial" w:hAnsi="Arial" w:cs="Arial"/>
        </w:rPr>
        <w:t>, including:</w:t>
      </w:r>
    </w:p>
    <w:p w:rsidRPr="005F2817" w:rsidR="00B91B43" w:rsidP="00B91B43" w:rsidRDefault="00B91B43" w14:paraId="27A10D16" w14:textId="77777777">
      <w:pPr>
        <w:ind w:right="638"/>
        <w:jc w:val="both"/>
        <w:rPr>
          <w:rFonts w:ascii="Arial" w:hAnsi="Arial" w:cs="Arial"/>
        </w:rPr>
      </w:pPr>
    </w:p>
    <w:p w:rsidRPr="005F2817" w:rsidR="00B91B43" w:rsidP="00B91B43" w:rsidRDefault="00B91B43" w14:paraId="687FCCC5" w14:textId="77777777">
      <w:pPr>
        <w:numPr>
          <w:ilvl w:val="0"/>
          <w:numId w:val="20"/>
        </w:numPr>
        <w:ind w:right="638"/>
        <w:jc w:val="both"/>
        <w:rPr>
          <w:rFonts w:ascii="Arial" w:hAnsi="Arial" w:cs="Arial"/>
        </w:rPr>
      </w:pPr>
      <w:r w:rsidRPr="005F2817">
        <w:rPr>
          <w:rFonts w:ascii="Arial" w:hAnsi="Arial" w:cs="Arial"/>
        </w:rPr>
        <w:t xml:space="preserve">Plant and Apparatus owned by the Offshore TO but not connected to the Offshore TO </w:t>
      </w:r>
      <w:r w:rsidRPr="005F2817" w:rsidR="00E6175D">
        <w:rPr>
          <w:rFonts w:ascii="Arial" w:hAnsi="Arial" w:cs="Arial"/>
        </w:rPr>
        <w:t>Transmission system</w:t>
      </w:r>
    </w:p>
    <w:p w:rsidRPr="005F2817" w:rsidR="00B91B43" w:rsidP="00B91B43" w:rsidRDefault="00B91B43" w14:paraId="09DFA239" w14:textId="77777777">
      <w:pPr>
        <w:numPr>
          <w:ilvl w:val="0"/>
          <w:numId w:val="20"/>
        </w:numPr>
        <w:ind w:right="638"/>
        <w:jc w:val="both"/>
        <w:rPr>
          <w:rFonts w:ascii="Arial" w:hAnsi="Arial" w:cs="Arial"/>
        </w:rPr>
      </w:pPr>
      <w:r w:rsidRPr="005F2817">
        <w:rPr>
          <w:rFonts w:ascii="Arial" w:hAnsi="Arial" w:cs="Arial"/>
        </w:rPr>
        <w:t>Access roads</w:t>
      </w:r>
    </w:p>
    <w:p w:rsidRPr="005F2817" w:rsidR="00B91B43" w:rsidP="00B91B43" w:rsidRDefault="00B91B43" w14:paraId="635F1376" w14:textId="77777777">
      <w:pPr>
        <w:ind w:left="360" w:right="638"/>
        <w:jc w:val="both"/>
        <w:rPr>
          <w:rFonts w:ascii="Arial" w:hAnsi="Arial" w:cs="Arial"/>
        </w:rPr>
      </w:pPr>
    </w:p>
    <w:p w:rsidRPr="005F2817" w:rsidR="00B91B43" w:rsidP="00B91B43" w:rsidRDefault="00B91B43" w14:paraId="517A7CE5" w14:textId="77777777">
      <w:pPr>
        <w:ind w:right="638"/>
        <w:jc w:val="both"/>
        <w:rPr>
          <w:rFonts w:ascii="Arial" w:hAnsi="Arial" w:cs="Arial"/>
        </w:rPr>
      </w:pPr>
      <w:r w:rsidRPr="005F2817">
        <w:rPr>
          <w:rFonts w:ascii="Arial" w:hAnsi="Arial" w:cs="Arial"/>
        </w:rPr>
        <w:t xml:space="preserve">For the avoidance of doubt, none of the items shown which are not connected to the Offshore TO </w:t>
      </w:r>
      <w:r w:rsidRPr="005F2817" w:rsidR="00E6175D">
        <w:rPr>
          <w:rFonts w:ascii="Arial" w:hAnsi="Arial" w:cs="Arial"/>
        </w:rPr>
        <w:t>Transmission system</w:t>
      </w:r>
      <w:r w:rsidRPr="005F2817">
        <w:rPr>
          <w:rFonts w:ascii="Arial" w:hAnsi="Arial" w:cs="Arial"/>
        </w:rPr>
        <w:t xml:space="preserve"> form part of the system that the Offshore TO makes available to NGE</w:t>
      </w:r>
      <w:r w:rsidR="00AE79F8">
        <w:rPr>
          <w:rFonts w:ascii="Arial" w:hAnsi="Arial" w:cs="Arial"/>
        </w:rPr>
        <w:t>SO</w:t>
      </w:r>
      <w:r w:rsidRPr="005F2817">
        <w:rPr>
          <w:rFonts w:ascii="Arial" w:hAnsi="Arial" w:cs="Arial"/>
        </w:rPr>
        <w:t>.</w:t>
      </w:r>
    </w:p>
    <w:p w:rsidRPr="005F2817" w:rsidR="00B91B43" w:rsidP="00B91B43" w:rsidRDefault="00B91B43" w14:paraId="63162DAA" w14:textId="77777777">
      <w:pPr>
        <w:ind w:right="638"/>
        <w:jc w:val="both"/>
        <w:rPr>
          <w:rFonts w:ascii="Arial" w:hAnsi="Arial" w:cs="Arial"/>
        </w:rPr>
      </w:pPr>
    </w:p>
    <w:p w:rsidRPr="005F2817" w:rsidR="00B91B43" w:rsidP="00B91B43" w:rsidRDefault="00B91B43" w14:paraId="64E2AFBE" w14:textId="77777777">
      <w:pPr>
        <w:ind w:right="638"/>
        <w:jc w:val="both"/>
        <w:rPr>
          <w:rFonts w:ascii="Arial" w:hAnsi="Arial" w:cs="Arial"/>
        </w:rPr>
      </w:pPr>
      <w:r w:rsidRPr="005F2817">
        <w:rPr>
          <w:rFonts w:ascii="Arial" w:hAnsi="Arial" w:cs="Arial"/>
        </w:rPr>
        <w:t>Additionally, these diagrams will show Plant and Apparatus owned by Users. For the avoidance of doubt, the SCS is not the definitive statement of either:</w:t>
      </w:r>
    </w:p>
    <w:p w:rsidRPr="005F2817" w:rsidR="00B91B43" w:rsidP="00B91B43" w:rsidRDefault="00B91B43" w14:paraId="677CF5D2" w14:textId="77777777">
      <w:pPr>
        <w:ind w:right="638"/>
        <w:jc w:val="both"/>
        <w:rPr>
          <w:rFonts w:ascii="Arial" w:hAnsi="Arial" w:cs="Arial"/>
        </w:rPr>
      </w:pPr>
    </w:p>
    <w:p w:rsidRPr="005F2817" w:rsidR="00B91B43" w:rsidP="00B91B43" w:rsidRDefault="00B91B43" w14:paraId="3FEF6569" w14:textId="77777777">
      <w:pPr>
        <w:numPr>
          <w:ilvl w:val="0"/>
          <w:numId w:val="21"/>
        </w:numPr>
        <w:ind w:right="638"/>
        <w:jc w:val="both"/>
        <w:rPr>
          <w:rFonts w:ascii="Arial" w:hAnsi="Arial" w:cs="Arial"/>
        </w:rPr>
      </w:pPr>
      <w:r w:rsidRPr="005F2817">
        <w:rPr>
          <w:rFonts w:ascii="Arial" w:hAnsi="Arial" w:cs="Arial"/>
        </w:rPr>
        <w:t xml:space="preserve">The boundaries (control or commercial) between the Offshore TO </w:t>
      </w:r>
      <w:r w:rsidRPr="005F2817" w:rsidR="00E6175D">
        <w:rPr>
          <w:rFonts w:ascii="Arial" w:hAnsi="Arial" w:cs="Arial"/>
        </w:rPr>
        <w:t>Transmission system</w:t>
      </w:r>
      <w:r w:rsidRPr="005F2817">
        <w:rPr>
          <w:rFonts w:ascii="Arial" w:hAnsi="Arial" w:cs="Arial"/>
        </w:rPr>
        <w:t xml:space="preserve"> and that of the Users, or</w:t>
      </w:r>
    </w:p>
    <w:p w:rsidRPr="005F2817" w:rsidR="00B91B43" w:rsidP="00B91B43" w:rsidRDefault="00B91B43" w14:paraId="5E124B1A" w14:textId="77777777">
      <w:pPr>
        <w:numPr>
          <w:ilvl w:val="0"/>
          <w:numId w:val="21"/>
        </w:numPr>
        <w:ind w:right="638"/>
        <w:jc w:val="both"/>
        <w:rPr>
          <w:rFonts w:ascii="Arial" w:hAnsi="Arial" w:cs="Arial"/>
        </w:rPr>
      </w:pPr>
      <w:r w:rsidRPr="005F2817">
        <w:rPr>
          <w:rFonts w:ascii="Arial" w:hAnsi="Arial" w:cs="Arial"/>
        </w:rPr>
        <w:t>Layout and configuration of the User’s Plant and Apparatus</w:t>
      </w:r>
    </w:p>
    <w:p w:rsidRPr="005F2817" w:rsidR="00B91B43" w:rsidP="00B91B43" w:rsidRDefault="00B91B43" w14:paraId="7ED81C1A" w14:textId="77777777">
      <w:pPr>
        <w:ind w:right="638"/>
        <w:jc w:val="both"/>
        <w:rPr>
          <w:rFonts w:ascii="Arial" w:hAnsi="Arial" w:cs="Arial"/>
        </w:rPr>
      </w:pPr>
    </w:p>
    <w:p w:rsidRPr="005F2817" w:rsidR="00B91B43" w:rsidP="00B91B43" w:rsidRDefault="00B91B43" w14:paraId="43BB14B8" w14:textId="77777777">
      <w:pPr>
        <w:ind w:right="638"/>
        <w:rPr>
          <w:rFonts w:ascii="Arial" w:hAnsi="Arial" w:cs="Arial"/>
        </w:rPr>
      </w:pPr>
      <w:r w:rsidRPr="005F2817">
        <w:rPr>
          <w:rFonts w:ascii="Arial" w:hAnsi="Arial" w:cs="Arial"/>
        </w:rPr>
        <w:br w:type="page"/>
      </w:r>
    </w:p>
    <w:p w:rsidRPr="005F2817" w:rsidR="00B91B43" w:rsidP="00B91B43" w:rsidRDefault="00B91B43" w14:paraId="7B16B9AC" w14:textId="77777777">
      <w:pPr>
        <w:ind w:right="638"/>
        <w:jc w:val="center"/>
        <w:rPr>
          <w:rFonts w:ascii="Arial" w:hAnsi="Arial" w:cs="Arial"/>
          <w:b/>
          <w:sz w:val="32"/>
          <w:szCs w:val="32"/>
          <w:u w:val="single"/>
        </w:rPr>
      </w:pPr>
      <w:r w:rsidRPr="005F2817">
        <w:rPr>
          <w:rFonts w:ascii="Arial" w:hAnsi="Arial" w:cs="Arial"/>
          <w:b/>
          <w:sz w:val="32"/>
          <w:szCs w:val="32"/>
          <w:u w:val="single"/>
        </w:rPr>
        <w:lastRenderedPageBreak/>
        <w:t>Section 2 – Circuits, Plant &amp; Apparatus</w:t>
      </w:r>
    </w:p>
    <w:p w:rsidRPr="005F2817" w:rsidR="00B91B43" w:rsidP="00B91B43" w:rsidRDefault="00B91B43" w14:paraId="31DDEBBA" w14:textId="77777777">
      <w:pPr>
        <w:ind w:right="638"/>
        <w:jc w:val="center"/>
        <w:rPr>
          <w:rFonts w:ascii="Arial" w:hAnsi="Arial" w:cs="Arial"/>
        </w:rPr>
      </w:pPr>
    </w:p>
    <w:p w:rsidRPr="005F2817" w:rsidR="00B91B43" w:rsidP="00B91B43" w:rsidRDefault="00B91B43" w14:paraId="29A91C4F" w14:textId="77777777">
      <w:pPr>
        <w:ind w:right="638"/>
        <w:jc w:val="both"/>
        <w:rPr>
          <w:rFonts w:ascii="Arial" w:hAnsi="Arial" w:cs="Arial"/>
          <w:b/>
          <w:u w:val="single"/>
        </w:rPr>
      </w:pPr>
    </w:p>
    <w:p w:rsidRPr="005F2817" w:rsidR="00B91B43" w:rsidP="00B91B43" w:rsidRDefault="00B91B43" w14:paraId="57AFBF17" w14:textId="77777777">
      <w:pPr>
        <w:ind w:right="638"/>
        <w:jc w:val="both"/>
        <w:rPr>
          <w:rFonts w:ascii="Arial" w:hAnsi="Arial" w:cs="Arial"/>
          <w:u w:val="single"/>
        </w:rPr>
      </w:pPr>
      <w:r w:rsidRPr="005F2817">
        <w:rPr>
          <w:rFonts w:ascii="Arial" w:hAnsi="Arial" w:cs="Arial"/>
          <w:u w:val="single"/>
        </w:rPr>
        <w:t>Information / data to be supplied</w:t>
      </w:r>
    </w:p>
    <w:p w:rsidRPr="005F2817" w:rsidR="00B91B43" w:rsidP="00B91B43" w:rsidRDefault="00B91B43" w14:paraId="0C42BEA2" w14:textId="77777777">
      <w:pPr>
        <w:ind w:right="638"/>
        <w:jc w:val="both"/>
        <w:rPr>
          <w:rFonts w:ascii="Arial" w:hAnsi="Arial" w:cs="Arial"/>
          <w:u w:val="single"/>
        </w:rPr>
      </w:pPr>
    </w:p>
    <w:p w:rsidRPr="005F2817" w:rsidR="00B91B43" w:rsidP="00B91B43" w:rsidRDefault="00B91B43" w14:paraId="77980831" w14:textId="77777777">
      <w:pPr>
        <w:ind w:right="638"/>
        <w:jc w:val="both"/>
        <w:rPr>
          <w:rFonts w:ascii="Arial" w:hAnsi="Arial" w:cs="Arial"/>
        </w:rPr>
      </w:pPr>
    </w:p>
    <w:tbl>
      <w:tblPr>
        <w:tblW w:w="9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908"/>
        <w:gridCol w:w="3960"/>
        <w:gridCol w:w="1440"/>
        <w:gridCol w:w="1872"/>
      </w:tblGrid>
      <w:tr w:rsidRPr="00F92F02" w:rsidR="00B91B43" w:rsidTr="00F92F02" w14:paraId="77B9D7E7" w14:textId="77777777">
        <w:tc>
          <w:tcPr>
            <w:tcW w:w="1908" w:type="dxa"/>
            <w:shd w:val="clear" w:color="auto" w:fill="auto"/>
          </w:tcPr>
          <w:p w:rsidRPr="00F92F02" w:rsidR="00B91B43" w:rsidP="00F92F02" w:rsidRDefault="00B91B43" w14:paraId="1E7F3A9C" w14:textId="77777777">
            <w:pPr>
              <w:ind w:right="85"/>
              <w:rPr>
                <w:rFonts w:ascii="Arial" w:hAnsi="Arial" w:cs="Arial"/>
                <w:b/>
              </w:rPr>
            </w:pPr>
            <w:r w:rsidRPr="00F92F02">
              <w:rPr>
                <w:rFonts w:ascii="Arial" w:hAnsi="Arial" w:cs="Arial"/>
                <w:b/>
              </w:rPr>
              <w:t>Items</w:t>
            </w:r>
          </w:p>
        </w:tc>
        <w:tc>
          <w:tcPr>
            <w:tcW w:w="3960" w:type="dxa"/>
            <w:shd w:val="clear" w:color="auto" w:fill="auto"/>
          </w:tcPr>
          <w:p w:rsidRPr="00F92F02" w:rsidR="00B91B43" w:rsidP="00F92F02" w:rsidRDefault="00B91B43" w14:paraId="11F8416D" w14:textId="77777777">
            <w:pPr>
              <w:ind w:right="638"/>
              <w:rPr>
                <w:rFonts w:ascii="Arial" w:hAnsi="Arial" w:cs="Arial"/>
                <w:b/>
              </w:rPr>
            </w:pPr>
            <w:r w:rsidRPr="00F92F02">
              <w:rPr>
                <w:rFonts w:ascii="Arial" w:hAnsi="Arial" w:cs="Arial"/>
                <w:b/>
              </w:rPr>
              <w:t>Description</w:t>
            </w:r>
          </w:p>
        </w:tc>
        <w:tc>
          <w:tcPr>
            <w:tcW w:w="1440" w:type="dxa"/>
            <w:shd w:val="clear" w:color="auto" w:fill="auto"/>
          </w:tcPr>
          <w:p w:rsidRPr="00F92F02" w:rsidR="00B91B43" w:rsidP="00F92F02" w:rsidRDefault="00B91B43" w14:paraId="7BF2A266" w14:textId="77777777">
            <w:pPr>
              <w:ind w:right="71"/>
              <w:rPr>
                <w:rFonts w:ascii="Arial" w:hAnsi="Arial" w:cs="Arial"/>
                <w:b/>
              </w:rPr>
            </w:pPr>
            <w:r w:rsidRPr="00F92F02">
              <w:rPr>
                <w:rFonts w:ascii="Arial" w:hAnsi="Arial" w:cs="Arial"/>
                <w:b/>
              </w:rPr>
              <w:t>Reference</w:t>
            </w:r>
          </w:p>
        </w:tc>
        <w:tc>
          <w:tcPr>
            <w:tcW w:w="1872" w:type="dxa"/>
            <w:shd w:val="clear" w:color="auto" w:fill="auto"/>
          </w:tcPr>
          <w:p w:rsidRPr="00F92F02" w:rsidR="00B91B43" w:rsidP="00F92F02" w:rsidRDefault="00B91B43" w14:paraId="264D1EEA" w14:textId="77777777">
            <w:pPr>
              <w:ind w:right="72"/>
              <w:rPr>
                <w:rFonts w:ascii="Arial" w:hAnsi="Arial" w:cs="Arial"/>
                <w:b/>
                <w:lang w:val="pt-BR"/>
              </w:rPr>
            </w:pPr>
            <w:r w:rsidRPr="00F92F02">
              <w:rPr>
                <w:rFonts w:ascii="Arial" w:hAnsi="Arial" w:cs="Arial"/>
                <w:b/>
                <w:lang w:val="pt-BR"/>
              </w:rPr>
              <w:t>STCP12-1</w:t>
            </w:r>
          </w:p>
          <w:p w:rsidRPr="00F92F02" w:rsidR="00B91B43" w:rsidP="00F92F02" w:rsidRDefault="00B91B43" w14:paraId="77A7B439" w14:textId="77777777">
            <w:pPr>
              <w:ind w:right="-108"/>
              <w:rPr>
                <w:rFonts w:ascii="Arial" w:hAnsi="Arial" w:cs="Arial"/>
                <w:b/>
                <w:lang w:val="pt-BR"/>
              </w:rPr>
            </w:pPr>
            <w:r w:rsidRPr="00F92F02">
              <w:rPr>
                <w:rFonts w:ascii="Arial" w:hAnsi="Arial" w:cs="Arial"/>
                <w:b/>
                <w:lang w:val="pt-BR"/>
              </w:rPr>
              <w:t>Data tem List Reference</w:t>
            </w:r>
          </w:p>
        </w:tc>
      </w:tr>
      <w:tr w:rsidRPr="00F92F02" w:rsidR="00B91B43" w:rsidTr="00F92F02" w14:paraId="7BF952A2" w14:textId="77777777">
        <w:tc>
          <w:tcPr>
            <w:tcW w:w="1908" w:type="dxa"/>
            <w:shd w:val="clear" w:color="auto" w:fill="auto"/>
          </w:tcPr>
          <w:p w:rsidRPr="00F92F02" w:rsidR="00B91B43" w:rsidP="00F92F02" w:rsidRDefault="00B91B43" w14:paraId="2F9CBA05" w14:textId="77777777">
            <w:pPr>
              <w:ind w:right="638"/>
              <w:rPr>
                <w:rFonts w:ascii="Arial" w:hAnsi="Arial" w:cs="Arial"/>
                <w:lang w:val="pt-BR"/>
              </w:rPr>
            </w:pPr>
          </w:p>
        </w:tc>
        <w:tc>
          <w:tcPr>
            <w:tcW w:w="3960" w:type="dxa"/>
            <w:shd w:val="clear" w:color="auto" w:fill="auto"/>
          </w:tcPr>
          <w:p w:rsidRPr="00F92F02" w:rsidR="00B91B43" w:rsidP="00F92F02" w:rsidRDefault="00B91B43" w14:paraId="2A992A75" w14:textId="77777777">
            <w:pPr>
              <w:ind w:right="638"/>
              <w:rPr>
                <w:rFonts w:ascii="Arial" w:hAnsi="Arial" w:cs="Arial"/>
                <w:lang w:val="pt-BR"/>
              </w:rPr>
            </w:pPr>
          </w:p>
        </w:tc>
        <w:tc>
          <w:tcPr>
            <w:tcW w:w="1440" w:type="dxa"/>
            <w:shd w:val="clear" w:color="auto" w:fill="auto"/>
          </w:tcPr>
          <w:p w:rsidRPr="00F92F02" w:rsidR="00B91B43" w:rsidP="00F92F02" w:rsidRDefault="00B91B43" w14:paraId="50FE9FC6" w14:textId="77777777">
            <w:pPr>
              <w:ind w:right="638"/>
              <w:rPr>
                <w:rFonts w:ascii="Arial" w:hAnsi="Arial" w:cs="Arial"/>
                <w:lang w:val="pt-BR"/>
              </w:rPr>
            </w:pPr>
          </w:p>
        </w:tc>
        <w:tc>
          <w:tcPr>
            <w:tcW w:w="1872" w:type="dxa"/>
            <w:shd w:val="clear" w:color="auto" w:fill="auto"/>
          </w:tcPr>
          <w:p w:rsidRPr="00F92F02" w:rsidR="00B91B43" w:rsidP="00F92F02" w:rsidRDefault="00B91B43" w14:paraId="53443D87" w14:textId="77777777">
            <w:pPr>
              <w:ind w:right="638"/>
              <w:rPr>
                <w:rFonts w:ascii="Arial" w:hAnsi="Arial" w:cs="Arial"/>
                <w:lang w:val="pt-BR"/>
              </w:rPr>
            </w:pPr>
          </w:p>
        </w:tc>
      </w:tr>
      <w:tr w:rsidRPr="00F92F02" w:rsidR="00B91B43" w:rsidTr="00F92F02" w14:paraId="3BF07578" w14:textId="77777777">
        <w:tc>
          <w:tcPr>
            <w:tcW w:w="1908" w:type="dxa"/>
            <w:shd w:val="clear" w:color="auto" w:fill="auto"/>
          </w:tcPr>
          <w:p w:rsidRPr="00F92F02" w:rsidR="00B91B43" w:rsidP="00F92F02" w:rsidRDefault="00B91B43" w14:paraId="26E414F4" w14:textId="77777777">
            <w:pPr>
              <w:ind w:right="72"/>
              <w:rPr>
                <w:rFonts w:ascii="Arial" w:hAnsi="Arial" w:cs="Arial"/>
              </w:rPr>
            </w:pPr>
            <w:r w:rsidRPr="00F92F02">
              <w:rPr>
                <w:rFonts w:ascii="Arial" w:hAnsi="Arial" w:cs="Arial"/>
              </w:rPr>
              <w:t>Branch Data</w:t>
            </w:r>
          </w:p>
        </w:tc>
        <w:tc>
          <w:tcPr>
            <w:tcW w:w="3960" w:type="dxa"/>
            <w:shd w:val="clear" w:color="auto" w:fill="auto"/>
          </w:tcPr>
          <w:p w:rsidRPr="00F92F02" w:rsidR="00B91B43" w:rsidP="00F92F02" w:rsidRDefault="00B91B43" w14:paraId="1704911C" w14:textId="77777777">
            <w:pPr>
              <w:ind w:right="359"/>
              <w:rPr>
                <w:rFonts w:ascii="Arial" w:hAnsi="Arial" w:cs="Arial"/>
              </w:rPr>
            </w:pPr>
            <w:r w:rsidRPr="00F92F02">
              <w:rPr>
                <w:rFonts w:ascii="Arial" w:hAnsi="Arial" w:cs="Arial"/>
              </w:rPr>
              <w:t>Circuit name</w:t>
            </w:r>
          </w:p>
        </w:tc>
        <w:tc>
          <w:tcPr>
            <w:tcW w:w="1440" w:type="dxa"/>
            <w:shd w:val="clear" w:color="auto" w:fill="auto"/>
          </w:tcPr>
          <w:p w:rsidRPr="00F92F02" w:rsidR="00B91B43" w:rsidP="00F92F02" w:rsidRDefault="00B91B43" w14:paraId="253FA90E" w14:textId="77777777">
            <w:pPr>
              <w:ind w:right="72"/>
              <w:rPr>
                <w:rFonts w:ascii="Arial" w:hAnsi="Arial" w:cs="Arial"/>
              </w:rPr>
            </w:pPr>
            <w:r w:rsidRPr="00F92F02">
              <w:rPr>
                <w:rFonts w:ascii="Arial" w:hAnsi="Arial" w:cs="Arial"/>
              </w:rPr>
              <w:t xml:space="preserve">Part 3 </w:t>
            </w:r>
          </w:p>
          <w:p w:rsidRPr="00F92F02" w:rsidR="00B91B43" w:rsidP="00F92F02" w:rsidRDefault="00B91B43" w14:paraId="16453550" w14:textId="77777777">
            <w:pPr>
              <w:ind w:right="252"/>
              <w:rPr>
                <w:rFonts w:ascii="Arial" w:hAnsi="Arial" w:cs="Arial"/>
              </w:rPr>
            </w:pPr>
            <w:r w:rsidRPr="00F92F02">
              <w:rPr>
                <w:rFonts w:ascii="Arial" w:hAnsi="Arial" w:cs="Arial"/>
              </w:rPr>
              <w:t>Section 2.1</w:t>
            </w:r>
          </w:p>
        </w:tc>
        <w:tc>
          <w:tcPr>
            <w:tcW w:w="1872" w:type="dxa"/>
            <w:shd w:val="clear" w:color="auto" w:fill="auto"/>
          </w:tcPr>
          <w:p w:rsidRPr="00F92F02" w:rsidR="00B91B43" w:rsidP="00F92F02" w:rsidRDefault="00B91B43" w14:paraId="781AEC84" w14:textId="77777777">
            <w:pPr>
              <w:ind w:right="72"/>
              <w:rPr>
                <w:rFonts w:ascii="Arial" w:hAnsi="Arial" w:cs="Arial"/>
              </w:rPr>
            </w:pPr>
            <w:r w:rsidRPr="00F92F02">
              <w:rPr>
                <w:rFonts w:ascii="Arial" w:hAnsi="Arial" w:cs="Arial"/>
              </w:rPr>
              <w:t>162</w:t>
            </w:r>
          </w:p>
        </w:tc>
      </w:tr>
      <w:tr w:rsidRPr="00F92F02" w:rsidR="00B91B43" w:rsidTr="00F92F02" w14:paraId="0F9C2B9E" w14:textId="77777777">
        <w:tc>
          <w:tcPr>
            <w:tcW w:w="1908" w:type="dxa"/>
            <w:shd w:val="clear" w:color="auto" w:fill="auto"/>
          </w:tcPr>
          <w:p w:rsidRPr="00F92F02" w:rsidR="00B91B43" w:rsidP="00F92F02" w:rsidRDefault="00B91B43" w14:paraId="12D75DA1" w14:textId="77777777">
            <w:pPr>
              <w:ind w:right="638"/>
              <w:rPr>
                <w:rFonts w:ascii="Arial" w:hAnsi="Arial" w:cs="Arial"/>
              </w:rPr>
            </w:pPr>
          </w:p>
        </w:tc>
        <w:tc>
          <w:tcPr>
            <w:tcW w:w="3960" w:type="dxa"/>
            <w:shd w:val="clear" w:color="auto" w:fill="auto"/>
          </w:tcPr>
          <w:p w:rsidRPr="00F92F02" w:rsidR="00B91B43" w:rsidP="00F92F02" w:rsidRDefault="00B91B43" w14:paraId="6B2FA594" w14:textId="77777777">
            <w:pPr>
              <w:ind w:right="638"/>
              <w:rPr>
                <w:rFonts w:ascii="Arial" w:hAnsi="Arial" w:cs="Arial"/>
              </w:rPr>
            </w:pPr>
            <w:r w:rsidRPr="00F92F02">
              <w:rPr>
                <w:rFonts w:ascii="Arial" w:hAnsi="Arial" w:cs="Arial"/>
              </w:rPr>
              <w:t>Node names</w:t>
            </w:r>
          </w:p>
        </w:tc>
        <w:tc>
          <w:tcPr>
            <w:tcW w:w="1440" w:type="dxa"/>
            <w:shd w:val="clear" w:color="auto" w:fill="auto"/>
          </w:tcPr>
          <w:p w:rsidRPr="00F92F02" w:rsidR="00B91B43" w:rsidP="00F92F02" w:rsidRDefault="00B91B43" w14:paraId="1DF01288" w14:textId="77777777">
            <w:pPr>
              <w:ind w:right="638"/>
              <w:rPr>
                <w:rFonts w:ascii="Arial" w:hAnsi="Arial" w:cs="Arial"/>
              </w:rPr>
            </w:pPr>
          </w:p>
        </w:tc>
        <w:tc>
          <w:tcPr>
            <w:tcW w:w="1872" w:type="dxa"/>
            <w:shd w:val="clear" w:color="auto" w:fill="auto"/>
          </w:tcPr>
          <w:p w:rsidRPr="00F92F02" w:rsidR="00B91B43" w:rsidP="00F92F02" w:rsidRDefault="00B91B43" w14:paraId="1E03B750" w14:textId="77777777">
            <w:pPr>
              <w:ind w:right="638"/>
              <w:rPr>
                <w:rFonts w:ascii="Arial" w:hAnsi="Arial" w:cs="Arial"/>
              </w:rPr>
            </w:pPr>
          </w:p>
        </w:tc>
      </w:tr>
      <w:tr w:rsidRPr="00F92F02" w:rsidR="00B91B43" w:rsidTr="00F92F02" w14:paraId="47AB9252" w14:textId="77777777">
        <w:tc>
          <w:tcPr>
            <w:tcW w:w="1908" w:type="dxa"/>
            <w:shd w:val="clear" w:color="auto" w:fill="auto"/>
          </w:tcPr>
          <w:p w:rsidRPr="00F92F02" w:rsidR="00B91B43" w:rsidP="00F92F02" w:rsidRDefault="00B91B43" w14:paraId="7541FEAC" w14:textId="77777777">
            <w:pPr>
              <w:ind w:right="638"/>
              <w:rPr>
                <w:rFonts w:ascii="Arial" w:hAnsi="Arial" w:cs="Arial"/>
              </w:rPr>
            </w:pPr>
          </w:p>
        </w:tc>
        <w:tc>
          <w:tcPr>
            <w:tcW w:w="3960" w:type="dxa"/>
            <w:shd w:val="clear" w:color="auto" w:fill="auto"/>
          </w:tcPr>
          <w:p w:rsidRPr="00F92F02" w:rsidR="00B91B43" w:rsidP="00F92F02" w:rsidRDefault="00B91B43" w14:paraId="7FD4081D" w14:textId="77777777">
            <w:pPr>
              <w:ind w:right="638"/>
              <w:rPr>
                <w:rFonts w:ascii="Arial" w:hAnsi="Arial" w:cs="Arial"/>
              </w:rPr>
            </w:pPr>
            <w:r w:rsidRPr="00F92F02">
              <w:rPr>
                <w:rFonts w:ascii="Arial" w:hAnsi="Arial" w:cs="Arial"/>
              </w:rPr>
              <w:t>Rated / operating voltage</w:t>
            </w:r>
          </w:p>
        </w:tc>
        <w:tc>
          <w:tcPr>
            <w:tcW w:w="1440" w:type="dxa"/>
            <w:shd w:val="clear" w:color="auto" w:fill="auto"/>
          </w:tcPr>
          <w:p w:rsidRPr="00F92F02" w:rsidR="00B91B43" w:rsidP="00F92F02" w:rsidRDefault="00B91B43" w14:paraId="044835A7" w14:textId="77777777">
            <w:pPr>
              <w:ind w:right="638"/>
              <w:rPr>
                <w:rFonts w:ascii="Arial" w:hAnsi="Arial" w:cs="Arial"/>
              </w:rPr>
            </w:pPr>
          </w:p>
        </w:tc>
        <w:tc>
          <w:tcPr>
            <w:tcW w:w="1872" w:type="dxa"/>
            <w:shd w:val="clear" w:color="auto" w:fill="auto"/>
          </w:tcPr>
          <w:p w:rsidRPr="00F92F02" w:rsidR="00B91B43" w:rsidP="00F92F02" w:rsidRDefault="00B91B43" w14:paraId="613EF78C" w14:textId="77777777">
            <w:pPr>
              <w:ind w:right="638"/>
              <w:rPr>
                <w:rFonts w:ascii="Arial" w:hAnsi="Arial" w:cs="Arial"/>
              </w:rPr>
            </w:pPr>
          </w:p>
        </w:tc>
      </w:tr>
      <w:tr w:rsidRPr="00F92F02" w:rsidR="00B91B43" w:rsidTr="00F92F02" w14:paraId="395C9772" w14:textId="77777777">
        <w:tc>
          <w:tcPr>
            <w:tcW w:w="1908" w:type="dxa"/>
            <w:shd w:val="clear" w:color="auto" w:fill="auto"/>
          </w:tcPr>
          <w:p w:rsidRPr="00F92F02" w:rsidR="00B91B43" w:rsidP="00F92F02" w:rsidRDefault="00B91B43" w14:paraId="1C19332D" w14:textId="77777777">
            <w:pPr>
              <w:ind w:right="638"/>
              <w:rPr>
                <w:rFonts w:ascii="Arial" w:hAnsi="Arial" w:cs="Arial"/>
              </w:rPr>
            </w:pPr>
          </w:p>
        </w:tc>
        <w:tc>
          <w:tcPr>
            <w:tcW w:w="3960" w:type="dxa"/>
            <w:shd w:val="clear" w:color="auto" w:fill="auto"/>
          </w:tcPr>
          <w:p w:rsidRPr="00F92F02" w:rsidR="00B91B43" w:rsidP="00F92F02" w:rsidRDefault="00B91B43" w14:paraId="0DCD0198" w14:textId="77777777">
            <w:pPr>
              <w:ind w:right="638"/>
              <w:rPr>
                <w:rFonts w:ascii="Arial" w:hAnsi="Arial" w:cs="Arial"/>
                <w:snapToGrid w:val="0"/>
              </w:rPr>
            </w:pPr>
            <w:r w:rsidRPr="00F92F02">
              <w:rPr>
                <w:rFonts w:ascii="Arial" w:hAnsi="Arial" w:cs="Arial"/>
                <w:snapToGrid w:val="0"/>
              </w:rPr>
              <w:t>Post fault continuous ratings</w:t>
            </w:r>
          </w:p>
        </w:tc>
        <w:tc>
          <w:tcPr>
            <w:tcW w:w="1440" w:type="dxa"/>
            <w:shd w:val="clear" w:color="auto" w:fill="auto"/>
          </w:tcPr>
          <w:p w:rsidRPr="00F92F02" w:rsidR="00B91B43" w:rsidP="00F92F02" w:rsidRDefault="00B91B43" w14:paraId="0CC2D932" w14:textId="77777777">
            <w:pPr>
              <w:ind w:right="638"/>
              <w:rPr>
                <w:rFonts w:ascii="Arial" w:hAnsi="Arial" w:cs="Arial"/>
              </w:rPr>
            </w:pPr>
          </w:p>
        </w:tc>
        <w:tc>
          <w:tcPr>
            <w:tcW w:w="1872" w:type="dxa"/>
            <w:shd w:val="clear" w:color="auto" w:fill="auto"/>
          </w:tcPr>
          <w:p w:rsidRPr="00F92F02" w:rsidR="00B91B43" w:rsidP="00F92F02" w:rsidRDefault="00B91B43" w14:paraId="2A1316C0" w14:textId="77777777">
            <w:pPr>
              <w:ind w:right="638"/>
              <w:rPr>
                <w:rFonts w:ascii="Arial" w:hAnsi="Arial" w:cs="Arial"/>
              </w:rPr>
            </w:pPr>
          </w:p>
        </w:tc>
      </w:tr>
      <w:tr w:rsidRPr="00F92F02" w:rsidR="00B91B43" w:rsidTr="00F92F02" w14:paraId="3EBB0F36" w14:textId="77777777">
        <w:tc>
          <w:tcPr>
            <w:tcW w:w="1908" w:type="dxa"/>
            <w:shd w:val="clear" w:color="auto" w:fill="auto"/>
          </w:tcPr>
          <w:p w:rsidRPr="00F92F02" w:rsidR="00B91B43" w:rsidP="00F92F02" w:rsidRDefault="00B91B43" w14:paraId="302AC622" w14:textId="77777777">
            <w:pPr>
              <w:ind w:right="638"/>
              <w:rPr>
                <w:rFonts w:ascii="Arial" w:hAnsi="Arial" w:cs="Arial"/>
              </w:rPr>
            </w:pPr>
          </w:p>
        </w:tc>
        <w:tc>
          <w:tcPr>
            <w:tcW w:w="3960" w:type="dxa"/>
            <w:shd w:val="clear" w:color="auto" w:fill="auto"/>
          </w:tcPr>
          <w:p w:rsidRPr="00F92F02" w:rsidR="00B91B43" w:rsidP="00F92F02" w:rsidRDefault="00B91B43" w14:paraId="73FFD865" w14:textId="77777777">
            <w:pPr>
              <w:ind w:right="252"/>
              <w:rPr>
                <w:rFonts w:ascii="Arial" w:hAnsi="Arial" w:cs="Arial"/>
                <w:snapToGrid w:val="0"/>
              </w:rPr>
            </w:pPr>
            <w:r w:rsidRPr="00F92F02">
              <w:rPr>
                <w:rFonts w:ascii="Arial" w:hAnsi="Arial" w:cs="Arial"/>
                <w:snapToGrid w:val="0"/>
              </w:rPr>
              <w:t>Positive phase sequence resistance (R1)</w:t>
            </w:r>
          </w:p>
        </w:tc>
        <w:tc>
          <w:tcPr>
            <w:tcW w:w="1440" w:type="dxa"/>
            <w:shd w:val="clear" w:color="auto" w:fill="auto"/>
          </w:tcPr>
          <w:p w:rsidRPr="00F92F02" w:rsidR="00B91B43" w:rsidP="00F92F02" w:rsidRDefault="00B91B43" w14:paraId="391D96EC" w14:textId="77777777">
            <w:pPr>
              <w:ind w:right="638"/>
              <w:rPr>
                <w:rFonts w:ascii="Arial" w:hAnsi="Arial" w:cs="Arial"/>
              </w:rPr>
            </w:pPr>
          </w:p>
        </w:tc>
        <w:tc>
          <w:tcPr>
            <w:tcW w:w="1872" w:type="dxa"/>
            <w:shd w:val="clear" w:color="auto" w:fill="auto"/>
          </w:tcPr>
          <w:p w:rsidRPr="00F92F02" w:rsidR="00B91B43" w:rsidP="00F92F02" w:rsidRDefault="00B91B43" w14:paraId="3F33BBDE" w14:textId="77777777">
            <w:pPr>
              <w:ind w:right="638"/>
              <w:rPr>
                <w:rFonts w:ascii="Arial" w:hAnsi="Arial" w:cs="Arial"/>
              </w:rPr>
            </w:pPr>
          </w:p>
        </w:tc>
      </w:tr>
      <w:tr w:rsidRPr="00F92F02" w:rsidR="00B91B43" w:rsidTr="00F92F02" w14:paraId="379540BA" w14:textId="77777777">
        <w:tc>
          <w:tcPr>
            <w:tcW w:w="1908" w:type="dxa"/>
            <w:shd w:val="clear" w:color="auto" w:fill="auto"/>
          </w:tcPr>
          <w:p w:rsidRPr="00F92F02" w:rsidR="00B91B43" w:rsidP="00F92F02" w:rsidRDefault="00B91B43" w14:paraId="2943631C" w14:textId="77777777">
            <w:pPr>
              <w:ind w:right="638"/>
              <w:rPr>
                <w:rFonts w:ascii="Arial" w:hAnsi="Arial" w:cs="Arial"/>
              </w:rPr>
            </w:pPr>
          </w:p>
        </w:tc>
        <w:tc>
          <w:tcPr>
            <w:tcW w:w="3960" w:type="dxa"/>
            <w:shd w:val="clear" w:color="auto" w:fill="auto"/>
          </w:tcPr>
          <w:p w:rsidRPr="00F92F02" w:rsidR="00B91B43" w:rsidP="00F92F02" w:rsidRDefault="00B91B43" w14:paraId="193DF082" w14:textId="77777777">
            <w:pPr>
              <w:ind w:right="72"/>
              <w:rPr>
                <w:rFonts w:ascii="Arial" w:hAnsi="Arial" w:cs="Arial"/>
                <w:snapToGrid w:val="0"/>
              </w:rPr>
            </w:pPr>
            <w:r w:rsidRPr="00F92F02">
              <w:rPr>
                <w:rFonts w:ascii="Arial" w:hAnsi="Arial" w:cs="Arial"/>
                <w:snapToGrid w:val="0"/>
              </w:rPr>
              <w:t>Positive phase sequence reactance (X1)</w:t>
            </w:r>
          </w:p>
        </w:tc>
        <w:tc>
          <w:tcPr>
            <w:tcW w:w="1440" w:type="dxa"/>
            <w:shd w:val="clear" w:color="auto" w:fill="auto"/>
          </w:tcPr>
          <w:p w:rsidRPr="00F92F02" w:rsidR="00B91B43" w:rsidP="00F92F02" w:rsidRDefault="00B91B43" w14:paraId="78405BB4" w14:textId="77777777">
            <w:pPr>
              <w:ind w:right="638"/>
              <w:rPr>
                <w:rFonts w:ascii="Arial" w:hAnsi="Arial" w:cs="Arial"/>
              </w:rPr>
            </w:pPr>
          </w:p>
        </w:tc>
        <w:tc>
          <w:tcPr>
            <w:tcW w:w="1872" w:type="dxa"/>
            <w:shd w:val="clear" w:color="auto" w:fill="auto"/>
          </w:tcPr>
          <w:p w:rsidRPr="00F92F02" w:rsidR="00B91B43" w:rsidP="00F92F02" w:rsidRDefault="00B91B43" w14:paraId="580AF63C" w14:textId="77777777">
            <w:pPr>
              <w:ind w:right="638"/>
              <w:rPr>
                <w:rFonts w:ascii="Arial" w:hAnsi="Arial" w:cs="Arial"/>
              </w:rPr>
            </w:pPr>
          </w:p>
        </w:tc>
      </w:tr>
      <w:tr w:rsidRPr="00F92F02" w:rsidR="00B91B43" w:rsidTr="00F92F02" w14:paraId="071168F4" w14:textId="77777777">
        <w:tc>
          <w:tcPr>
            <w:tcW w:w="1908" w:type="dxa"/>
            <w:shd w:val="clear" w:color="auto" w:fill="auto"/>
          </w:tcPr>
          <w:p w:rsidRPr="00F92F02" w:rsidR="00B91B43" w:rsidP="00F92F02" w:rsidRDefault="00B91B43" w14:paraId="73E0ECBE" w14:textId="77777777">
            <w:pPr>
              <w:ind w:right="638"/>
              <w:rPr>
                <w:rFonts w:ascii="Arial" w:hAnsi="Arial" w:cs="Arial"/>
              </w:rPr>
            </w:pPr>
          </w:p>
        </w:tc>
        <w:tc>
          <w:tcPr>
            <w:tcW w:w="3960" w:type="dxa"/>
            <w:shd w:val="clear" w:color="auto" w:fill="auto"/>
          </w:tcPr>
          <w:p w:rsidRPr="00F92F02" w:rsidR="00B91B43" w:rsidP="00F92F02" w:rsidRDefault="00B91B43" w14:paraId="16E738AD" w14:textId="77777777">
            <w:pPr>
              <w:ind w:right="252"/>
              <w:rPr>
                <w:rFonts w:ascii="Arial" w:hAnsi="Arial" w:cs="Arial"/>
                <w:snapToGrid w:val="0"/>
              </w:rPr>
            </w:pPr>
            <w:r w:rsidRPr="00F92F02">
              <w:rPr>
                <w:rFonts w:ascii="Arial" w:hAnsi="Arial" w:cs="Arial"/>
                <w:snapToGrid w:val="0"/>
              </w:rPr>
              <w:t>Positive phase sequence susceptance (B1)</w:t>
            </w:r>
          </w:p>
        </w:tc>
        <w:tc>
          <w:tcPr>
            <w:tcW w:w="1440" w:type="dxa"/>
            <w:shd w:val="clear" w:color="auto" w:fill="auto"/>
          </w:tcPr>
          <w:p w:rsidRPr="00F92F02" w:rsidR="00B91B43" w:rsidP="00F92F02" w:rsidRDefault="00B91B43" w14:paraId="3F75FDDE" w14:textId="77777777">
            <w:pPr>
              <w:ind w:right="638"/>
              <w:rPr>
                <w:rFonts w:ascii="Arial" w:hAnsi="Arial" w:cs="Arial"/>
              </w:rPr>
            </w:pPr>
          </w:p>
        </w:tc>
        <w:tc>
          <w:tcPr>
            <w:tcW w:w="1872" w:type="dxa"/>
            <w:shd w:val="clear" w:color="auto" w:fill="auto"/>
          </w:tcPr>
          <w:p w:rsidRPr="00F92F02" w:rsidR="00B91B43" w:rsidP="00F92F02" w:rsidRDefault="00B91B43" w14:paraId="2C991041" w14:textId="77777777">
            <w:pPr>
              <w:ind w:right="638"/>
              <w:rPr>
                <w:rFonts w:ascii="Arial" w:hAnsi="Arial" w:cs="Arial"/>
              </w:rPr>
            </w:pPr>
          </w:p>
        </w:tc>
      </w:tr>
      <w:tr w:rsidRPr="00F92F02" w:rsidR="00B91B43" w:rsidTr="00F92F02" w14:paraId="1D472587" w14:textId="77777777">
        <w:tc>
          <w:tcPr>
            <w:tcW w:w="1908" w:type="dxa"/>
            <w:shd w:val="clear" w:color="auto" w:fill="auto"/>
          </w:tcPr>
          <w:p w:rsidRPr="00F92F02" w:rsidR="00B91B43" w:rsidP="00F92F02" w:rsidRDefault="00B91B43" w14:paraId="41F41C3A" w14:textId="77777777">
            <w:pPr>
              <w:ind w:right="638"/>
              <w:rPr>
                <w:rFonts w:ascii="Arial" w:hAnsi="Arial" w:cs="Arial"/>
              </w:rPr>
            </w:pPr>
          </w:p>
        </w:tc>
        <w:tc>
          <w:tcPr>
            <w:tcW w:w="3960" w:type="dxa"/>
            <w:shd w:val="clear" w:color="auto" w:fill="auto"/>
          </w:tcPr>
          <w:p w:rsidRPr="00F92F02" w:rsidR="00B91B43" w:rsidP="00F92F02" w:rsidRDefault="00B91B43" w14:paraId="4CEBB0C4" w14:textId="77777777">
            <w:pPr>
              <w:ind w:right="72"/>
              <w:rPr>
                <w:rFonts w:ascii="Arial" w:hAnsi="Arial" w:cs="Arial"/>
                <w:snapToGrid w:val="0"/>
              </w:rPr>
            </w:pPr>
            <w:r w:rsidRPr="00F92F02">
              <w:rPr>
                <w:rFonts w:ascii="Arial" w:hAnsi="Arial" w:cs="Arial"/>
                <w:snapToGrid w:val="0"/>
              </w:rPr>
              <w:t>Zero phase sequence self resistance (R0)</w:t>
            </w:r>
          </w:p>
        </w:tc>
        <w:tc>
          <w:tcPr>
            <w:tcW w:w="1440" w:type="dxa"/>
            <w:shd w:val="clear" w:color="auto" w:fill="auto"/>
          </w:tcPr>
          <w:p w:rsidRPr="00F92F02" w:rsidR="00B91B43" w:rsidP="00F92F02" w:rsidRDefault="00B91B43" w14:paraId="08E924ED" w14:textId="77777777">
            <w:pPr>
              <w:ind w:right="638"/>
              <w:rPr>
                <w:rFonts w:ascii="Arial" w:hAnsi="Arial" w:cs="Arial"/>
              </w:rPr>
            </w:pPr>
          </w:p>
        </w:tc>
        <w:tc>
          <w:tcPr>
            <w:tcW w:w="1872" w:type="dxa"/>
            <w:shd w:val="clear" w:color="auto" w:fill="auto"/>
          </w:tcPr>
          <w:p w:rsidRPr="00F92F02" w:rsidR="00B91B43" w:rsidP="00F92F02" w:rsidRDefault="00B91B43" w14:paraId="733A43C7" w14:textId="77777777">
            <w:pPr>
              <w:ind w:right="638"/>
              <w:rPr>
                <w:rFonts w:ascii="Arial" w:hAnsi="Arial" w:cs="Arial"/>
              </w:rPr>
            </w:pPr>
          </w:p>
        </w:tc>
      </w:tr>
      <w:tr w:rsidRPr="00F92F02" w:rsidR="00B91B43" w:rsidTr="00F92F02" w14:paraId="3E215826" w14:textId="77777777">
        <w:tc>
          <w:tcPr>
            <w:tcW w:w="1908" w:type="dxa"/>
            <w:shd w:val="clear" w:color="auto" w:fill="auto"/>
          </w:tcPr>
          <w:p w:rsidRPr="00F92F02" w:rsidR="00B91B43" w:rsidP="00F92F02" w:rsidRDefault="00B91B43" w14:paraId="4D7765D0" w14:textId="77777777">
            <w:pPr>
              <w:ind w:right="638"/>
              <w:rPr>
                <w:rFonts w:ascii="Arial" w:hAnsi="Arial" w:cs="Arial"/>
              </w:rPr>
            </w:pPr>
          </w:p>
        </w:tc>
        <w:tc>
          <w:tcPr>
            <w:tcW w:w="3960" w:type="dxa"/>
            <w:shd w:val="clear" w:color="auto" w:fill="auto"/>
          </w:tcPr>
          <w:p w:rsidRPr="00F92F02" w:rsidR="00B91B43" w:rsidP="00F92F02" w:rsidRDefault="00B91B43" w14:paraId="7889B81F" w14:textId="77777777">
            <w:pPr>
              <w:ind w:right="72"/>
              <w:rPr>
                <w:rFonts w:ascii="Arial" w:hAnsi="Arial" w:cs="Arial"/>
                <w:snapToGrid w:val="0"/>
              </w:rPr>
            </w:pPr>
            <w:r w:rsidRPr="00F92F02">
              <w:rPr>
                <w:rFonts w:ascii="Arial" w:hAnsi="Arial" w:cs="Arial"/>
                <w:snapToGrid w:val="0"/>
              </w:rPr>
              <w:t>Zero phase sequence self reactance  (X0)</w:t>
            </w:r>
          </w:p>
        </w:tc>
        <w:tc>
          <w:tcPr>
            <w:tcW w:w="1440" w:type="dxa"/>
            <w:shd w:val="clear" w:color="auto" w:fill="auto"/>
          </w:tcPr>
          <w:p w:rsidRPr="00F92F02" w:rsidR="00B91B43" w:rsidP="00F92F02" w:rsidRDefault="00B91B43" w14:paraId="56697C1D" w14:textId="77777777">
            <w:pPr>
              <w:ind w:right="638"/>
              <w:rPr>
                <w:rFonts w:ascii="Arial" w:hAnsi="Arial" w:cs="Arial"/>
              </w:rPr>
            </w:pPr>
          </w:p>
        </w:tc>
        <w:tc>
          <w:tcPr>
            <w:tcW w:w="1872" w:type="dxa"/>
            <w:shd w:val="clear" w:color="auto" w:fill="auto"/>
          </w:tcPr>
          <w:p w:rsidRPr="00F92F02" w:rsidR="00B91B43" w:rsidP="00F92F02" w:rsidRDefault="00B91B43" w14:paraId="27CB524F" w14:textId="77777777">
            <w:pPr>
              <w:ind w:right="638"/>
              <w:rPr>
                <w:rFonts w:ascii="Arial" w:hAnsi="Arial" w:cs="Arial"/>
              </w:rPr>
            </w:pPr>
          </w:p>
        </w:tc>
      </w:tr>
      <w:tr w:rsidRPr="00F92F02" w:rsidR="00B91B43" w:rsidTr="00F92F02" w14:paraId="7CC9C8B4" w14:textId="77777777">
        <w:tc>
          <w:tcPr>
            <w:tcW w:w="1908" w:type="dxa"/>
            <w:shd w:val="clear" w:color="auto" w:fill="auto"/>
          </w:tcPr>
          <w:p w:rsidRPr="00F92F02" w:rsidR="00B91B43" w:rsidP="00F92F02" w:rsidRDefault="00B91B43" w14:paraId="203F6D2B" w14:textId="77777777">
            <w:pPr>
              <w:ind w:right="638"/>
              <w:rPr>
                <w:rFonts w:ascii="Arial" w:hAnsi="Arial" w:cs="Arial"/>
              </w:rPr>
            </w:pPr>
          </w:p>
        </w:tc>
        <w:tc>
          <w:tcPr>
            <w:tcW w:w="3960" w:type="dxa"/>
            <w:shd w:val="clear" w:color="auto" w:fill="auto"/>
          </w:tcPr>
          <w:p w:rsidRPr="00F92F02" w:rsidR="00B91B43" w:rsidP="00F92F02" w:rsidRDefault="00B91B43" w14:paraId="3C4BC969" w14:textId="77777777">
            <w:pPr>
              <w:ind w:right="72"/>
              <w:rPr>
                <w:rFonts w:ascii="Arial" w:hAnsi="Arial" w:cs="Arial"/>
                <w:snapToGrid w:val="0"/>
              </w:rPr>
            </w:pPr>
            <w:r w:rsidRPr="00F92F02">
              <w:rPr>
                <w:rFonts w:ascii="Arial" w:hAnsi="Arial" w:cs="Arial"/>
                <w:snapToGrid w:val="0"/>
              </w:rPr>
              <w:t>Zero phase sequence self susceptance (B0)</w:t>
            </w:r>
          </w:p>
        </w:tc>
        <w:tc>
          <w:tcPr>
            <w:tcW w:w="1440" w:type="dxa"/>
            <w:shd w:val="clear" w:color="auto" w:fill="auto"/>
          </w:tcPr>
          <w:p w:rsidRPr="00F92F02" w:rsidR="00B91B43" w:rsidP="00F92F02" w:rsidRDefault="00B91B43" w14:paraId="427AA33A" w14:textId="77777777">
            <w:pPr>
              <w:ind w:right="638"/>
              <w:rPr>
                <w:rFonts w:ascii="Arial" w:hAnsi="Arial" w:cs="Arial"/>
              </w:rPr>
            </w:pPr>
          </w:p>
        </w:tc>
        <w:tc>
          <w:tcPr>
            <w:tcW w:w="1872" w:type="dxa"/>
            <w:shd w:val="clear" w:color="auto" w:fill="auto"/>
          </w:tcPr>
          <w:p w:rsidRPr="00F92F02" w:rsidR="00B91B43" w:rsidP="00F92F02" w:rsidRDefault="00B91B43" w14:paraId="75D4B8FD" w14:textId="77777777">
            <w:pPr>
              <w:ind w:right="638"/>
              <w:rPr>
                <w:rFonts w:ascii="Arial" w:hAnsi="Arial" w:cs="Arial"/>
              </w:rPr>
            </w:pPr>
          </w:p>
        </w:tc>
      </w:tr>
      <w:tr w:rsidRPr="00F92F02" w:rsidR="00B91B43" w:rsidTr="00F92F02" w14:paraId="487C1D31" w14:textId="77777777">
        <w:tc>
          <w:tcPr>
            <w:tcW w:w="1908" w:type="dxa"/>
            <w:shd w:val="clear" w:color="auto" w:fill="auto"/>
          </w:tcPr>
          <w:p w:rsidRPr="00F92F02" w:rsidR="00B91B43" w:rsidP="00F92F02" w:rsidRDefault="00B91B43" w14:paraId="642598E6" w14:textId="77777777">
            <w:pPr>
              <w:ind w:right="638"/>
              <w:rPr>
                <w:rFonts w:ascii="Arial" w:hAnsi="Arial" w:cs="Arial"/>
              </w:rPr>
            </w:pPr>
          </w:p>
        </w:tc>
        <w:tc>
          <w:tcPr>
            <w:tcW w:w="3960" w:type="dxa"/>
            <w:shd w:val="clear" w:color="auto" w:fill="auto"/>
          </w:tcPr>
          <w:p w:rsidRPr="00F92F02" w:rsidR="00B91B43" w:rsidP="00F92F02" w:rsidRDefault="00B91B43" w14:paraId="1167A4F8" w14:textId="77777777">
            <w:pPr>
              <w:ind w:right="252"/>
              <w:rPr>
                <w:rFonts w:ascii="Arial" w:hAnsi="Arial" w:cs="Arial"/>
                <w:snapToGrid w:val="0"/>
              </w:rPr>
            </w:pPr>
            <w:r w:rsidRPr="00F92F02">
              <w:rPr>
                <w:rFonts w:ascii="Arial" w:hAnsi="Arial" w:cs="Arial"/>
                <w:snapToGrid w:val="0"/>
              </w:rPr>
              <w:t xml:space="preserve">Circuit lengths (km)  </w:t>
            </w:r>
          </w:p>
        </w:tc>
        <w:tc>
          <w:tcPr>
            <w:tcW w:w="1440" w:type="dxa"/>
            <w:shd w:val="clear" w:color="auto" w:fill="auto"/>
          </w:tcPr>
          <w:p w:rsidRPr="00F92F02" w:rsidR="00B91B43" w:rsidP="00F92F02" w:rsidRDefault="00B91B43" w14:paraId="503089C5" w14:textId="77777777">
            <w:pPr>
              <w:ind w:right="638"/>
              <w:rPr>
                <w:rFonts w:ascii="Arial" w:hAnsi="Arial" w:cs="Arial"/>
              </w:rPr>
            </w:pPr>
          </w:p>
        </w:tc>
        <w:tc>
          <w:tcPr>
            <w:tcW w:w="1872" w:type="dxa"/>
            <w:shd w:val="clear" w:color="auto" w:fill="auto"/>
          </w:tcPr>
          <w:p w:rsidRPr="00F92F02" w:rsidR="00B91B43" w:rsidP="00F92F02" w:rsidRDefault="00B91B43" w14:paraId="712235F0" w14:textId="77777777">
            <w:pPr>
              <w:ind w:right="638"/>
              <w:rPr>
                <w:rFonts w:ascii="Arial" w:hAnsi="Arial" w:cs="Arial"/>
              </w:rPr>
            </w:pPr>
          </w:p>
        </w:tc>
      </w:tr>
      <w:tr w:rsidRPr="00F92F02" w:rsidR="00B91B43" w:rsidTr="00F92F02" w14:paraId="40BCBA8C" w14:textId="77777777">
        <w:tc>
          <w:tcPr>
            <w:tcW w:w="1908" w:type="dxa"/>
            <w:shd w:val="clear" w:color="auto" w:fill="auto"/>
          </w:tcPr>
          <w:p w:rsidRPr="00F92F02" w:rsidR="00B91B43" w:rsidP="00F92F02" w:rsidRDefault="00B91B43" w14:paraId="5C78B4F2" w14:textId="77777777">
            <w:pPr>
              <w:ind w:right="638"/>
              <w:rPr>
                <w:rFonts w:ascii="Arial" w:hAnsi="Arial" w:cs="Arial"/>
              </w:rPr>
            </w:pPr>
          </w:p>
        </w:tc>
        <w:tc>
          <w:tcPr>
            <w:tcW w:w="3960" w:type="dxa"/>
            <w:shd w:val="clear" w:color="auto" w:fill="auto"/>
          </w:tcPr>
          <w:p w:rsidRPr="00F92F02" w:rsidR="00B91B43" w:rsidP="00F92F02" w:rsidRDefault="00B91B43" w14:paraId="1DC28115" w14:textId="77777777">
            <w:pPr>
              <w:ind w:right="252"/>
              <w:rPr>
                <w:rFonts w:ascii="Arial" w:hAnsi="Arial" w:cs="Arial"/>
                <w:snapToGrid w:val="0"/>
              </w:rPr>
            </w:pPr>
            <w:r w:rsidRPr="00F92F02">
              <w:rPr>
                <w:rFonts w:ascii="Arial" w:hAnsi="Arial" w:cs="Arial"/>
                <w:snapToGrid w:val="0"/>
              </w:rPr>
              <w:t>NGE</w:t>
            </w:r>
            <w:r w:rsidRPr="00F92F02" w:rsidR="00E43FDF">
              <w:rPr>
                <w:rFonts w:ascii="Arial" w:hAnsi="Arial" w:cs="Arial"/>
                <w:snapToGrid w:val="0"/>
              </w:rPr>
              <w:t>SO</w:t>
            </w:r>
            <w:r w:rsidRPr="00F92F02">
              <w:rPr>
                <w:rFonts w:ascii="Arial" w:hAnsi="Arial" w:cs="Arial"/>
                <w:snapToGrid w:val="0"/>
              </w:rPr>
              <w:t xml:space="preserve"> line code</w:t>
            </w:r>
          </w:p>
        </w:tc>
        <w:tc>
          <w:tcPr>
            <w:tcW w:w="1440" w:type="dxa"/>
            <w:shd w:val="clear" w:color="auto" w:fill="auto"/>
          </w:tcPr>
          <w:p w:rsidRPr="00F92F02" w:rsidR="00B91B43" w:rsidP="00F92F02" w:rsidRDefault="00B91B43" w14:paraId="49DEBBF3" w14:textId="77777777">
            <w:pPr>
              <w:ind w:right="638"/>
              <w:rPr>
                <w:rFonts w:ascii="Arial" w:hAnsi="Arial" w:cs="Arial"/>
              </w:rPr>
            </w:pPr>
          </w:p>
        </w:tc>
        <w:tc>
          <w:tcPr>
            <w:tcW w:w="1872" w:type="dxa"/>
            <w:shd w:val="clear" w:color="auto" w:fill="auto"/>
          </w:tcPr>
          <w:p w:rsidRPr="00F92F02" w:rsidR="00B91B43" w:rsidP="00F92F02" w:rsidRDefault="00B91B43" w14:paraId="00DD3166" w14:textId="77777777">
            <w:pPr>
              <w:ind w:right="638"/>
              <w:rPr>
                <w:rFonts w:ascii="Arial" w:hAnsi="Arial" w:cs="Arial"/>
              </w:rPr>
            </w:pPr>
          </w:p>
        </w:tc>
      </w:tr>
      <w:tr w:rsidRPr="00F92F02" w:rsidR="00B91B43" w:rsidTr="00F92F02" w14:paraId="5B4A11A5" w14:textId="77777777">
        <w:tc>
          <w:tcPr>
            <w:tcW w:w="1908" w:type="dxa"/>
            <w:shd w:val="clear" w:color="auto" w:fill="auto"/>
          </w:tcPr>
          <w:p w:rsidRPr="00F92F02" w:rsidR="00B91B43" w:rsidP="00F92F02" w:rsidRDefault="00B91B43" w14:paraId="234D51F2" w14:textId="77777777">
            <w:pPr>
              <w:ind w:right="638"/>
              <w:rPr>
                <w:rFonts w:ascii="Arial" w:hAnsi="Arial" w:cs="Arial"/>
              </w:rPr>
            </w:pPr>
          </w:p>
        </w:tc>
        <w:tc>
          <w:tcPr>
            <w:tcW w:w="3960" w:type="dxa"/>
            <w:shd w:val="clear" w:color="auto" w:fill="auto"/>
          </w:tcPr>
          <w:p w:rsidRPr="00F92F02" w:rsidR="00B91B43" w:rsidP="00F92F02" w:rsidRDefault="00B91B43" w14:paraId="684D81FC" w14:textId="77777777">
            <w:pPr>
              <w:ind w:right="638"/>
              <w:rPr>
                <w:rFonts w:ascii="Arial" w:hAnsi="Arial" w:cs="Arial"/>
                <w:snapToGrid w:val="0"/>
              </w:rPr>
            </w:pPr>
          </w:p>
        </w:tc>
        <w:tc>
          <w:tcPr>
            <w:tcW w:w="1440" w:type="dxa"/>
            <w:shd w:val="clear" w:color="auto" w:fill="auto"/>
          </w:tcPr>
          <w:p w:rsidRPr="00F92F02" w:rsidR="00B91B43" w:rsidP="00F92F02" w:rsidRDefault="00B91B43" w14:paraId="00808EEC" w14:textId="77777777">
            <w:pPr>
              <w:ind w:right="638"/>
              <w:rPr>
                <w:rFonts w:ascii="Arial" w:hAnsi="Arial" w:cs="Arial"/>
              </w:rPr>
            </w:pPr>
          </w:p>
        </w:tc>
        <w:tc>
          <w:tcPr>
            <w:tcW w:w="1872" w:type="dxa"/>
            <w:shd w:val="clear" w:color="auto" w:fill="auto"/>
          </w:tcPr>
          <w:p w:rsidRPr="00F92F02" w:rsidR="00B91B43" w:rsidP="00F92F02" w:rsidRDefault="00B91B43" w14:paraId="5EF79633" w14:textId="77777777">
            <w:pPr>
              <w:ind w:right="638"/>
              <w:rPr>
                <w:rFonts w:ascii="Arial" w:hAnsi="Arial" w:cs="Arial"/>
              </w:rPr>
            </w:pPr>
          </w:p>
        </w:tc>
      </w:tr>
      <w:tr w:rsidRPr="00F92F02" w:rsidR="00B91B43" w:rsidTr="00F92F02" w14:paraId="081235FB" w14:textId="77777777">
        <w:tc>
          <w:tcPr>
            <w:tcW w:w="1908" w:type="dxa"/>
            <w:shd w:val="clear" w:color="auto" w:fill="auto"/>
          </w:tcPr>
          <w:p w:rsidRPr="00F92F02" w:rsidR="00B91B43" w:rsidP="00F92F02" w:rsidRDefault="00B91B43" w14:paraId="4393DA8E" w14:textId="77777777">
            <w:pPr>
              <w:ind w:right="72"/>
              <w:rPr>
                <w:rFonts w:ascii="Arial" w:hAnsi="Arial" w:cs="Arial"/>
              </w:rPr>
            </w:pPr>
            <w:r w:rsidRPr="00F92F02">
              <w:rPr>
                <w:rFonts w:ascii="Arial" w:hAnsi="Arial" w:cs="Arial"/>
              </w:rPr>
              <w:t>Mutual Coupling Data</w:t>
            </w:r>
          </w:p>
        </w:tc>
        <w:tc>
          <w:tcPr>
            <w:tcW w:w="3960" w:type="dxa"/>
            <w:shd w:val="clear" w:color="auto" w:fill="auto"/>
          </w:tcPr>
          <w:p w:rsidRPr="00F92F02" w:rsidR="00B91B43" w:rsidP="00F92F02" w:rsidRDefault="00B91B43" w14:paraId="1A345DD8" w14:textId="77777777">
            <w:pPr>
              <w:ind w:right="638"/>
              <w:rPr>
                <w:rFonts w:ascii="Arial" w:hAnsi="Arial" w:cs="Arial"/>
                <w:snapToGrid w:val="0"/>
              </w:rPr>
            </w:pPr>
            <w:r w:rsidRPr="00F92F02">
              <w:rPr>
                <w:rFonts w:ascii="Arial" w:hAnsi="Arial" w:cs="Arial"/>
                <w:snapToGrid w:val="0"/>
              </w:rPr>
              <w:t>Circuit 1 name</w:t>
            </w:r>
          </w:p>
        </w:tc>
        <w:tc>
          <w:tcPr>
            <w:tcW w:w="1440" w:type="dxa"/>
            <w:shd w:val="clear" w:color="auto" w:fill="auto"/>
          </w:tcPr>
          <w:p w:rsidRPr="00F92F02" w:rsidR="00B91B43" w:rsidP="00F92F02" w:rsidRDefault="00B91B43" w14:paraId="6600DC4B" w14:textId="77777777">
            <w:pPr>
              <w:ind w:right="72"/>
              <w:rPr>
                <w:rFonts w:ascii="Arial" w:hAnsi="Arial" w:cs="Arial"/>
              </w:rPr>
            </w:pPr>
            <w:r w:rsidRPr="00F92F02">
              <w:rPr>
                <w:rFonts w:ascii="Arial" w:hAnsi="Arial" w:cs="Arial"/>
              </w:rPr>
              <w:t xml:space="preserve">Part 3 </w:t>
            </w:r>
          </w:p>
          <w:p w:rsidRPr="00F92F02" w:rsidR="00B91B43" w:rsidP="00F92F02" w:rsidRDefault="00B91B43" w14:paraId="4A100542" w14:textId="77777777">
            <w:pPr>
              <w:ind w:right="72"/>
              <w:rPr>
                <w:rFonts w:ascii="Arial" w:hAnsi="Arial" w:cs="Arial"/>
              </w:rPr>
            </w:pPr>
            <w:r w:rsidRPr="00F92F02">
              <w:rPr>
                <w:rFonts w:ascii="Arial" w:hAnsi="Arial" w:cs="Arial"/>
              </w:rPr>
              <w:t>Section 2.2</w:t>
            </w:r>
          </w:p>
        </w:tc>
        <w:tc>
          <w:tcPr>
            <w:tcW w:w="1872" w:type="dxa"/>
            <w:shd w:val="clear" w:color="auto" w:fill="auto"/>
          </w:tcPr>
          <w:p w:rsidRPr="00F92F02" w:rsidR="00B91B43" w:rsidP="00F92F02" w:rsidRDefault="00B91B43" w14:paraId="63A690E9" w14:textId="77777777">
            <w:pPr>
              <w:ind w:right="72"/>
              <w:rPr>
                <w:rFonts w:ascii="Arial" w:hAnsi="Arial" w:cs="Arial"/>
              </w:rPr>
            </w:pPr>
            <w:r w:rsidRPr="00F92F02">
              <w:rPr>
                <w:rFonts w:ascii="Arial" w:hAnsi="Arial" w:cs="Arial"/>
              </w:rPr>
              <w:t>162</w:t>
            </w:r>
          </w:p>
        </w:tc>
      </w:tr>
      <w:tr w:rsidRPr="00F92F02" w:rsidR="00B91B43" w:rsidTr="00F92F02" w14:paraId="6FFACEFA" w14:textId="77777777">
        <w:tc>
          <w:tcPr>
            <w:tcW w:w="1908" w:type="dxa"/>
            <w:shd w:val="clear" w:color="auto" w:fill="auto"/>
          </w:tcPr>
          <w:p w:rsidRPr="00F92F02" w:rsidR="00B91B43" w:rsidP="00F92F02" w:rsidRDefault="00B91B43" w14:paraId="3DAD90E9" w14:textId="77777777">
            <w:pPr>
              <w:ind w:right="638"/>
              <w:rPr>
                <w:rFonts w:ascii="Arial" w:hAnsi="Arial" w:cs="Arial"/>
              </w:rPr>
            </w:pPr>
          </w:p>
        </w:tc>
        <w:tc>
          <w:tcPr>
            <w:tcW w:w="3960" w:type="dxa"/>
            <w:shd w:val="clear" w:color="auto" w:fill="auto"/>
          </w:tcPr>
          <w:p w:rsidRPr="00F92F02" w:rsidR="00B91B43" w:rsidP="00F92F02" w:rsidRDefault="00B91B43" w14:paraId="469D135C" w14:textId="77777777">
            <w:pPr>
              <w:ind w:right="638"/>
              <w:rPr>
                <w:rFonts w:ascii="Arial" w:hAnsi="Arial" w:cs="Arial"/>
              </w:rPr>
            </w:pPr>
            <w:r w:rsidRPr="00F92F02">
              <w:rPr>
                <w:rFonts w:ascii="Arial" w:hAnsi="Arial" w:cs="Arial"/>
                <w:snapToGrid w:val="0"/>
              </w:rPr>
              <w:t xml:space="preserve">Circuit 2 name </w:t>
            </w:r>
          </w:p>
        </w:tc>
        <w:tc>
          <w:tcPr>
            <w:tcW w:w="1440" w:type="dxa"/>
            <w:shd w:val="clear" w:color="auto" w:fill="auto"/>
          </w:tcPr>
          <w:p w:rsidRPr="00F92F02" w:rsidR="00B91B43" w:rsidP="00F92F02" w:rsidRDefault="00B91B43" w14:paraId="12FC8CA9" w14:textId="77777777">
            <w:pPr>
              <w:ind w:right="638"/>
              <w:rPr>
                <w:rFonts w:ascii="Arial" w:hAnsi="Arial" w:cs="Arial"/>
              </w:rPr>
            </w:pPr>
          </w:p>
        </w:tc>
        <w:tc>
          <w:tcPr>
            <w:tcW w:w="1872" w:type="dxa"/>
            <w:shd w:val="clear" w:color="auto" w:fill="auto"/>
          </w:tcPr>
          <w:p w:rsidRPr="00F92F02" w:rsidR="00B91B43" w:rsidP="00F92F02" w:rsidRDefault="00B91B43" w14:paraId="7DACF9DF" w14:textId="77777777">
            <w:pPr>
              <w:ind w:right="638"/>
              <w:rPr>
                <w:rFonts w:ascii="Arial" w:hAnsi="Arial" w:cs="Arial"/>
              </w:rPr>
            </w:pPr>
          </w:p>
        </w:tc>
      </w:tr>
      <w:tr w:rsidRPr="00F92F02" w:rsidR="00B91B43" w:rsidTr="00F92F02" w14:paraId="1FB4F704" w14:textId="77777777">
        <w:tc>
          <w:tcPr>
            <w:tcW w:w="1908" w:type="dxa"/>
            <w:shd w:val="clear" w:color="auto" w:fill="auto"/>
          </w:tcPr>
          <w:p w:rsidRPr="00F92F02" w:rsidR="00B91B43" w:rsidP="00F92F02" w:rsidRDefault="00B91B43" w14:paraId="03E34D7A" w14:textId="77777777">
            <w:pPr>
              <w:ind w:right="638"/>
              <w:rPr>
                <w:rFonts w:ascii="Arial" w:hAnsi="Arial" w:cs="Arial"/>
              </w:rPr>
            </w:pPr>
          </w:p>
        </w:tc>
        <w:tc>
          <w:tcPr>
            <w:tcW w:w="3960" w:type="dxa"/>
            <w:shd w:val="clear" w:color="auto" w:fill="auto"/>
          </w:tcPr>
          <w:p w:rsidRPr="00F92F02" w:rsidR="00B91B43" w:rsidP="00F92F02" w:rsidRDefault="00B91B43" w14:paraId="421FF027" w14:textId="77777777">
            <w:pPr>
              <w:ind w:right="638"/>
              <w:rPr>
                <w:rFonts w:ascii="Arial" w:hAnsi="Arial" w:cs="Arial"/>
                <w:snapToGrid w:val="0"/>
                <w:lang w:val="pt-BR"/>
              </w:rPr>
            </w:pPr>
            <w:r w:rsidRPr="00F92F02">
              <w:rPr>
                <w:rFonts w:ascii="Arial" w:hAnsi="Arial" w:cs="Arial"/>
              </w:rPr>
              <w:t>Node names</w:t>
            </w:r>
          </w:p>
        </w:tc>
        <w:tc>
          <w:tcPr>
            <w:tcW w:w="1440" w:type="dxa"/>
            <w:shd w:val="clear" w:color="auto" w:fill="auto"/>
          </w:tcPr>
          <w:p w:rsidRPr="00F92F02" w:rsidR="00B91B43" w:rsidP="00F92F02" w:rsidRDefault="00B91B43" w14:paraId="5E4CCFCC" w14:textId="77777777">
            <w:pPr>
              <w:ind w:right="638"/>
              <w:rPr>
                <w:rFonts w:ascii="Arial" w:hAnsi="Arial" w:cs="Arial"/>
                <w:lang w:val="pt-BR"/>
              </w:rPr>
            </w:pPr>
          </w:p>
        </w:tc>
        <w:tc>
          <w:tcPr>
            <w:tcW w:w="1872" w:type="dxa"/>
            <w:shd w:val="clear" w:color="auto" w:fill="auto"/>
          </w:tcPr>
          <w:p w:rsidRPr="00F92F02" w:rsidR="00B91B43" w:rsidP="00F92F02" w:rsidRDefault="00B91B43" w14:paraId="43CCB7D3" w14:textId="77777777">
            <w:pPr>
              <w:ind w:right="638"/>
              <w:rPr>
                <w:rFonts w:ascii="Arial" w:hAnsi="Arial" w:cs="Arial"/>
                <w:lang w:val="pt-BR"/>
              </w:rPr>
            </w:pPr>
          </w:p>
        </w:tc>
      </w:tr>
      <w:tr w:rsidRPr="00F92F02" w:rsidR="00B91B43" w:rsidTr="00F92F02" w14:paraId="631C3141" w14:textId="77777777">
        <w:tc>
          <w:tcPr>
            <w:tcW w:w="1908" w:type="dxa"/>
            <w:shd w:val="clear" w:color="auto" w:fill="auto"/>
          </w:tcPr>
          <w:p w:rsidRPr="00F92F02" w:rsidR="00B91B43" w:rsidP="00F92F02" w:rsidRDefault="00B91B43" w14:paraId="7C75145D" w14:textId="77777777">
            <w:pPr>
              <w:ind w:right="638"/>
              <w:rPr>
                <w:rFonts w:ascii="Arial" w:hAnsi="Arial" w:cs="Arial"/>
              </w:rPr>
            </w:pPr>
          </w:p>
        </w:tc>
        <w:tc>
          <w:tcPr>
            <w:tcW w:w="3960" w:type="dxa"/>
            <w:shd w:val="clear" w:color="auto" w:fill="auto"/>
          </w:tcPr>
          <w:p w:rsidRPr="00F92F02" w:rsidR="00B91B43" w:rsidP="00F92F02" w:rsidRDefault="00B91B43" w14:paraId="329B31AA" w14:textId="77777777">
            <w:pPr>
              <w:ind w:right="72"/>
              <w:rPr>
                <w:rFonts w:ascii="Arial" w:hAnsi="Arial" w:cs="Arial"/>
                <w:snapToGrid w:val="0"/>
                <w:lang w:val="pt-BR"/>
              </w:rPr>
            </w:pPr>
            <w:r w:rsidRPr="00F92F02">
              <w:rPr>
                <w:rFonts w:ascii="Arial" w:hAnsi="Arial" w:cs="Arial"/>
                <w:snapToGrid w:val="0"/>
                <w:lang w:val="pt-BR"/>
              </w:rPr>
              <w:t>Zero sequence mutual resistance (R0m)</w:t>
            </w:r>
          </w:p>
        </w:tc>
        <w:tc>
          <w:tcPr>
            <w:tcW w:w="1440" w:type="dxa"/>
            <w:shd w:val="clear" w:color="auto" w:fill="auto"/>
          </w:tcPr>
          <w:p w:rsidRPr="00F92F02" w:rsidR="00B91B43" w:rsidP="00F92F02" w:rsidRDefault="00B91B43" w14:paraId="06CD2698" w14:textId="77777777">
            <w:pPr>
              <w:ind w:right="638"/>
              <w:rPr>
                <w:rFonts w:ascii="Arial" w:hAnsi="Arial" w:cs="Arial"/>
                <w:lang w:val="pt-BR"/>
              </w:rPr>
            </w:pPr>
          </w:p>
        </w:tc>
        <w:tc>
          <w:tcPr>
            <w:tcW w:w="1872" w:type="dxa"/>
            <w:shd w:val="clear" w:color="auto" w:fill="auto"/>
          </w:tcPr>
          <w:p w:rsidRPr="00F92F02" w:rsidR="00B91B43" w:rsidP="00F92F02" w:rsidRDefault="00B91B43" w14:paraId="074E54E9" w14:textId="77777777">
            <w:pPr>
              <w:ind w:right="638"/>
              <w:rPr>
                <w:rFonts w:ascii="Arial" w:hAnsi="Arial" w:cs="Arial"/>
                <w:lang w:val="pt-BR"/>
              </w:rPr>
            </w:pPr>
          </w:p>
        </w:tc>
      </w:tr>
      <w:tr w:rsidRPr="00F92F02" w:rsidR="00B91B43" w:rsidTr="00F92F02" w14:paraId="783EDA9E" w14:textId="77777777">
        <w:tc>
          <w:tcPr>
            <w:tcW w:w="1908" w:type="dxa"/>
            <w:shd w:val="clear" w:color="auto" w:fill="auto"/>
          </w:tcPr>
          <w:p w:rsidRPr="00F92F02" w:rsidR="00B91B43" w:rsidP="00F92F02" w:rsidRDefault="00B91B43" w14:paraId="4B9A76CF" w14:textId="77777777">
            <w:pPr>
              <w:ind w:right="638"/>
              <w:rPr>
                <w:rFonts w:ascii="Arial" w:hAnsi="Arial" w:cs="Arial"/>
                <w:lang w:val="pt-BR"/>
              </w:rPr>
            </w:pPr>
          </w:p>
        </w:tc>
        <w:tc>
          <w:tcPr>
            <w:tcW w:w="3960" w:type="dxa"/>
            <w:shd w:val="clear" w:color="auto" w:fill="auto"/>
          </w:tcPr>
          <w:p w:rsidRPr="00F92F02" w:rsidR="00B91B43" w:rsidP="00F92F02" w:rsidRDefault="00B91B43" w14:paraId="7FCCC820" w14:textId="77777777">
            <w:pPr>
              <w:ind w:right="72"/>
              <w:rPr>
                <w:rFonts w:ascii="Arial" w:hAnsi="Arial" w:cs="Arial"/>
                <w:snapToGrid w:val="0"/>
                <w:lang w:val="pt-BR"/>
              </w:rPr>
            </w:pPr>
            <w:r w:rsidRPr="00F92F02">
              <w:rPr>
                <w:rFonts w:ascii="Arial" w:hAnsi="Arial" w:cs="Arial"/>
                <w:snapToGrid w:val="0"/>
                <w:lang w:val="pt-BR"/>
              </w:rPr>
              <w:t>Zero sequence mutual reactance (X0m)</w:t>
            </w:r>
          </w:p>
        </w:tc>
        <w:tc>
          <w:tcPr>
            <w:tcW w:w="1440" w:type="dxa"/>
            <w:shd w:val="clear" w:color="auto" w:fill="auto"/>
          </w:tcPr>
          <w:p w:rsidRPr="00F92F02" w:rsidR="00B91B43" w:rsidP="00F92F02" w:rsidRDefault="00B91B43" w14:paraId="6E266729" w14:textId="77777777">
            <w:pPr>
              <w:ind w:right="638"/>
              <w:rPr>
                <w:rFonts w:ascii="Arial" w:hAnsi="Arial" w:cs="Arial"/>
                <w:lang w:val="pt-BR"/>
              </w:rPr>
            </w:pPr>
          </w:p>
        </w:tc>
        <w:tc>
          <w:tcPr>
            <w:tcW w:w="1872" w:type="dxa"/>
            <w:shd w:val="clear" w:color="auto" w:fill="auto"/>
          </w:tcPr>
          <w:p w:rsidRPr="00F92F02" w:rsidR="00B91B43" w:rsidP="00F92F02" w:rsidRDefault="00B91B43" w14:paraId="525093B1" w14:textId="77777777">
            <w:pPr>
              <w:ind w:right="638"/>
              <w:rPr>
                <w:rFonts w:ascii="Arial" w:hAnsi="Arial" w:cs="Arial"/>
                <w:lang w:val="pt-BR"/>
              </w:rPr>
            </w:pPr>
          </w:p>
        </w:tc>
      </w:tr>
      <w:tr w:rsidRPr="00F92F02" w:rsidR="00B91B43" w:rsidTr="00F92F02" w14:paraId="56A55569" w14:textId="77777777">
        <w:tc>
          <w:tcPr>
            <w:tcW w:w="1908" w:type="dxa"/>
            <w:shd w:val="clear" w:color="auto" w:fill="auto"/>
          </w:tcPr>
          <w:p w:rsidRPr="00F92F02" w:rsidR="00B91B43" w:rsidP="00F92F02" w:rsidRDefault="00B91B43" w14:paraId="1E55E021" w14:textId="77777777">
            <w:pPr>
              <w:ind w:right="638"/>
              <w:rPr>
                <w:rFonts w:ascii="Arial" w:hAnsi="Arial" w:cs="Arial"/>
                <w:lang w:val="pt-BR"/>
              </w:rPr>
            </w:pPr>
          </w:p>
        </w:tc>
        <w:tc>
          <w:tcPr>
            <w:tcW w:w="3960" w:type="dxa"/>
            <w:shd w:val="clear" w:color="auto" w:fill="auto"/>
          </w:tcPr>
          <w:p w:rsidRPr="00F92F02" w:rsidR="00B91B43" w:rsidP="00F92F02" w:rsidRDefault="00B91B43" w14:paraId="5F8407DC" w14:textId="77777777">
            <w:pPr>
              <w:ind w:right="252"/>
              <w:rPr>
                <w:rFonts w:ascii="Arial" w:hAnsi="Arial" w:cs="Arial"/>
                <w:snapToGrid w:val="0"/>
                <w:lang w:val="pt-BR"/>
              </w:rPr>
            </w:pPr>
            <w:r w:rsidRPr="00F92F02">
              <w:rPr>
                <w:rFonts w:ascii="Arial" w:hAnsi="Arial" w:cs="Arial"/>
                <w:snapToGrid w:val="0"/>
                <w:lang w:val="pt-BR"/>
              </w:rPr>
              <w:t>Zero sequence mutual susceptance (B0m)</w:t>
            </w:r>
          </w:p>
        </w:tc>
        <w:tc>
          <w:tcPr>
            <w:tcW w:w="1440" w:type="dxa"/>
            <w:shd w:val="clear" w:color="auto" w:fill="auto"/>
          </w:tcPr>
          <w:p w:rsidRPr="00F92F02" w:rsidR="00B91B43" w:rsidP="00F92F02" w:rsidRDefault="00B91B43" w14:paraId="672E73C3" w14:textId="77777777">
            <w:pPr>
              <w:ind w:right="638"/>
              <w:rPr>
                <w:rFonts w:ascii="Arial" w:hAnsi="Arial" w:cs="Arial"/>
                <w:lang w:val="pt-BR"/>
              </w:rPr>
            </w:pPr>
          </w:p>
        </w:tc>
        <w:tc>
          <w:tcPr>
            <w:tcW w:w="1872" w:type="dxa"/>
            <w:shd w:val="clear" w:color="auto" w:fill="auto"/>
          </w:tcPr>
          <w:p w:rsidRPr="00F92F02" w:rsidR="00B91B43" w:rsidP="00F92F02" w:rsidRDefault="00B91B43" w14:paraId="7C1BEECE" w14:textId="77777777">
            <w:pPr>
              <w:ind w:right="638"/>
              <w:rPr>
                <w:rFonts w:ascii="Arial" w:hAnsi="Arial" w:cs="Arial"/>
                <w:lang w:val="pt-BR"/>
              </w:rPr>
            </w:pPr>
          </w:p>
        </w:tc>
      </w:tr>
      <w:tr w:rsidRPr="00F92F02" w:rsidR="00B91B43" w:rsidTr="00F92F02" w14:paraId="3FAA55CC" w14:textId="77777777">
        <w:tc>
          <w:tcPr>
            <w:tcW w:w="1908" w:type="dxa"/>
            <w:shd w:val="clear" w:color="auto" w:fill="auto"/>
          </w:tcPr>
          <w:p w:rsidRPr="00F92F02" w:rsidR="00B91B43" w:rsidP="00F92F02" w:rsidRDefault="00B91B43" w14:paraId="1FCA91A9" w14:textId="77777777">
            <w:pPr>
              <w:ind w:right="638"/>
              <w:rPr>
                <w:rFonts w:ascii="Arial" w:hAnsi="Arial" w:cs="Arial"/>
                <w:lang w:val="pt-BR"/>
              </w:rPr>
            </w:pPr>
          </w:p>
        </w:tc>
        <w:tc>
          <w:tcPr>
            <w:tcW w:w="3960" w:type="dxa"/>
            <w:shd w:val="clear" w:color="auto" w:fill="auto"/>
          </w:tcPr>
          <w:p w:rsidRPr="00F92F02" w:rsidR="00B91B43" w:rsidP="00F92F02" w:rsidRDefault="00B91B43" w14:paraId="3942C52E" w14:textId="77777777">
            <w:pPr>
              <w:ind w:right="252"/>
              <w:rPr>
                <w:rFonts w:ascii="Arial" w:hAnsi="Arial" w:cs="Arial"/>
                <w:snapToGrid w:val="0"/>
              </w:rPr>
            </w:pPr>
            <w:r w:rsidRPr="00F92F02">
              <w:rPr>
                <w:rFonts w:ascii="Arial" w:hAnsi="Arial" w:cs="Arial"/>
                <w:snapToGrid w:val="0"/>
              </w:rPr>
              <w:t>Parameters describing percentages of line coupled</w:t>
            </w:r>
          </w:p>
        </w:tc>
        <w:tc>
          <w:tcPr>
            <w:tcW w:w="1440" w:type="dxa"/>
            <w:shd w:val="clear" w:color="auto" w:fill="auto"/>
          </w:tcPr>
          <w:p w:rsidRPr="00F92F02" w:rsidR="00B91B43" w:rsidP="00F92F02" w:rsidRDefault="00B91B43" w14:paraId="519345CF" w14:textId="77777777">
            <w:pPr>
              <w:ind w:right="638"/>
              <w:rPr>
                <w:rFonts w:ascii="Arial" w:hAnsi="Arial" w:cs="Arial"/>
              </w:rPr>
            </w:pPr>
          </w:p>
        </w:tc>
        <w:tc>
          <w:tcPr>
            <w:tcW w:w="1872" w:type="dxa"/>
            <w:shd w:val="clear" w:color="auto" w:fill="auto"/>
          </w:tcPr>
          <w:p w:rsidRPr="00F92F02" w:rsidR="00B91B43" w:rsidP="00F92F02" w:rsidRDefault="00B91B43" w14:paraId="19E9F6B6" w14:textId="77777777">
            <w:pPr>
              <w:ind w:right="638"/>
              <w:rPr>
                <w:rFonts w:ascii="Arial" w:hAnsi="Arial" w:cs="Arial"/>
              </w:rPr>
            </w:pPr>
          </w:p>
        </w:tc>
      </w:tr>
      <w:tr w:rsidRPr="00F92F02" w:rsidR="00B91B43" w:rsidTr="00F92F02" w14:paraId="3E1C66F8" w14:textId="77777777">
        <w:tc>
          <w:tcPr>
            <w:tcW w:w="1908" w:type="dxa"/>
            <w:shd w:val="clear" w:color="auto" w:fill="auto"/>
          </w:tcPr>
          <w:p w:rsidRPr="00F92F02" w:rsidR="00B91B43" w:rsidP="00F92F02" w:rsidRDefault="00B91B43" w14:paraId="04AA3700" w14:textId="77777777">
            <w:pPr>
              <w:ind w:right="638"/>
              <w:rPr>
                <w:rFonts w:ascii="Arial" w:hAnsi="Arial" w:cs="Arial"/>
              </w:rPr>
            </w:pPr>
          </w:p>
        </w:tc>
        <w:tc>
          <w:tcPr>
            <w:tcW w:w="3960" w:type="dxa"/>
            <w:shd w:val="clear" w:color="auto" w:fill="auto"/>
          </w:tcPr>
          <w:p w:rsidRPr="00F92F02" w:rsidR="00B91B43" w:rsidP="00F92F02" w:rsidRDefault="00B91B43" w14:paraId="110C9DD8" w14:textId="77777777">
            <w:pPr>
              <w:ind w:right="638"/>
              <w:rPr>
                <w:rFonts w:ascii="Arial" w:hAnsi="Arial" w:cs="Arial"/>
              </w:rPr>
            </w:pPr>
          </w:p>
        </w:tc>
        <w:tc>
          <w:tcPr>
            <w:tcW w:w="1440" w:type="dxa"/>
            <w:shd w:val="clear" w:color="auto" w:fill="auto"/>
          </w:tcPr>
          <w:p w:rsidRPr="00F92F02" w:rsidR="00B91B43" w:rsidP="00F92F02" w:rsidRDefault="00B91B43" w14:paraId="2C102CB4" w14:textId="77777777">
            <w:pPr>
              <w:ind w:right="638"/>
              <w:rPr>
                <w:rFonts w:ascii="Arial" w:hAnsi="Arial" w:cs="Arial"/>
              </w:rPr>
            </w:pPr>
          </w:p>
        </w:tc>
        <w:tc>
          <w:tcPr>
            <w:tcW w:w="1872" w:type="dxa"/>
            <w:shd w:val="clear" w:color="auto" w:fill="auto"/>
          </w:tcPr>
          <w:p w:rsidRPr="00F92F02" w:rsidR="00B91B43" w:rsidP="00F92F02" w:rsidRDefault="00B91B43" w14:paraId="038FC8F1" w14:textId="77777777">
            <w:pPr>
              <w:ind w:right="638"/>
              <w:rPr>
                <w:rFonts w:ascii="Arial" w:hAnsi="Arial" w:cs="Arial"/>
              </w:rPr>
            </w:pPr>
          </w:p>
        </w:tc>
      </w:tr>
      <w:tr w:rsidRPr="00F92F02" w:rsidR="00B91B43" w:rsidTr="00F92F02" w14:paraId="750AA4B4" w14:textId="77777777">
        <w:tc>
          <w:tcPr>
            <w:tcW w:w="1908" w:type="dxa"/>
            <w:shd w:val="clear" w:color="auto" w:fill="auto"/>
          </w:tcPr>
          <w:p w:rsidRPr="00F92F02" w:rsidR="00B91B43" w:rsidP="00F92F02" w:rsidRDefault="00B91B43" w14:paraId="62A71261" w14:textId="77777777">
            <w:pPr>
              <w:ind w:right="72"/>
              <w:rPr>
                <w:rFonts w:ascii="Arial" w:hAnsi="Arial" w:cs="Arial"/>
              </w:rPr>
            </w:pPr>
            <w:r w:rsidRPr="00F92F02">
              <w:rPr>
                <w:rFonts w:ascii="Arial" w:hAnsi="Arial" w:cs="Arial"/>
              </w:rPr>
              <w:t>Circuit Breaker Data</w:t>
            </w:r>
          </w:p>
        </w:tc>
        <w:tc>
          <w:tcPr>
            <w:tcW w:w="3960" w:type="dxa"/>
            <w:shd w:val="clear" w:color="auto" w:fill="auto"/>
          </w:tcPr>
          <w:p w:rsidRPr="00F92F02" w:rsidR="00B91B43" w:rsidP="00F92F02" w:rsidRDefault="00B91B43" w14:paraId="3E790EB8" w14:textId="77777777">
            <w:pPr>
              <w:tabs>
                <w:tab w:val="left" w:pos="3312"/>
              </w:tabs>
              <w:ind w:right="252"/>
              <w:rPr>
                <w:rFonts w:ascii="Arial" w:hAnsi="Arial" w:cs="Arial"/>
              </w:rPr>
            </w:pPr>
            <w:r w:rsidRPr="00F92F02">
              <w:rPr>
                <w:rFonts w:ascii="Arial" w:hAnsi="Arial" w:cs="Arial"/>
                <w:snapToGrid w:val="0"/>
              </w:rPr>
              <w:t>Location / substation</w:t>
            </w:r>
          </w:p>
        </w:tc>
        <w:tc>
          <w:tcPr>
            <w:tcW w:w="1440" w:type="dxa"/>
            <w:shd w:val="clear" w:color="auto" w:fill="auto"/>
          </w:tcPr>
          <w:p w:rsidRPr="00F92F02" w:rsidR="00B91B43" w:rsidP="00F92F02" w:rsidRDefault="00B91B43" w14:paraId="45368FDF" w14:textId="77777777">
            <w:pPr>
              <w:ind w:right="252"/>
              <w:rPr>
                <w:rFonts w:ascii="Arial" w:hAnsi="Arial" w:cs="Arial"/>
              </w:rPr>
            </w:pPr>
            <w:r w:rsidRPr="00F92F02">
              <w:rPr>
                <w:rFonts w:ascii="Arial" w:hAnsi="Arial" w:cs="Arial"/>
              </w:rPr>
              <w:t xml:space="preserve">Part 3 </w:t>
            </w:r>
          </w:p>
          <w:p w:rsidRPr="00F92F02" w:rsidR="00B91B43" w:rsidP="00F92F02" w:rsidRDefault="00B91B43" w14:paraId="593A2E7C" w14:textId="77777777">
            <w:pPr>
              <w:ind w:right="72"/>
              <w:rPr>
                <w:rFonts w:ascii="Arial" w:hAnsi="Arial" w:cs="Arial"/>
              </w:rPr>
            </w:pPr>
            <w:r w:rsidRPr="00F92F02">
              <w:rPr>
                <w:rFonts w:ascii="Arial" w:hAnsi="Arial" w:cs="Arial"/>
              </w:rPr>
              <w:t>Section 2.3</w:t>
            </w:r>
          </w:p>
        </w:tc>
        <w:tc>
          <w:tcPr>
            <w:tcW w:w="1872" w:type="dxa"/>
            <w:shd w:val="clear" w:color="auto" w:fill="auto"/>
          </w:tcPr>
          <w:p w:rsidRPr="00F92F02" w:rsidR="00B91B43" w:rsidP="00F92F02" w:rsidRDefault="00B91B43" w14:paraId="28162809" w14:textId="77777777">
            <w:pPr>
              <w:ind w:right="252"/>
              <w:rPr>
                <w:rFonts w:ascii="Arial" w:hAnsi="Arial" w:cs="Arial"/>
              </w:rPr>
            </w:pPr>
            <w:r w:rsidRPr="00F92F02">
              <w:rPr>
                <w:rFonts w:ascii="Arial" w:hAnsi="Arial" w:cs="Arial"/>
              </w:rPr>
              <w:t>163</w:t>
            </w:r>
          </w:p>
        </w:tc>
      </w:tr>
      <w:tr w:rsidRPr="00F92F02" w:rsidR="00B91B43" w:rsidTr="00F92F02" w14:paraId="5697F49B" w14:textId="77777777">
        <w:tc>
          <w:tcPr>
            <w:tcW w:w="1908" w:type="dxa"/>
            <w:shd w:val="clear" w:color="auto" w:fill="auto"/>
          </w:tcPr>
          <w:p w:rsidRPr="00F92F02" w:rsidR="00B91B43" w:rsidP="00F92F02" w:rsidRDefault="00B91B43" w14:paraId="345D7983" w14:textId="77777777">
            <w:pPr>
              <w:ind w:right="638"/>
              <w:rPr>
                <w:rFonts w:ascii="Arial" w:hAnsi="Arial" w:cs="Arial"/>
              </w:rPr>
            </w:pPr>
          </w:p>
        </w:tc>
        <w:tc>
          <w:tcPr>
            <w:tcW w:w="3960" w:type="dxa"/>
            <w:shd w:val="clear" w:color="auto" w:fill="auto"/>
          </w:tcPr>
          <w:p w:rsidRPr="00F92F02" w:rsidR="00B91B43" w:rsidP="00F92F02" w:rsidRDefault="00B91B43" w14:paraId="010B74A1" w14:textId="77777777">
            <w:pPr>
              <w:ind w:right="638"/>
              <w:rPr>
                <w:rFonts w:ascii="Arial" w:hAnsi="Arial" w:cs="Arial"/>
                <w:snapToGrid w:val="0"/>
              </w:rPr>
            </w:pPr>
            <w:r w:rsidRPr="00F92F02">
              <w:rPr>
                <w:rFonts w:ascii="Arial" w:hAnsi="Arial" w:cs="Arial"/>
                <w:snapToGrid w:val="0"/>
              </w:rPr>
              <w:t>Circuit breaker name</w:t>
            </w:r>
          </w:p>
        </w:tc>
        <w:tc>
          <w:tcPr>
            <w:tcW w:w="1440" w:type="dxa"/>
            <w:shd w:val="clear" w:color="auto" w:fill="auto"/>
          </w:tcPr>
          <w:p w:rsidRPr="00F92F02" w:rsidR="00B91B43" w:rsidP="00F92F02" w:rsidRDefault="00B91B43" w14:paraId="2F85F664" w14:textId="77777777">
            <w:pPr>
              <w:ind w:right="638"/>
              <w:rPr>
                <w:rFonts w:ascii="Arial" w:hAnsi="Arial" w:cs="Arial"/>
              </w:rPr>
            </w:pPr>
          </w:p>
        </w:tc>
        <w:tc>
          <w:tcPr>
            <w:tcW w:w="1872" w:type="dxa"/>
            <w:shd w:val="clear" w:color="auto" w:fill="auto"/>
          </w:tcPr>
          <w:p w:rsidRPr="00F92F02" w:rsidR="00B91B43" w:rsidP="00F92F02" w:rsidRDefault="00B91B43" w14:paraId="414A331F" w14:textId="77777777">
            <w:pPr>
              <w:ind w:right="638"/>
              <w:rPr>
                <w:rFonts w:ascii="Arial" w:hAnsi="Arial" w:cs="Arial"/>
              </w:rPr>
            </w:pPr>
          </w:p>
        </w:tc>
      </w:tr>
      <w:tr w:rsidRPr="00F92F02" w:rsidR="00B91B43" w:rsidTr="00F92F02" w14:paraId="5FAA40BC" w14:textId="77777777">
        <w:tc>
          <w:tcPr>
            <w:tcW w:w="1908" w:type="dxa"/>
            <w:shd w:val="clear" w:color="auto" w:fill="auto"/>
          </w:tcPr>
          <w:p w:rsidRPr="00F92F02" w:rsidR="00B91B43" w:rsidP="00F92F02" w:rsidRDefault="00B91B43" w14:paraId="1E8FB348" w14:textId="77777777">
            <w:pPr>
              <w:ind w:right="638"/>
              <w:rPr>
                <w:rFonts w:ascii="Arial" w:hAnsi="Arial" w:cs="Arial"/>
              </w:rPr>
            </w:pPr>
          </w:p>
        </w:tc>
        <w:tc>
          <w:tcPr>
            <w:tcW w:w="3960" w:type="dxa"/>
            <w:shd w:val="clear" w:color="auto" w:fill="auto"/>
          </w:tcPr>
          <w:p w:rsidRPr="00F92F02" w:rsidR="00B91B43" w:rsidP="00F92F02" w:rsidRDefault="00B91B43" w14:paraId="09DD83E3" w14:textId="77777777">
            <w:pPr>
              <w:ind w:right="638"/>
              <w:rPr>
                <w:rFonts w:ascii="Arial" w:hAnsi="Arial" w:cs="Arial"/>
                <w:snapToGrid w:val="0"/>
              </w:rPr>
            </w:pPr>
            <w:r w:rsidRPr="00F92F02">
              <w:rPr>
                <w:rFonts w:ascii="Arial" w:hAnsi="Arial" w:cs="Arial"/>
                <w:snapToGrid w:val="0"/>
              </w:rPr>
              <w:t>Voltage</w:t>
            </w:r>
          </w:p>
        </w:tc>
        <w:tc>
          <w:tcPr>
            <w:tcW w:w="1440" w:type="dxa"/>
            <w:shd w:val="clear" w:color="auto" w:fill="auto"/>
          </w:tcPr>
          <w:p w:rsidRPr="00F92F02" w:rsidR="00B91B43" w:rsidP="00F92F02" w:rsidRDefault="00B91B43" w14:paraId="12194DD2" w14:textId="77777777">
            <w:pPr>
              <w:ind w:right="638"/>
              <w:rPr>
                <w:rFonts w:ascii="Arial" w:hAnsi="Arial" w:cs="Arial"/>
              </w:rPr>
            </w:pPr>
          </w:p>
        </w:tc>
        <w:tc>
          <w:tcPr>
            <w:tcW w:w="1872" w:type="dxa"/>
            <w:shd w:val="clear" w:color="auto" w:fill="auto"/>
          </w:tcPr>
          <w:p w:rsidRPr="00F92F02" w:rsidR="00B91B43" w:rsidP="00F92F02" w:rsidRDefault="00B91B43" w14:paraId="6FCB2729" w14:textId="77777777">
            <w:pPr>
              <w:ind w:right="638"/>
              <w:rPr>
                <w:rFonts w:ascii="Arial" w:hAnsi="Arial" w:cs="Arial"/>
              </w:rPr>
            </w:pPr>
          </w:p>
        </w:tc>
      </w:tr>
      <w:tr w:rsidRPr="00F92F02" w:rsidR="00B91B43" w:rsidTr="00F92F02" w14:paraId="5E369311" w14:textId="77777777">
        <w:tc>
          <w:tcPr>
            <w:tcW w:w="1908" w:type="dxa"/>
            <w:shd w:val="clear" w:color="auto" w:fill="auto"/>
          </w:tcPr>
          <w:p w:rsidRPr="00F92F02" w:rsidR="00B91B43" w:rsidP="00F92F02" w:rsidRDefault="00B91B43" w14:paraId="21825B6B" w14:textId="77777777">
            <w:pPr>
              <w:ind w:right="638"/>
              <w:rPr>
                <w:rFonts w:ascii="Arial" w:hAnsi="Arial" w:cs="Arial"/>
              </w:rPr>
            </w:pPr>
          </w:p>
        </w:tc>
        <w:tc>
          <w:tcPr>
            <w:tcW w:w="3960" w:type="dxa"/>
            <w:shd w:val="clear" w:color="auto" w:fill="auto"/>
          </w:tcPr>
          <w:p w:rsidRPr="00F92F02" w:rsidR="00B91B43" w:rsidP="00F92F02" w:rsidRDefault="00B91B43" w14:paraId="20F9D9A9" w14:textId="77777777">
            <w:pPr>
              <w:ind w:right="638"/>
              <w:rPr>
                <w:rFonts w:ascii="Arial" w:hAnsi="Arial" w:cs="Arial"/>
                <w:snapToGrid w:val="0"/>
              </w:rPr>
            </w:pPr>
            <w:r w:rsidRPr="00F92F02">
              <w:rPr>
                <w:rFonts w:ascii="Arial" w:hAnsi="Arial" w:cs="Arial"/>
                <w:snapToGrid w:val="0"/>
              </w:rPr>
              <w:t>Manufacturer / Model / Type</w:t>
            </w:r>
          </w:p>
        </w:tc>
        <w:tc>
          <w:tcPr>
            <w:tcW w:w="1440" w:type="dxa"/>
            <w:shd w:val="clear" w:color="auto" w:fill="auto"/>
          </w:tcPr>
          <w:p w:rsidRPr="00F92F02" w:rsidR="00B91B43" w:rsidP="00F92F02" w:rsidRDefault="00B91B43" w14:paraId="2C1FEE4E" w14:textId="77777777">
            <w:pPr>
              <w:ind w:right="638"/>
              <w:rPr>
                <w:rFonts w:ascii="Arial" w:hAnsi="Arial" w:cs="Arial"/>
              </w:rPr>
            </w:pPr>
          </w:p>
        </w:tc>
        <w:tc>
          <w:tcPr>
            <w:tcW w:w="1872" w:type="dxa"/>
            <w:shd w:val="clear" w:color="auto" w:fill="auto"/>
          </w:tcPr>
          <w:p w:rsidRPr="00F92F02" w:rsidR="00B91B43" w:rsidP="00F92F02" w:rsidRDefault="00B91B43" w14:paraId="6005EBDE" w14:textId="77777777">
            <w:pPr>
              <w:ind w:right="638"/>
              <w:rPr>
                <w:rFonts w:ascii="Arial" w:hAnsi="Arial" w:cs="Arial"/>
              </w:rPr>
            </w:pPr>
          </w:p>
        </w:tc>
      </w:tr>
      <w:tr w:rsidRPr="00F92F02" w:rsidR="00B91B43" w:rsidTr="00F92F02" w14:paraId="033D9CAD" w14:textId="77777777">
        <w:tc>
          <w:tcPr>
            <w:tcW w:w="1908" w:type="dxa"/>
            <w:shd w:val="clear" w:color="auto" w:fill="auto"/>
          </w:tcPr>
          <w:p w:rsidRPr="00F92F02" w:rsidR="00B91B43" w:rsidP="00F92F02" w:rsidRDefault="00B91B43" w14:paraId="6EB4D0D5" w14:textId="77777777">
            <w:pPr>
              <w:ind w:right="638"/>
              <w:rPr>
                <w:rFonts w:ascii="Arial" w:hAnsi="Arial" w:cs="Arial"/>
              </w:rPr>
            </w:pPr>
          </w:p>
        </w:tc>
        <w:tc>
          <w:tcPr>
            <w:tcW w:w="3960" w:type="dxa"/>
            <w:shd w:val="clear" w:color="auto" w:fill="auto"/>
          </w:tcPr>
          <w:p w:rsidRPr="00F92F02" w:rsidR="00B91B43" w:rsidP="00F92F02" w:rsidRDefault="00B91B43" w14:paraId="29BC7D88" w14:textId="77777777">
            <w:pPr>
              <w:ind w:right="638"/>
              <w:rPr>
                <w:rFonts w:ascii="Arial" w:hAnsi="Arial" w:cs="Arial"/>
                <w:snapToGrid w:val="0"/>
              </w:rPr>
            </w:pPr>
            <w:r w:rsidRPr="00F92F02">
              <w:rPr>
                <w:rFonts w:ascii="Arial" w:hAnsi="Arial" w:cs="Arial"/>
                <w:snapToGrid w:val="0"/>
              </w:rPr>
              <w:t>Year commissioned</w:t>
            </w:r>
          </w:p>
        </w:tc>
        <w:tc>
          <w:tcPr>
            <w:tcW w:w="1440" w:type="dxa"/>
            <w:shd w:val="clear" w:color="auto" w:fill="auto"/>
          </w:tcPr>
          <w:p w:rsidRPr="00F92F02" w:rsidR="00B91B43" w:rsidP="00F92F02" w:rsidRDefault="00B91B43" w14:paraId="3F289183" w14:textId="77777777">
            <w:pPr>
              <w:ind w:right="638"/>
              <w:rPr>
                <w:rFonts w:ascii="Arial" w:hAnsi="Arial" w:cs="Arial"/>
              </w:rPr>
            </w:pPr>
          </w:p>
        </w:tc>
        <w:tc>
          <w:tcPr>
            <w:tcW w:w="1872" w:type="dxa"/>
            <w:shd w:val="clear" w:color="auto" w:fill="auto"/>
          </w:tcPr>
          <w:p w:rsidRPr="00F92F02" w:rsidR="00B91B43" w:rsidP="00F92F02" w:rsidRDefault="00B91B43" w14:paraId="126336E5" w14:textId="77777777">
            <w:pPr>
              <w:ind w:right="638"/>
              <w:rPr>
                <w:rFonts w:ascii="Arial" w:hAnsi="Arial" w:cs="Arial"/>
              </w:rPr>
            </w:pPr>
          </w:p>
        </w:tc>
      </w:tr>
      <w:tr w:rsidRPr="00F92F02" w:rsidR="00B91B43" w:rsidTr="00F92F02" w14:paraId="3A97353B" w14:textId="77777777">
        <w:tc>
          <w:tcPr>
            <w:tcW w:w="1908" w:type="dxa"/>
            <w:shd w:val="clear" w:color="auto" w:fill="auto"/>
          </w:tcPr>
          <w:p w:rsidRPr="00F92F02" w:rsidR="00B91B43" w:rsidP="00F92F02" w:rsidRDefault="00B91B43" w14:paraId="6DB05623" w14:textId="77777777">
            <w:pPr>
              <w:ind w:right="638"/>
              <w:rPr>
                <w:rFonts w:ascii="Arial" w:hAnsi="Arial" w:cs="Arial"/>
              </w:rPr>
            </w:pPr>
          </w:p>
        </w:tc>
        <w:tc>
          <w:tcPr>
            <w:tcW w:w="3960" w:type="dxa"/>
            <w:shd w:val="clear" w:color="auto" w:fill="auto"/>
          </w:tcPr>
          <w:p w:rsidRPr="00F92F02" w:rsidR="00B91B43" w:rsidP="00F92F02" w:rsidRDefault="00B91B43" w14:paraId="20E56CE3" w14:textId="77777777">
            <w:pPr>
              <w:ind w:right="638"/>
              <w:rPr>
                <w:rFonts w:ascii="Arial" w:hAnsi="Arial" w:cs="Arial"/>
                <w:snapToGrid w:val="0"/>
              </w:rPr>
            </w:pPr>
            <w:r w:rsidRPr="00F92F02">
              <w:rPr>
                <w:rFonts w:ascii="Arial" w:hAnsi="Arial" w:cs="Arial"/>
                <w:snapToGrid w:val="0"/>
              </w:rPr>
              <w:t>Assumed operating times:</w:t>
            </w:r>
          </w:p>
        </w:tc>
        <w:tc>
          <w:tcPr>
            <w:tcW w:w="1440" w:type="dxa"/>
            <w:shd w:val="clear" w:color="auto" w:fill="auto"/>
          </w:tcPr>
          <w:p w:rsidRPr="00F92F02" w:rsidR="00B91B43" w:rsidP="00F92F02" w:rsidRDefault="00B91B43" w14:paraId="1C8F07B9" w14:textId="77777777">
            <w:pPr>
              <w:ind w:right="638"/>
              <w:rPr>
                <w:rFonts w:ascii="Arial" w:hAnsi="Arial" w:cs="Arial"/>
              </w:rPr>
            </w:pPr>
          </w:p>
        </w:tc>
        <w:tc>
          <w:tcPr>
            <w:tcW w:w="1872" w:type="dxa"/>
            <w:shd w:val="clear" w:color="auto" w:fill="auto"/>
          </w:tcPr>
          <w:p w:rsidRPr="00F92F02" w:rsidR="00B91B43" w:rsidP="00F92F02" w:rsidRDefault="00B91B43" w14:paraId="36281415" w14:textId="77777777">
            <w:pPr>
              <w:ind w:right="638"/>
              <w:rPr>
                <w:rFonts w:ascii="Arial" w:hAnsi="Arial" w:cs="Arial"/>
              </w:rPr>
            </w:pPr>
          </w:p>
        </w:tc>
      </w:tr>
      <w:tr w:rsidRPr="00F92F02" w:rsidR="00B91B43" w:rsidTr="00F92F02" w14:paraId="489BE2F3" w14:textId="77777777">
        <w:tc>
          <w:tcPr>
            <w:tcW w:w="1908" w:type="dxa"/>
            <w:shd w:val="clear" w:color="auto" w:fill="auto"/>
          </w:tcPr>
          <w:p w:rsidRPr="00F92F02" w:rsidR="00B91B43" w:rsidP="00F92F02" w:rsidRDefault="00B91B43" w14:paraId="55E1FCD6" w14:textId="77777777">
            <w:pPr>
              <w:ind w:right="638"/>
              <w:rPr>
                <w:rFonts w:ascii="Arial" w:hAnsi="Arial" w:cs="Arial"/>
              </w:rPr>
            </w:pPr>
          </w:p>
        </w:tc>
        <w:tc>
          <w:tcPr>
            <w:tcW w:w="3960" w:type="dxa"/>
            <w:shd w:val="clear" w:color="auto" w:fill="auto"/>
          </w:tcPr>
          <w:p w:rsidRPr="00F92F02" w:rsidR="00B91B43" w:rsidP="00F92F02" w:rsidRDefault="00B91B43" w14:paraId="59AD86DE" w14:textId="77777777">
            <w:pPr>
              <w:ind w:right="638"/>
              <w:rPr>
                <w:rFonts w:ascii="Arial" w:hAnsi="Arial" w:cs="Arial"/>
                <w:snapToGrid w:val="0"/>
              </w:rPr>
            </w:pPr>
            <w:r w:rsidRPr="00F92F02">
              <w:rPr>
                <w:rFonts w:ascii="Arial" w:hAnsi="Arial" w:cs="Arial"/>
                <w:snapToGrid w:val="0"/>
              </w:rPr>
              <w:t>Circuit breaker (mS)</w:t>
            </w:r>
          </w:p>
        </w:tc>
        <w:tc>
          <w:tcPr>
            <w:tcW w:w="1440" w:type="dxa"/>
            <w:shd w:val="clear" w:color="auto" w:fill="auto"/>
          </w:tcPr>
          <w:p w:rsidRPr="00F92F02" w:rsidR="00B91B43" w:rsidP="00F92F02" w:rsidRDefault="00B91B43" w14:paraId="711BC66A" w14:textId="77777777">
            <w:pPr>
              <w:ind w:right="638"/>
              <w:rPr>
                <w:rFonts w:ascii="Arial" w:hAnsi="Arial" w:cs="Arial"/>
              </w:rPr>
            </w:pPr>
          </w:p>
        </w:tc>
        <w:tc>
          <w:tcPr>
            <w:tcW w:w="1872" w:type="dxa"/>
            <w:shd w:val="clear" w:color="auto" w:fill="auto"/>
          </w:tcPr>
          <w:p w:rsidRPr="00F92F02" w:rsidR="00B91B43" w:rsidP="00F92F02" w:rsidRDefault="00B91B43" w14:paraId="5197D38F" w14:textId="77777777">
            <w:pPr>
              <w:ind w:right="638"/>
              <w:rPr>
                <w:rFonts w:ascii="Arial" w:hAnsi="Arial" w:cs="Arial"/>
              </w:rPr>
            </w:pPr>
          </w:p>
        </w:tc>
      </w:tr>
      <w:tr w:rsidRPr="00F92F02" w:rsidR="00B91B43" w:rsidTr="00F92F02" w14:paraId="014329CD" w14:textId="77777777">
        <w:tc>
          <w:tcPr>
            <w:tcW w:w="1908" w:type="dxa"/>
            <w:shd w:val="clear" w:color="auto" w:fill="auto"/>
          </w:tcPr>
          <w:p w:rsidRPr="00F92F02" w:rsidR="00B91B43" w:rsidP="00F92F02" w:rsidRDefault="00B91B43" w14:paraId="1F5E617E" w14:textId="77777777">
            <w:pPr>
              <w:ind w:right="638"/>
              <w:rPr>
                <w:rFonts w:ascii="Arial" w:hAnsi="Arial" w:cs="Arial"/>
              </w:rPr>
            </w:pPr>
          </w:p>
        </w:tc>
        <w:tc>
          <w:tcPr>
            <w:tcW w:w="3960" w:type="dxa"/>
            <w:shd w:val="clear" w:color="auto" w:fill="auto"/>
          </w:tcPr>
          <w:p w:rsidRPr="00F92F02" w:rsidR="00B91B43" w:rsidP="00F92F02" w:rsidRDefault="00B91B43" w14:paraId="02CED0C1" w14:textId="77777777">
            <w:pPr>
              <w:ind w:right="72"/>
              <w:rPr>
                <w:rFonts w:ascii="Arial" w:hAnsi="Arial" w:cs="Arial"/>
                <w:snapToGrid w:val="0"/>
              </w:rPr>
            </w:pPr>
            <w:r w:rsidRPr="00F92F02">
              <w:rPr>
                <w:rFonts w:ascii="Arial" w:hAnsi="Arial" w:cs="Arial"/>
                <w:snapToGrid w:val="0"/>
              </w:rPr>
              <w:t>Minimum protection &amp; trip (mS)</w:t>
            </w:r>
          </w:p>
        </w:tc>
        <w:tc>
          <w:tcPr>
            <w:tcW w:w="1440" w:type="dxa"/>
            <w:shd w:val="clear" w:color="auto" w:fill="auto"/>
          </w:tcPr>
          <w:p w:rsidRPr="00F92F02" w:rsidR="00B91B43" w:rsidP="00F92F02" w:rsidRDefault="00B91B43" w14:paraId="532B3582" w14:textId="77777777">
            <w:pPr>
              <w:ind w:right="638"/>
              <w:rPr>
                <w:rFonts w:ascii="Arial" w:hAnsi="Arial" w:cs="Arial"/>
              </w:rPr>
            </w:pPr>
          </w:p>
        </w:tc>
        <w:tc>
          <w:tcPr>
            <w:tcW w:w="1872" w:type="dxa"/>
            <w:shd w:val="clear" w:color="auto" w:fill="auto"/>
          </w:tcPr>
          <w:p w:rsidRPr="00F92F02" w:rsidR="00B91B43" w:rsidP="00F92F02" w:rsidRDefault="00B91B43" w14:paraId="3BB09B50" w14:textId="77777777">
            <w:pPr>
              <w:ind w:right="638"/>
              <w:rPr>
                <w:rFonts w:ascii="Arial" w:hAnsi="Arial" w:cs="Arial"/>
              </w:rPr>
            </w:pPr>
          </w:p>
        </w:tc>
      </w:tr>
      <w:tr w:rsidRPr="00F92F02" w:rsidR="00B91B43" w:rsidTr="00F92F02" w14:paraId="165BC537" w14:textId="77777777">
        <w:tc>
          <w:tcPr>
            <w:tcW w:w="1908" w:type="dxa"/>
            <w:shd w:val="clear" w:color="auto" w:fill="auto"/>
          </w:tcPr>
          <w:p w:rsidRPr="00F92F02" w:rsidR="00B91B43" w:rsidP="00F92F02" w:rsidRDefault="00B91B43" w14:paraId="08A759DE" w14:textId="77777777">
            <w:pPr>
              <w:ind w:right="638"/>
              <w:rPr>
                <w:rFonts w:ascii="Arial" w:hAnsi="Arial" w:cs="Arial"/>
              </w:rPr>
            </w:pPr>
          </w:p>
        </w:tc>
        <w:tc>
          <w:tcPr>
            <w:tcW w:w="3960" w:type="dxa"/>
            <w:shd w:val="clear" w:color="auto" w:fill="auto"/>
          </w:tcPr>
          <w:p w:rsidRPr="00F92F02" w:rsidR="00B91B43" w:rsidP="00F92F02" w:rsidRDefault="00B91B43" w14:paraId="172F5C90" w14:textId="77777777">
            <w:pPr>
              <w:ind w:right="638"/>
              <w:rPr>
                <w:rFonts w:ascii="Arial" w:hAnsi="Arial" w:cs="Arial"/>
                <w:snapToGrid w:val="0"/>
              </w:rPr>
            </w:pPr>
            <w:r w:rsidRPr="00F92F02">
              <w:rPr>
                <w:rFonts w:ascii="Arial" w:hAnsi="Arial" w:cs="Arial"/>
                <w:snapToGrid w:val="0"/>
              </w:rPr>
              <w:t>Total (mS)</w:t>
            </w:r>
          </w:p>
        </w:tc>
        <w:tc>
          <w:tcPr>
            <w:tcW w:w="1440" w:type="dxa"/>
            <w:shd w:val="clear" w:color="auto" w:fill="auto"/>
          </w:tcPr>
          <w:p w:rsidRPr="00F92F02" w:rsidR="00B91B43" w:rsidP="00F92F02" w:rsidRDefault="00B91B43" w14:paraId="0EFEC729" w14:textId="77777777">
            <w:pPr>
              <w:ind w:right="638"/>
              <w:rPr>
                <w:rFonts w:ascii="Arial" w:hAnsi="Arial" w:cs="Arial"/>
              </w:rPr>
            </w:pPr>
          </w:p>
        </w:tc>
        <w:tc>
          <w:tcPr>
            <w:tcW w:w="1872" w:type="dxa"/>
            <w:shd w:val="clear" w:color="auto" w:fill="auto"/>
          </w:tcPr>
          <w:p w:rsidRPr="00F92F02" w:rsidR="00B91B43" w:rsidP="00F92F02" w:rsidRDefault="00B91B43" w14:paraId="5F2B2C9F" w14:textId="77777777">
            <w:pPr>
              <w:ind w:right="638"/>
              <w:rPr>
                <w:rFonts w:ascii="Arial" w:hAnsi="Arial" w:cs="Arial"/>
              </w:rPr>
            </w:pPr>
          </w:p>
        </w:tc>
      </w:tr>
      <w:tr w:rsidRPr="00F92F02" w:rsidR="00B91B43" w:rsidTr="00F92F02" w14:paraId="7553F3E9" w14:textId="77777777">
        <w:tc>
          <w:tcPr>
            <w:tcW w:w="1908" w:type="dxa"/>
            <w:shd w:val="clear" w:color="auto" w:fill="auto"/>
          </w:tcPr>
          <w:p w:rsidRPr="00F92F02" w:rsidR="00B91B43" w:rsidP="00F92F02" w:rsidRDefault="00B91B43" w14:paraId="59A98AEC" w14:textId="77777777">
            <w:pPr>
              <w:ind w:right="638"/>
              <w:rPr>
                <w:rFonts w:ascii="Arial" w:hAnsi="Arial" w:cs="Arial"/>
              </w:rPr>
            </w:pPr>
          </w:p>
        </w:tc>
        <w:tc>
          <w:tcPr>
            <w:tcW w:w="3960" w:type="dxa"/>
            <w:shd w:val="clear" w:color="auto" w:fill="auto"/>
          </w:tcPr>
          <w:p w:rsidRPr="00F92F02" w:rsidR="00B91B43" w:rsidP="00F92F02" w:rsidRDefault="00B91B43" w14:paraId="58436590" w14:textId="77777777">
            <w:pPr>
              <w:ind w:right="72"/>
              <w:rPr>
                <w:rFonts w:ascii="Arial" w:hAnsi="Arial" w:cs="Arial"/>
                <w:snapToGrid w:val="0"/>
              </w:rPr>
            </w:pPr>
            <w:r w:rsidRPr="00F92F02">
              <w:rPr>
                <w:rFonts w:ascii="Arial" w:hAnsi="Arial" w:cs="Arial"/>
                <w:snapToGrid w:val="0"/>
              </w:rPr>
              <w:t>Rated RMS continuous current (A)</w:t>
            </w:r>
          </w:p>
        </w:tc>
        <w:tc>
          <w:tcPr>
            <w:tcW w:w="1440" w:type="dxa"/>
            <w:shd w:val="clear" w:color="auto" w:fill="auto"/>
          </w:tcPr>
          <w:p w:rsidRPr="00F92F02" w:rsidR="00B91B43" w:rsidP="00F92F02" w:rsidRDefault="00B91B43" w14:paraId="2C9C1962" w14:textId="77777777">
            <w:pPr>
              <w:ind w:right="638"/>
              <w:rPr>
                <w:rFonts w:ascii="Arial" w:hAnsi="Arial" w:cs="Arial"/>
              </w:rPr>
            </w:pPr>
          </w:p>
        </w:tc>
        <w:tc>
          <w:tcPr>
            <w:tcW w:w="1872" w:type="dxa"/>
            <w:shd w:val="clear" w:color="auto" w:fill="auto"/>
          </w:tcPr>
          <w:p w:rsidRPr="00F92F02" w:rsidR="00B91B43" w:rsidP="00F92F02" w:rsidRDefault="00B91B43" w14:paraId="7B8696CB" w14:textId="77777777">
            <w:pPr>
              <w:ind w:right="638"/>
              <w:rPr>
                <w:rFonts w:ascii="Arial" w:hAnsi="Arial" w:cs="Arial"/>
              </w:rPr>
            </w:pPr>
          </w:p>
        </w:tc>
      </w:tr>
      <w:tr w:rsidRPr="00F92F02" w:rsidR="00B91B43" w:rsidTr="00F92F02" w14:paraId="7276D178" w14:textId="77777777">
        <w:tc>
          <w:tcPr>
            <w:tcW w:w="1908" w:type="dxa"/>
            <w:shd w:val="clear" w:color="auto" w:fill="auto"/>
          </w:tcPr>
          <w:p w:rsidRPr="00F92F02" w:rsidR="00B91B43" w:rsidP="00F92F02" w:rsidRDefault="00B91B43" w14:paraId="30C12FC0" w14:textId="77777777">
            <w:pPr>
              <w:ind w:right="638"/>
              <w:rPr>
                <w:rFonts w:ascii="Arial" w:hAnsi="Arial" w:cs="Arial"/>
              </w:rPr>
            </w:pPr>
          </w:p>
        </w:tc>
        <w:tc>
          <w:tcPr>
            <w:tcW w:w="3960" w:type="dxa"/>
            <w:shd w:val="clear" w:color="auto" w:fill="auto"/>
          </w:tcPr>
          <w:p w:rsidRPr="00F92F02" w:rsidR="00B91B43" w:rsidP="00F92F02" w:rsidRDefault="00B91B43" w14:paraId="7E51A732" w14:textId="77777777">
            <w:pPr>
              <w:ind w:right="638"/>
              <w:rPr>
                <w:rFonts w:ascii="Arial" w:hAnsi="Arial" w:cs="Arial"/>
                <w:snapToGrid w:val="0"/>
              </w:rPr>
            </w:pPr>
            <w:r w:rsidRPr="00F92F02">
              <w:rPr>
                <w:rFonts w:ascii="Arial" w:hAnsi="Arial" w:cs="Arial"/>
                <w:snapToGrid w:val="0"/>
              </w:rPr>
              <w:t>3 Phase:</w:t>
            </w:r>
          </w:p>
        </w:tc>
        <w:tc>
          <w:tcPr>
            <w:tcW w:w="1440" w:type="dxa"/>
            <w:shd w:val="clear" w:color="auto" w:fill="auto"/>
          </w:tcPr>
          <w:p w:rsidRPr="00F92F02" w:rsidR="00B91B43" w:rsidP="00F92F02" w:rsidRDefault="00B91B43" w14:paraId="1D883030" w14:textId="77777777">
            <w:pPr>
              <w:ind w:right="638"/>
              <w:rPr>
                <w:rFonts w:ascii="Arial" w:hAnsi="Arial" w:cs="Arial"/>
              </w:rPr>
            </w:pPr>
          </w:p>
        </w:tc>
        <w:tc>
          <w:tcPr>
            <w:tcW w:w="1872" w:type="dxa"/>
            <w:shd w:val="clear" w:color="auto" w:fill="auto"/>
          </w:tcPr>
          <w:p w:rsidRPr="00F92F02" w:rsidR="00B91B43" w:rsidP="00F92F02" w:rsidRDefault="00B91B43" w14:paraId="0CAD6134" w14:textId="77777777">
            <w:pPr>
              <w:ind w:right="638"/>
              <w:rPr>
                <w:rFonts w:ascii="Arial" w:hAnsi="Arial" w:cs="Arial"/>
              </w:rPr>
            </w:pPr>
          </w:p>
        </w:tc>
      </w:tr>
      <w:tr w:rsidRPr="00F92F02" w:rsidR="00B91B43" w:rsidTr="00F92F02" w14:paraId="2FE7DCB5" w14:textId="77777777">
        <w:tc>
          <w:tcPr>
            <w:tcW w:w="1908" w:type="dxa"/>
            <w:shd w:val="clear" w:color="auto" w:fill="auto"/>
          </w:tcPr>
          <w:p w:rsidRPr="00F92F02" w:rsidR="00B91B43" w:rsidP="00F92F02" w:rsidRDefault="00B91B43" w14:paraId="534ED0AB" w14:textId="77777777">
            <w:pPr>
              <w:ind w:right="638"/>
              <w:rPr>
                <w:rFonts w:ascii="Arial" w:hAnsi="Arial" w:cs="Arial"/>
              </w:rPr>
            </w:pPr>
          </w:p>
        </w:tc>
        <w:tc>
          <w:tcPr>
            <w:tcW w:w="3960" w:type="dxa"/>
            <w:shd w:val="clear" w:color="auto" w:fill="auto"/>
          </w:tcPr>
          <w:p w:rsidRPr="00F92F02" w:rsidR="00B91B43" w:rsidP="00F92F02" w:rsidRDefault="00B91B43" w14:paraId="11A81581" w14:textId="77777777">
            <w:pPr>
              <w:ind w:right="-108"/>
              <w:rPr>
                <w:rFonts w:ascii="Arial" w:hAnsi="Arial" w:cs="Arial"/>
                <w:snapToGrid w:val="0"/>
              </w:rPr>
            </w:pPr>
            <w:r w:rsidRPr="00F92F02">
              <w:rPr>
                <w:rFonts w:ascii="Arial" w:hAnsi="Arial" w:cs="Arial"/>
                <w:snapToGrid w:val="0"/>
              </w:rPr>
              <w:t>Fault rating RMS symmetrical (MVA)</w:t>
            </w:r>
          </w:p>
        </w:tc>
        <w:tc>
          <w:tcPr>
            <w:tcW w:w="1440" w:type="dxa"/>
            <w:shd w:val="clear" w:color="auto" w:fill="auto"/>
          </w:tcPr>
          <w:p w:rsidRPr="00F92F02" w:rsidR="00B91B43" w:rsidP="00F92F02" w:rsidRDefault="00B91B43" w14:paraId="784DA01F" w14:textId="77777777">
            <w:pPr>
              <w:ind w:right="638"/>
              <w:rPr>
                <w:rFonts w:ascii="Arial" w:hAnsi="Arial" w:cs="Arial"/>
              </w:rPr>
            </w:pPr>
          </w:p>
        </w:tc>
        <w:tc>
          <w:tcPr>
            <w:tcW w:w="1872" w:type="dxa"/>
            <w:shd w:val="clear" w:color="auto" w:fill="auto"/>
          </w:tcPr>
          <w:p w:rsidRPr="00F92F02" w:rsidR="00B91B43" w:rsidP="00F92F02" w:rsidRDefault="00B91B43" w14:paraId="5504B02F" w14:textId="77777777">
            <w:pPr>
              <w:ind w:right="638"/>
              <w:rPr>
                <w:rFonts w:ascii="Arial" w:hAnsi="Arial" w:cs="Arial"/>
              </w:rPr>
            </w:pPr>
          </w:p>
        </w:tc>
      </w:tr>
      <w:tr w:rsidRPr="00F92F02" w:rsidR="00B91B43" w:rsidTr="00F92F02" w14:paraId="703581CC" w14:textId="77777777">
        <w:tc>
          <w:tcPr>
            <w:tcW w:w="1908" w:type="dxa"/>
            <w:shd w:val="clear" w:color="auto" w:fill="auto"/>
          </w:tcPr>
          <w:p w:rsidRPr="00F92F02" w:rsidR="00B91B43" w:rsidP="00F92F02" w:rsidRDefault="00B91B43" w14:paraId="6D0AD93A" w14:textId="77777777">
            <w:pPr>
              <w:ind w:right="638"/>
              <w:rPr>
                <w:rFonts w:ascii="Arial" w:hAnsi="Arial" w:cs="Arial"/>
              </w:rPr>
            </w:pPr>
          </w:p>
        </w:tc>
        <w:tc>
          <w:tcPr>
            <w:tcW w:w="3960" w:type="dxa"/>
            <w:shd w:val="clear" w:color="auto" w:fill="auto"/>
          </w:tcPr>
          <w:p w:rsidRPr="00F92F02" w:rsidR="00B91B43" w:rsidP="00F92F02" w:rsidRDefault="00B91B43" w14:paraId="543C7F3A" w14:textId="77777777">
            <w:pPr>
              <w:ind w:right="72"/>
              <w:rPr>
                <w:rFonts w:ascii="Arial" w:hAnsi="Arial" w:cs="Arial"/>
                <w:snapToGrid w:val="0"/>
              </w:rPr>
            </w:pPr>
            <w:r w:rsidRPr="00F92F02">
              <w:rPr>
                <w:rFonts w:ascii="Arial" w:hAnsi="Arial" w:cs="Arial"/>
                <w:snapToGrid w:val="0"/>
              </w:rPr>
              <w:t>Fault break rating RMS symmetrical (kA)</w:t>
            </w:r>
          </w:p>
        </w:tc>
        <w:tc>
          <w:tcPr>
            <w:tcW w:w="1440" w:type="dxa"/>
            <w:shd w:val="clear" w:color="auto" w:fill="auto"/>
          </w:tcPr>
          <w:p w:rsidRPr="00F92F02" w:rsidR="00B91B43" w:rsidP="00F92F02" w:rsidRDefault="00B91B43" w14:paraId="2FE9C956" w14:textId="77777777">
            <w:pPr>
              <w:ind w:right="638"/>
              <w:rPr>
                <w:rFonts w:ascii="Arial" w:hAnsi="Arial" w:cs="Arial"/>
              </w:rPr>
            </w:pPr>
          </w:p>
        </w:tc>
        <w:tc>
          <w:tcPr>
            <w:tcW w:w="1872" w:type="dxa"/>
            <w:shd w:val="clear" w:color="auto" w:fill="auto"/>
          </w:tcPr>
          <w:p w:rsidRPr="00F92F02" w:rsidR="00B91B43" w:rsidP="00F92F02" w:rsidRDefault="00B91B43" w14:paraId="36DDA5FC" w14:textId="77777777">
            <w:pPr>
              <w:ind w:right="638"/>
              <w:rPr>
                <w:rFonts w:ascii="Arial" w:hAnsi="Arial" w:cs="Arial"/>
              </w:rPr>
            </w:pPr>
          </w:p>
        </w:tc>
      </w:tr>
      <w:tr w:rsidRPr="00F92F02" w:rsidR="00B91B43" w:rsidTr="00F92F02" w14:paraId="014832C9" w14:textId="77777777">
        <w:tc>
          <w:tcPr>
            <w:tcW w:w="1908" w:type="dxa"/>
            <w:shd w:val="clear" w:color="auto" w:fill="auto"/>
          </w:tcPr>
          <w:p w:rsidRPr="00F92F02" w:rsidR="00B91B43" w:rsidP="00F92F02" w:rsidRDefault="00B91B43" w14:paraId="4FC1535D" w14:textId="77777777">
            <w:pPr>
              <w:ind w:right="638"/>
              <w:rPr>
                <w:rFonts w:ascii="Arial" w:hAnsi="Arial" w:cs="Arial"/>
              </w:rPr>
            </w:pPr>
          </w:p>
        </w:tc>
        <w:tc>
          <w:tcPr>
            <w:tcW w:w="3960" w:type="dxa"/>
            <w:shd w:val="clear" w:color="auto" w:fill="auto"/>
          </w:tcPr>
          <w:p w:rsidRPr="00F92F02" w:rsidR="00B91B43" w:rsidP="00F92F02" w:rsidRDefault="00B91B43" w14:paraId="46A7F21F" w14:textId="77777777">
            <w:pPr>
              <w:ind w:right="72"/>
              <w:rPr>
                <w:rFonts w:ascii="Arial" w:hAnsi="Arial" w:cs="Arial"/>
                <w:snapToGrid w:val="0"/>
              </w:rPr>
            </w:pPr>
            <w:r w:rsidRPr="00F92F02">
              <w:rPr>
                <w:rFonts w:ascii="Arial" w:hAnsi="Arial" w:cs="Arial"/>
                <w:snapToGrid w:val="0"/>
              </w:rPr>
              <w:t>Fault break rating RMS asymmetrical (kA)</w:t>
            </w:r>
          </w:p>
        </w:tc>
        <w:tc>
          <w:tcPr>
            <w:tcW w:w="1440" w:type="dxa"/>
            <w:shd w:val="clear" w:color="auto" w:fill="auto"/>
          </w:tcPr>
          <w:p w:rsidRPr="00F92F02" w:rsidR="00B91B43" w:rsidP="00F92F02" w:rsidRDefault="00B91B43" w14:paraId="34007936" w14:textId="77777777">
            <w:pPr>
              <w:ind w:right="638"/>
              <w:rPr>
                <w:rFonts w:ascii="Arial" w:hAnsi="Arial" w:cs="Arial"/>
              </w:rPr>
            </w:pPr>
          </w:p>
        </w:tc>
        <w:tc>
          <w:tcPr>
            <w:tcW w:w="1872" w:type="dxa"/>
            <w:shd w:val="clear" w:color="auto" w:fill="auto"/>
          </w:tcPr>
          <w:p w:rsidRPr="00F92F02" w:rsidR="00B91B43" w:rsidP="00F92F02" w:rsidRDefault="00B91B43" w14:paraId="1136E051" w14:textId="77777777">
            <w:pPr>
              <w:ind w:right="638"/>
              <w:rPr>
                <w:rFonts w:ascii="Arial" w:hAnsi="Arial" w:cs="Arial"/>
              </w:rPr>
            </w:pPr>
          </w:p>
        </w:tc>
      </w:tr>
      <w:tr w:rsidRPr="00F92F02" w:rsidR="00B91B43" w:rsidTr="00F92F02" w14:paraId="67AD1604" w14:textId="77777777">
        <w:tc>
          <w:tcPr>
            <w:tcW w:w="1908" w:type="dxa"/>
            <w:shd w:val="clear" w:color="auto" w:fill="auto"/>
          </w:tcPr>
          <w:p w:rsidRPr="00F92F02" w:rsidR="00B91B43" w:rsidP="00F92F02" w:rsidRDefault="00B91B43" w14:paraId="49D0F4B4" w14:textId="77777777">
            <w:pPr>
              <w:ind w:right="638"/>
              <w:rPr>
                <w:rFonts w:ascii="Arial" w:hAnsi="Arial" w:cs="Arial"/>
              </w:rPr>
            </w:pPr>
          </w:p>
        </w:tc>
        <w:tc>
          <w:tcPr>
            <w:tcW w:w="3960" w:type="dxa"/>
            <w:shd w:val="clear" w:color="auto" w:fill="auto"/>
          </w:tcPr>
          <w:p w:rsidRPr="00F92F02" w:rsidR="00B91B43" w:rsidP="00F92F02" w:rsidRDefault="00B91B43" w14:paraId="70487342" w14:textId="77777777">
            <w:pPr>
              <w:ind w:right="252"/>
              <w:rPr>
                <w:rFonts w:ascii="Arial" w:hAnsi="Arial" w:cs="Arial"/>
                <w:snapToGrid w:val="0"/>
              </w:rPr>
            </w:pPr>
            <w:r w:rsidRPr="00F92F02">
              <w:rPr>
                <w:rFonts w:ascii="Arial" w:hAnsi="Arial" w:cs="Arial"/>
                <w:snapToGrid w:val="0"/>
              </w:rPr>
              <w:t>Fault break rating MS peak asymmetrical (kA)</w:t>
            </w:r>
          </w:p>
        </w:tc>
        <w:tc>
          <w:tcPr>
            <w:tcW w:w="1440" w:type="dxa"/>
            <w:shd w:val="clear" w:color="auto" w:fill="auto"/>
          </w:tcPr>
          <w:p w:rsidRPr="00F92F02" w:rsidR="00B91B43" w:rsidP="00F92F02" w:rsidRDefault="00B91B43" w14:paraId="267A966D" w14:textId="77777777">
            <w:pPr>
              <w:ind w:right="638"/>
              <w:rPr>
                <w:rFonts w:ascii="Arial" w:hAnsi="Arial" w:cs="Arial"/>
              </w:rPr>
            </w:pPr>
          </w:p>
        </w:tc>
        <w:tc>
          <w:tcPr>
            <w:tcW w:w="1872" w:type="dxa"/>
            <w:shd w:val="clear" w:color="auto" w:fill="auto"/>
          </w:tcPr>
          <w:p w:rsidRPr="00F92F02" w:rsidR="00B91B43" w:rsidP="00F92F02" w:rsidRDefault="00B91B43" w14:paraId="47E9995B" w14:textId="77777777">
            <w:pPr>
              <w:ind w:right="638"/>
              <w:rPr>
                <w:rFonts w:ascii="Arial" w:hAnsi="Arial" w:cs="Arial"/>
              </w:rPr>
            </w:pPr>
          </w:p>
        </w:tc>
      </w:tr>
      <w:tr w:rsidRPr="00F92F02" w:rsidR="00527FE0" w:rsidTr="00F92F02" w14:paraId="7037F033" w14:textId="77777777">
        <w:tc>
          <w:tcPr>
            <w:tcW w:w="1908" w:type="dxa"/>
            <w:shd w:val="clear" w:color="auto" w:fill="auto"/>
          </w:tcPr>
          <w:p w:rsidRPr="00F92F02" w:rsidR="00527FE0" w:rsidP="00F92F02" w:rsidRDefault="00527FE0" w14:paraId="76328F1C" w14:textId="77777777">
            <w:pPr>
              <w:ind w:right="638"/>
              <w:rPr>
                <w:rFonts w:ascii="Arial" w:hAnsi="Arial" w:cs="Arial"/>
              </w:rPr>
            </w:pPr>
            <w:r w:rsidRPr="00F92F02">
              <w:rPr>
                <w:rFonts w:ascii="Arial" w:hAnsi="Arial" w:cs="Arial"/>
                <w:b/>
              </w:rPr>
              <w:t>Items</w:t>
            </w:r>
          </w:p>
        </w:tc>
        <w:tc>
          <w:tcPr>
            <w:tcW w:w="3960" w:type="dxa"/>
            <w:shd w:val="clear" w:color="auto" w:fill="auto"/>
          </w:tcPr>
          <w:p w:rsidRPr="00F92F02" w:rsidR="00527FE0" w:rsidP="00F92F02" w:rsidRDefault="00527FE0" w14:paraId="0CA92873" w14:textId="77777777">
            <w:pPr>
              <w:ind w:right="638"/>
              <w:rPr>
                <w:rFonts w:ascii="Arial" w:hAnsi="Arial" w:cs="Arial"/>
                <w:snapToGrid w:val="0"/>
              </w:rPr>
            </w:pPr>
            <w:r w:rsidRPr="00F92F02">
              <w:rPr>
                <w:rFonts w:ascii="Arial" w:hAnsi="Arial" w:cs="Arial"/>
                <w:b/>
              </w:rPr>
              <w:t>Description</w:t>
            </w:r>
          </w:p>
        </w:tc>
        <w:tc>
          <w:tcPr>
            <w:tcW w:w="1440" w:type="dxa"/>
            <w:shd w:val="clear" w:color="auto" w:fill="auto"/>
          </w:tcPr>
          <w:p w:rsidRPr="00F92F02" w:rsidR="00527FE0" w:rsidP="00F92F02" w:rsidRDefault="00527FE0" w14:paraId="5081803E" w14:textId="77777777">
            <w:pPr>
              <w:ind w:right="72"/>
              <w:rPr>
                <w:rFonts w:ascii="Arial" w:hAnsi="Arial" w:cs="Arial"/>
              </w:rPr>
            </w:pPr>
            <w:r w:rsidRPr="00F92F02">
              <w:rPr>
                <w:rFonts w:ascii="Arial" w:hAnsi="Arial" w:cs="Arial"/>
                <w:b/>
              </w:rPr>
              <w:t>Reference</w:t>
            </w:r>
          </w:p>
        </w:tc>
        <w:tc>
          <w:tcPr>
            <w:tcW w:w="1872" w:type="dxa"/>
            <w:shd w:val="clear" w:color="auto" w:fill="auto"/>
          </w:tcPr>
          <w:p w:rsidRPr="00F92F02" w:rsidR="00527FE0" w:rsidP="00F92F02" w:rsidRDefault="00527FE0" w14:paraId="1321BAC5" w14:textId="77777777">
            <w:pPr>
              <w:ind w:right="72"/>
              <w:rPr>
                <w:rFonts w:ascii="Arial" w:hAnsi="Arial" w:cs="Arial"/>
                <w:b/>
              </w:rPr>
            </w:pPr>
            <w:r w:rsidRPr="00F92F02">
              <w:rPr>
                <w:rFonts w:ascii="Arial" w:hAnsi="Arial" w:cs="Arial"/>
                <w:b/>
              </w:rPr>
              <w:t>STCP12-1</w:t>
            </w:r>
          </w:p>
          <w:p w:rsidRPr="00F92F02" w:rsidR="00527FE0" w:rsidP="00B91B43" w:rsidRDefault="00527FE0" w14:paraId="1006CECB" w14:textId="77777777">
            <w:pPr>
              <w:rPr>
                <w:rFonts w:ascii="Arial" w:hAnsi="Arial" w:cs="Arial"/>
              </w:rPr>
            </w:pPr>
            <w:r w:rsidRPr="00F92F02">
              <w:rPr>
                <w:rFonts w:ascii="Arial" w:hAnsi="Arial" w:cs="Arial"/>
                <w:b/>
              </w:rPr>
              <w:lastRenderedPageBreak/>
              <w:t>Data Item List Reference</w:t>
            </w:r>
          </w:p>
        </w:tc>
      </w:tr>
      <w:tr w:rsidRPr="00F92F02" w:rsidR="00527FE0" w:rsidTr="00F92F02" w14:paraId="0F8C63FD" w14:textId="77777777">
        <w:tc>
          <w:tcPr>
            <w:tcW w:w="1908" w:type="dxa"/>
            <w:shd w:val="clear" w:color="auto" w:fill="auto"/>
          </w:tcPr>
          <w:p w:rsidRPr="00F92F02" w:rsidR="00527FE0" w:rsidP="00F92F02" w:rsidRDefault="00527FE0" w14:paraId="2D06C60C" w14:textId="77777777">
            <w:pPr>
              <w:ind w:right="638"/>
              <w:rPr>
                <w:rFonts w:ascii="Arial" w:hAnsi="Arial" w:cs="Arial"/>
              </w:rPr>
            </w:pPr>
          </w:p>
        </w:tc>
        <w:tc>
          <w:tcPr>
            <w:tcW w:w="3960" w:type="dxa"/>
            <w:shd w:val="clear" w:color="auto" w:fill="auto"/>
          </w:tcPr>
          <w:p w:rsidRPr="00F92F02" w:rsidR="00527FE0" w:rsidP="00F92F02" w:rsidRDefault="00527FE0" w14:paraId="77E87506" w14:textId="77777777">
            <w:pPr>
              <w:ind w:right="638"/>
              <w:rPr>
                <w:rFonts w:ascii="Arial" w:hAnsi="Arial" w:cs="Arial"/>
                <w:snapToGrid w:val="0"/>
              </w:rPr>
            </w:pPr>
          </w:p>
        </w:tc>
        <w:tc>
          <w:tcPr>
            <w:tcW w:w="1440" w:type="dxa"/>
            <w:shd w:val="clear" w:color="auto" w:fill="auto"/>
          </w:tcPr>
          <w:p w:rsidRPr="00F92F02" w:rsidR="00527FE0" w:rsidP="00F92F02" w:rsidRDefault="00527FE0" w14:paraId="2BDE7000" w14:textId="77777777">
            <w:pPr>
              <w:ind w:right="638"/>
              <w:rPr>
                <w:rFonts w:ascii="Arial" w:hAnsi="Arial" w:cs="Arial"/>
              </w:rPr>
            </w:pPr>
          </w:p>
        </w:tc>
        <w:tc>
          <w:tcPr>
            <w:tcW w:w="1872" w:type="dxa"/>
            <w:shd w:val="clear" w:color="auto" w:fill="auto"/>
          </w:tcPr>
          <w:p w:rsidRPr="00F92F02" w:rsidR="00527FE0" w:rsidP="00F92F02" w:rsidRDefault="00527FE0" w14:paraId="0F7B7D8E" w14:textId="77777777">
            <w:pPr>
              <w:ind w:right="638"/>
              <w:rPr>
                <w:rFonts w:ascii="Arial" w:hAnsi="Arial" w:cs="Arial"/>
              </w:rPr>
            </w:pPr>
          </w:p>
        </w:tc>
      </w:tr>
      <w:tr w:rsidRPr="00F92F02" w:rsidR="00527FE0" w:rsidTr="00F92F02" w14:paraId="03110DA8" w14:textId="77777777">
        <w:tc>
          <w:tcPr>
            <w:tcW w:w="1908" w:type="dxa"/>
            <w:shd w:val="clear" w:color="auto" w:fill="auto"/>
          </w:tcPr>
          <w:p w:rsidRPr="00F92F02" w:rsidR="00527FE0" w:rsidP="00F92F02" w:rsidRDefault="00527FE0" w14:paraId="17E4AB9E" w14:textId="77777777">
            <w:pPr>
              <w:tabs>
                <w:tab w:val="left" w:pos="1692"/>
              </w:tabs>
              <w:ind w:right="72"/>
              <w:rPr>
                <w:rFonts w:ascii="Arial" w:hAnsi="Arial" w:cs="Arial"/>
              </w:rPr>
            </w:pPr>
            <w:r w:rsidRPr="00F92F02">
              <w:rPr>
                <w:rFonts w:ascii="Arial" w:hAnsi="Arial" w:cs="Arial"/>
              </w:rPr>
              <w:t>Circuit Breaker Data (continued)</w:t>
            </w:r>
          </w:p>
        </w:tc>
        <w:tc>
          <w:tcPr>
            <w:tcW w:w="3960" w:type="dxa"/>
            <w:shd w:val="clear" w:color="auto" w:fill="auto"/>
          </w:tcPr>
          <w:p w:rsidRPr="00F92F02" w:rsidR="00527FE0" w:rsidP="00F92F02" w:rsidRDefault="00527FE0" w14:paraId="3A98838C" w14:textId="77777777">
            <w:pPr>
              <w:ind w:right="638"/>
              <w:rPr>
                <w:rFonts w:ascii="Arial" w:hAnsi="Arial" w:cs="Arial"/>
                <w:snapToGrid w:val="0"/>
              </w:rPr>
            </w:pPr>
            <w:r w:rsidRPr="00F92F02">
              <w:rPr>
                <w:rFonts w:ascii="Arial" w:hAnsi="Arial" w:cs="Arial"/>
                <w:snapToGrid w:val="0"/>
              </w:rPr>
              <w:t>1 Phase:</w:t>
            </w:r>
          </w:p>
        </w:tc>
        <w:tc>
          <w:tcPr>
            <w:tcW w:w="1440" w:type="dxa"/>
            <w:shd w:val="clear" w:color="auto" w:fill="auto"/>
          </w:tcPr>
          <w:p w:rsidRPr="00F92F02" w:rsidR="00527FE0" w:rsidP="00F92F02" w:rsidRDefault="00527FE0" w14:paraId="07FB5FB7" w14:textId="77777777">
            <w:pPr>
              <w:ind w:right="-108"/>
              <w:rPr>
                <w:rFonts w:ascii="Arial" w:hAnsi="Arial" w:cs="Arial"/>
              </w:rPr>
            </w:pPr>
            <w:r w:rsidRPr="00F92F02">
              <w:rPr>
                <w:rFonts w:ascii="Arial" w:hAnsi="Arial" w:cs="Arial"/>
              </w:rPr>
              <w:t>Part 3</w:t>
            </w:r>
          </w:p>
          <w:p w:rsidRPr="00F92F02" w:rsidR="00527FE0" w:rsidP="00B91B43" w:rsidRDefault="00527FE0" w14:paraId="51939864" w14:textId="77777777">
            <w:pPr>
              <w:rPr>
                <w:rFonts w:ascii="Arial" w:hAnsi="Arial" w:cs="Arial"/>
              </w:rPr>
            </w:pPr>
            <w:r w:rsidRPr="00F92F02">
              <w:rPr>
                <w:rFonts w:ascii="Arial" w:hAnsi="Arial" w:cs="Arial"/>
              </w:rPr>
              <w:t>Section 2.3</w:t>
            </w:r>
          </w:p>
        </w:tc>
        <w:tc>
          <w:tcPr>
            <w:tcW w:w="1872" w:type="dxa"/>
            <w:shd w:val="clear" w:color="auto" w:fill="auto"/>
          </w:tcPr>
          <w:p w:rsidRPr="00F92F02" w:rsidR="00527FE0" w:rsidP="00F92F02" w:rsidRDefault="00527FE0" w14:paraId="264A14EA" w14:textId="77777777">
            <w:pPr>
              <w:ind w:right="638"/>
              <w:rPr>
                <w:rFonts w:ascii="Arial" w:hAnsi="Arial" w:cs="Arial"/>
              </w:rPr>
            </w:pPr>
            <w:r w:rsidRPr="00F92F02">
              <w:rPr>
                <w:rFonts w:ascii="Arial" w:hAnsi="Arial" w:cs="Arial"/>
              </w:rPr>
              <w:t>163</w:t>
            </w:r>
          </w:p>
        </w:tc>
      </w:tr>
      <w:tr w:rsidRPr="00F92F02" w:rsidR="00527FE0" w:rsidTr="00F92F02" w14:paraId="38A4E4C8" w14:textId="77777777">
        <w:tc>
          <w:tcPr>
            <w:tcW w:w="1908" w:type="dxa"/>
            <w:shd w:val="clear" w:color="auto" w:fill="auto"/>
          </w:tcPr>
          <w:p w:rsidRPr="00F92F02" w:rsidR="00527FE0" w:rsidP="00F92F02" w:rsidRDefault="00527FE0" w14:paraId="4045A5CC" w14:textId="77777777">
            <w:pPr>
              <w:ind w:right="638"/>
              <w:rPr>
                <w:rFonts w:ascii="Arial" w:hAnsi="Arial" w:cs="Arial"/>
              </w:rPr>
            </w:pPr>
          </w:p>
        </w:tc>
        <w:tc>
          <w:tcPr>
            <w:tcW w:w="3960" w:type="dxa"/>
            <w:shd w:val="clear" w:color="auto" w:fill="auto"/>
          </w:tcPr>
          <w:p w:rsidRPr="00F92F02" w:rsidR="00527FE0" w:rsidP="00F92F02" w:rsidRDefault="00527FE0" w14:paraId="4AF64CB1" w14:textId="77777777">
            <w:pPr>
              <w:tabs>
                <w:tab w:val="left" w:pos="3312"/>
              </w:tabs>
              <w:ind w:right="252"/>
              <w:rPr>
                <w:rFonts w:ascii="Arial" w:hAnsi="Arial" w:cs="Arial"/>
                <w:snapToGrid w:val="0"/>
              </w:rPr>
            </w:pPr>
            <w:r w:rsidRPr="00F92F02">
              <w:rPr>
                <w:rFonts w:ascii="Arial" w:hAnsi="Arial" w:cs="Arial"/>
                <w:snapToGrid w:val="0"/>
              </w:rPr>
              <w:t>Fault rating RMS Symmetrical (MVA)</w:t>
            </w:r>
          </w:p>
        </w:tc>
        <w:tc>
          <w:tcPr>
            <w:tcW w:w="1440" w:type="dxa"/>
            <w:shd w:val="clear" w:color="auto" w:fill="auto"/>
          </w:tcPr>
          <w:p w:rsidRPr="00F92F02" w:rsidR="00527FE0" w:rsidP="00F92F02" w:rsidRDefault="00527FE0" w14:paraId="65E8FB04" w14:textId="77777777">
            <w:pPr>
              <w:ind w:right="638"/>
              <w:rPr>
                <w:rFonts w:ascii="Arial" w:hAnsi="Arial" w:cs="Arial"/>
              </w:rPr>
            </w:pPr>
          </w:p>
        </w:tc>
        <w:tc>
          <w:tcPr>
            <w:tcW w:w="1872" w:type="dxa"/>
            <w:shd w:val="clear" w:color="auto" w:fill="auto"/>
          </w:tcPr>
          <w:p w:rsidRPr="00F92F02" w:rsidR="00527FE0" w:rsidP="00F92F02" w:rsidRDefault="00527FE0" w14:paraId="35F2A4B1" w14:textId="77777777">
            <w:pPr>
              <w:ind w:right="638"/>
              <w:rPr>
                <w:rFonts w:ascii="Arial" w:hAnsi="Arial" w:cs="Arial"/>
              </w:rPr>
            </w:pPr>
          </w:p>
        </w:tc>
      </w:tr>
      <w:tr w:rsidRPr="00F92F02" w:rsidR="00527FE0" w:rsidTr="00F92F02" w14:paraId="0BF0D684" w14:textId="77777777">
        <w:tc>
          <w:tcPr>
            <w:tcW w:w="1908" w:type="dxa"/>
            <w:shd w:val="clear" w:color="auto" w:fill="auto"/>
          </w:tcPr>
          <w:p w:rsidRPr="00F92F02" w:rsidR="00527FE0" w:rsidP="00F92F02" w:rsidRDefault="00527FE0" w14:paraId="28E99543" w14:textId="77777777">
            <w:pPr>
              <w:ind w:right="638"/>
              <w:rPr>
                <w:rFonts w:ascii="Arial" w:hAnsi="Arial" w:cs="Arial"/>
              </w:rPr>
            </w:pPr>
          </w:p>
        </w:tc>
        <w:tc>
          <w:tcPr>
            <w:tcW w:w="3960" w:type="dxa"/>
            <w:shd w:val="clear" w:color="auto" w:fill="auto"/>
          </w:tcPr>
          <w:p w:rsidRPr="00F92F02" w:rsidR="00527FE0" w:rsidP="00F92F02" w:rsidRDefault="00527FE0" w14:paraId="2410058E" w14:textId="77777777">
            <w:pPr>
              <w:ind w:right="72"/>
              <w:rPr>
                <w:rFonts w:ascii="Arial" w:hAnsi="Arial" w:cs="Arial"/>
                <w:snapToGrid w:val="0"/>
              </w:rPr>
            </w:pPr>
            <w:r w:rsidRPr="00F92F02">
              <w:rPr>
                <w:rFonts w:ascii="Arial" w:hAnsi="Arial" w:cs="Arial"/>
                <w:snapToGrid w:val="0"/>
              </w:rPr>
              <w:t>Fault break rating RMS Symmetrical (kA)</w:t>
            </w:r>
          </w:p>
        </w:tc>
        <w:tc>
          <w:tcPr>
            <w:tcW w:w="1440" w:type="dxa"/>
            <w:shd w:val="clear" w:color="auto" w:fill="auto"/>
          </w:tcPr>
          <w:p w:rsidRPr="00F92F02" w:rsidR="00527FE0" w:rsidP="00F92F02" w:rsidRDefault="00527FE0" w14:paraId="15B1E6BD" w14:textId="77777777">
            <w:pPr>
              <w:ind w:right="638"/>
              <w:rPr>
                <w:rFonts w:ascii="Arial" w:hAnsi="Arial" w:cs="Arial"/>
              </w:rPr>
            </w:pPr>
          </w:p>
        </w:tc>
        <w:tc>
          <w:tcPr>
            <w:tcW w:w="1872" w:type="dxa"/>
            <w:shd w:val="clear" w:color="auto" w:fill="auto"/>
          </w:tcPr>
          <w:p w:rsidRPr="00F92F02" w:rsidR="00527FE0" w:rsidP="00F92F02" w:rsidRDefault="00527FE0" w14:paraId="64EDA571" w14:textId="77777777">
            <w:pPr>
              <w:ind w:right="638"/>
              <w:rPr>
                <w:rFonts w:ascii="Arial" w:hAnsi="Arial" w:cs="Arial"/>
              </w:rPr>
            </w:pPr>
          </w:p>
        </w:tc>
      </w:tr>
      <w:tr w:rsidRPr="00F92F02" w:rsidR="00527FE0" w:rsidTr="00F92F02" w14:paraId="794B536A" w14:textId="77777777">
        <w:tc>
          <w:tcPr>
            <w:tcW w:w="1908" w:type="dxa"/>
            <w:shd w:val="clear" w:color="auto" w:fill="auto"/>
          </w:tcPr>
          <w:p w:rsidRPr="00F92F02" w:rsidR="00527FE0" w:rsidP="00F92F02" w:rsidRDefault="00527FE0" w14:paraId="31624019" w14:textId="77777777">
            <w:pPr>
              <w:ind w:right="638"/>
              <w:rPr>
                <w:rFonts w:ascii="Arial" w:hAnsi="Arial" w:cs="Arial"/>
              </w:rPr>
            </w:pPr>
          </w:p>
        </w:tc>
        <w:tc>
          <w:tcPr>
            <w:tcW w:w="3960" w:type="dxa"/>
            <w:shd w:val="clear" w:color="auto" w:fill="auto"/>
          </w:tcPr>
          <w:p w:rsidRPr="00F92F02" w:rsidR="00527FE0" w:rsidP="00F92F02" w:rsidRDefault="00527FE0" w14:paraId="2141D720" w14:textId="77777777">
            <w:pPr>
              <w:ind w:right="72"/>
              <w:rPr>
                <w:rFonts w:ascii="Arial" w:hAnsi="Arial" w:cs="Arial"/>
                <w:snapToGrid w:val="0"/>
              </w:rPr>
            </w:pPr>
            <w:r w:rsidRPr="00F92F02">
              <w:rPr>
                <w:rFonts w:ascii="Arial" w:hAnsi="Arial" w:cs="Arial"/>
                <w:snapToGrid w:val="0"/>
              </w:rPr>
              <w:t>Fault break rating RMS Asymmetrical (kA)</w:t>
            </w:r>
          </w:p>
        </w:tc>
        <w:tc>
          <w:tcPr>
            <w:tcW w:w="1440" w:type="dxa"/>
            <w:shd w:val="clear" w:color="auto" w:fill="auto"/>
          </w:tcPr>
          <w:p w:rsidRPr="00F92F02" w:rsidR="00527FE0" w:rsidP="00F92F02" w:rsidRDefault="00527FE0" w14:paraId="75E6AA82" w14:textId="77777777">
            <w:pPr>
              <w:ind w:right="638"/>
              <w:rPr>
                <w:rFonts w:ascii="Arial" w:hAnsi="Arial" w:cs="Arial"/>
              </w:rPr>
            </w:pPr>
          </w:p>
        </w:tc>
        <w:tc>
          <w:tcPr>
            <w:tcW w:w="1872" w:type="dxa"/>
            <w:shd w:val="clear" w:color="auto" w:fill="auto"/>
          </w:tcPr>
          <w:p w:rsidRPr="00F92F02" w:rsidR="00527FE0" w:rsidP="00F92F02" w:rsidRDefault="00527FE0" w14:paraId="2D282CCC" w14:textId="77777777">
            <w:pPr>
              <w:ind w:right="638"/>
              <w:rPr>
                <w:rFonts w:ascii="Arial" w:hAnsi="Arial" w:cs="Arial"/>
              </w:rPr>
            </w:pPr>
          </w:p>
        </w:tc>
      </w:tr>
      <w:tr w:rsidRPr="00F92F02" w:rsidR="00527FE0" w:rsidTr="00F92F02" w14:paraId="6538089A" w14:textId="77777777">
        <w:tc>
          <w:tcPr>
            <w:tcW w:w="1908" w:type="dxa"/>
            <w:shd w:val="clear" w:color="auto" w:fill="auto"/>
          </w:tcPr>
          <w:p w:rsidRPr="00F92F02" w:rsidR="00527FE0" w:rsidP="00F92F02" w:rsidRDefault="00527FE0" w14:paraId="59CC0A62" w14:textId="77777777">
            <w:pPr>
              <w:ind w:right="638"/>
              <w:rPr>
                <w:rFonts w:ascii="Arial" w:hAnsi="Arial" w:cs="Arial"/>
              </w:rPr>
            </w:pPr>
          </w:p>
        </w:tc>
        <w:tc>
          <w:tcPr>
            <w:tcW w:w="3960" w:type="dxa"/>
            <w:shd w:val="clear" w:color="auto" w:fill="auto"/>
          </w:tcPr>
          <w:p w:rsidRPr="00F92F02" w:rsidR="00527FE0" w:rsidP="00F92F02" w:rsidRDefault="00527FE0" w14:paraId="03B73BA1" w14:textId="77777777">
            <w:pPr>
              <w:tabs>
                <w:tab w:val="left" w:pos="3132"/>
              </w:tabs>
              <w:ind w:right="638"/>
              <w:rPr>
                <w:rFonts w:ascii="Arial" w:hAnsi="Arial" w:cs="Arial"/>
                <w:snapToGrid w:val="0"/>
              </w:rPr>
            </w:pPr>
            <w:r w:rsidRPr="00F92F02">
              <w:rPr>
                <w:rFonts w:ascii="Arial" w:hAnsi="Arial" w:cs="Arial"/>
                <w:snapToGrid w:val="0"/>
              </w:rPr>
              <w:t>Fault break rating RMS Peak  Asymmetrical (kA)</w:t>
            </w:r>
          </w:p>
        </w:tc>
        <w:tc>
          <w:tcPr>
            <w:tcW w:w="1440" w:type="dxa"/>
            <w:shd w:val="clear" w:color="auto" w:fill="auto"/>
          </w:tcPr>
          <w:p w:rsidRPr="00F92F02" w:rsidR="00527FE0" w:rsidP="00F92F02" w:rsidRDefault="00527FE0" w14:paraId="277743CA" w14:textId="77777777">
            <w:pPr>
              <w:ind w:right="638"/>
              <w:rPr>
                <w:rFonts w:ascii="Arial" w:hAnsi="Arial" w:cs="Arial"/>
              </w:rPr>
            </w:pPr>
          </w:p>
        </w:tc>
        <w:tc>
          <w:tcPr>
            <w:tcW w:w="1872" w:type="dxa"/>
            <w:shd w:val="clear" w:color="auto" w:fill="auto"/>
          </w:tcPr>
          <w:p w:rsidRPr="00F92F02" w:rsidR="00527FE0" w:rsidP="00F92F02" w:rsidRDefault="00527FE0" w14:paraId="25706DFB" w14:textId="77777777">
            <w:pPr>
              <w:ind w:right="638"/>
              <w:rPr>
                <w:rFonts w:ascii="Arial" w:hAnsi="Arial" w:cs="Arial"/>
              </w:rPr>
            </w:pPr>
          </w:p>
        </w:tc>
      </w:tr>
      <w:tr w:rsidRPr="00F92F02" w:rsidR="00527FE0" w:rsidTr="00F92F02" w14:paraId="288F52D3" w14:textId="77777777">
        <w:tc>
          <w:tcPr>
            <w:tcW w:w="1908" w:type="dxa"/>
            <w:shd w:val="clear" w:color="auto" w:fill="auto"/>
          </w:tcPr>
          <w:p w:rsidRPr="00F92F02" w:rsidR="00527FE0" w:rsidP="00F92F02" w:rsidRDefault="00527FE0" w14:paraId="31AEF4A8" w14:textId="77777777">
            <w:pPr>
              <w:ind w:right="638"/>
              <w:rPr>
                <w:rFonts w:ascii="Arial" w:hAnsi="Arial" w:cs="Arial"/>
              </w:rPr>
            </w:pPr>
          </w:p>
        </w:tc>
        <w:tc>
          <w:tcPr>
            <w:tcW w:w="3960" w:type="dxa"/>
            <w:shd w:val="clear" w:color="auto" w:fill="auto"/>
          </w:tcPr>
          <w:p w:rsidRPr="00F92F02" w:rsidR="00527FE0" w:rsidP="00F92F02" w:rsidRDefault="00527FE0" w14:paraId="1FEC9C69" w14:textId="77777777">
            <w:pPr>
              <w:tabs>
                <w:tab w:val="left" w:pos="3132"/>
              </w:tabs>
              <w:ind w:right="638"/>
              <w:rPr>
                <w:rFonts w:ascii="Arial" w:hAnsi="Arial" w:cs="Arial"/>
                <w:snapToGrid w:val="0"/>
              </w:rPr>
            </w:pPr>
          </w:p>
        </w:tc>
        <w:tc>
          <w:tcPr>
            <w:tcW w:w="1440" w:type="dxa"/>
            <w:shd w:val="clear" w:color="auto" w:fill="auto"/>
          </w:tcPr>
          <w:p w:rsidRPr="00F92F02" w:rsidR="00527FE0" w:rsidP="00F92F02" w:rsidRDefault="00527FE0" w14:paraId="533937A5" w14:textId="77777777">
            <w:pPr>
              <w:ind w:right="638"/>
              <w:rPr>
                <w:rFonts w:ascii="Arial" w:hAnsi="Arial" w:cs="Arial"/>
              </w:rPr>
            </w:pPr>
          </w:p>
        </w:tc>
        <w:tc>
          <w:tcPr>
            <w:tcW w:w="1872" w:type="dxa"/>
            <w:shd w:val="clear" w:color="auto" w:fill="auto"/>
          </w:tcPr>
          <w:p w:rsidRPr="00F92F02" w:rsidR="00527FE0" w:rsidP="00F92F02" w:rsidRDefault="00527FE0" w14:paraId="55188411" w14:textId="77777777">
            <w:pPr>
              <w:ind w:right="638"/>
              <w:rPr>
                <w:rFonts w:ascii="Arial" w:hAnsi="Arial" w:cs="Arial"/>
              </w:rPr>
            </w:pPr>
          </w:p>
        </w:tc>
      </w:tr>
      <w:tr w:rsidRPr="00F92F02" w:rsidR="00527FE0" w:rsidTr="00F92F02" w14:paraId="674203CE" w14:textId="77777777">
        <w:tc>
          <w:tcPr>
            <w:tcW w:w="1908" w:type="dxa"/>
            <w:shd w:val="clear" w:color="auto" w:fill="auto"/>
          </w:tcPr>
          <w:p w:rsidRPr="00F92F02" w:rsidR="00527FE0" w:rsidP="00F92F02" w:rsidRDefault="00527FE0" w14:paraId="1D69298B" w14:textId="77777777">
            <w:pPr>
              <w:ind w:right="72"/>
              <w:rPr>
                <w:rFonts w:ascii="Arial" w:hAnsi="Arial" w:cs="Arial"/>
              </w:rPr>
            </w:pPr>
            <w:r w:rsidRPr="00F92F02">
              <w:rPr>
                <w:rFonts w:ascii="Arial" w:hAnsi="Arial" w:cs="Arial"/>
              </w:rPr>
              <w:t>Transformer Data</w:t>
            </w:r>
          </w:p>
        </w:tc>
        <w:tc>
          <w:tcPr>
            <w:tcW w:w="3960" w:type="dxa"/>
            <w:shd w:val="clear" w:color="auto" w:fill="auto"/>
          </w:tcPr>
          <w:p w:rsidRPr="00F92F02" w:rsidR="00527FE0" w:rsidP="00F92F02" w:rsidRDefault="00527FE0" w14:paraId="666B7882" w14:textId="77777777">
            <w:pPr>
              <w:ind w:right="638"/>
              <w:rPr>
                <w:rFonts w:ascii="Arial" w:hAnsi="Arial" w:cs="Arial"/>
                <w:snapToGrid w:val="0"/>
              </w:rPr>
            </w:pPr>
            <w:r w:rsidRPr="00F92F02">
              <w:rPr>
                <w:rFonts w:ascii="Arial" w:hAnsi="Arial" w:cs="Arial"/>
                <w:snapToGrid w:val="0"/>
              </w:rPr>
              <w:t>Location / substation</w:t>
            </w:r>
          </w:p>
        </w:tc>
        <w:tc>
          <w:tcPr>
            <w:tcW w:w="1440" w:type="dxa"/>
            <w:shd w:val="clear" w:color="auto" w:fill="auto"/>
          </w:tcPr>
          <w:p w:rsidRPr="00F92F02" w:rsidR="00527FE0" w:rsidP="00F92F02" w:rsidRDefault="00527FE0" w14:paraId="43FB0A36" w14:textId="77777777">
            <w:pPr>
              <w:ind w:right="72"/>
              <w:rPr>
                <w:rFonts w:ascii="Arial" w:hAnsi="Arial" w:cs="Arial"/>
              </w:rPr>
            </w:pPr>
            <w:r w:rsidRPr="00F92F02">
              <w:rPr>
                <w:rFonts w:ascii="Arial" w:hAnsi="Arial" w:cs="Arial"/>
              </w:rPr>
              <w:t xml:space="preserve">Part 3 </w:t>
            </w:r>
          </w:p>
          <w:p w:rsidRPr="00F92F02" w:rsidR="00527FE0" w:rsidP="00F92F02" w:rsidRDefault="00527FE0" w14:paraId="10C3A48B" w14:textId="77777777">
            <w:pPr>
              <w:ind w:right="72"/>
              <w:rPr>
                <w:rFonts w:ascii="Arial" w:hAnsi="Arial" w:cs="Arial"/>
              </w:rPr>
            </w:pPr>
            <w:r w:rsidRPr="00F92F02">
              <w:rPr>
                <w:rFonts w:ascii="Arial" w:hAnsi="Arial" w:cs="Arial"/>
              </w:rPr>
              <w:t>Section 2.4</w:t>
            </w:r>
          </w:p>
        </w:tc>
        <w:tc>
          <w:tcPr>
            <w:tcW w:w="1872" w:type="dxa"/>
            <w:shd w:val="clear" w:color="auto" w:fill="auto"/>
          </w:tcPr>
          <w:p w:rsidRPr="00F92F02" w:rsidR="00527FE0" w:rsidP="00F92F02" w:rsidRDefault="00527FE0" w14:paraId="3C8C23B1" w14:textId="77777777">
            <w:pPr>
              <w:ind w:right="638"/>
              <w:rPr>
                <w:rFonts w:ascii="Arial" w:hAnsi="Arial" w:cs="Arial"/>
              </w:rPr>
            </w:pPr>
            <w:r w:rsidRPr="00F92F02">
              <w:rPr>
                <w:rFonts w:ascii="Arial" w:hAnsi="Arial" w:cs="Arial"/>
              </w:rPr>
              <w:t>164</w:t>
            </w:r>
          </w:p>
        </w:tc>
      </w:tr>
      <w:tr w:rsidRPr="00F92F02" w:rsidR="00527FE0" w:rsidTr="00F92F02" w14:paraId="65F2638B" w14:textId="77777777">
        <w:tc>
          <w:tcPr>
            <w:tcW w:w="1908" w:type="dxa"/>
            <w:shd w:val="clear" w:color="auto" w:fill="auto"/>
          </w:tcPr>
          <w:p w:rsidRPr="00F92F02" w:rsidR="00527FE0" w:rsidP="00F92F02" w:rsidRDefault="00527FE0" w14:paraId="6A98F31D" w14:textId="77777777">
            <w:pPr>
              <w:ind w:right="638"/>
              <w:rPr>
                <w:rFonts w:ascii="Arial" w:hAnsi="Arial" w:cs="Arial"/>
              </w:rPr>
            </w:pPr>
          </w:p>
        </w:tc>
        <w:tc>
          <w:tcPr>
            <w:tcW w:w="3960" w:type="dxa"/>
            <w:shd w:val="clear" w:color="auto" w:fill="auto"/>
          </w:tcPr>
          <w:p w:rsidRPr="00F92F02" w:rsidR="00527FE0" w:rsidP="00F92F02" w:rsidRDefault="00527FE0" w14:paraId="08B3945A" w14:textId="77777777">
            <w:pPr>
              <w:ind w:right="638"/>
              <w:rPr>
                <w:rFonts w:ascii="Arial" w:hAnsi="Arial" w:cs="Arial"/>
                <w:snapToGrid w:val="0"/>
              </w:rPr>
            </w:pPr>
            <w:r w:rsidRPr="00F92F02">
              <w:rPr>
                <w:rFonts w:ascii="Arial" w:hAnsi="Arial" w:cs="Arial"/>
                <w:snapToGrid w:val="0"/>
              </w:rPr>
              <w:t>Transformer name</w:t>
            </w:r>
          </w:p>
        </w:tc>
        <w:tc>
          <w:tcPr>
            <w:tcW w:w="1440" w:type="dxa"/>
            <w:shd w:val="clear" w:color="auto" w:fill="auto"/>
          </w:tcPr>
          <w:p w:rsidRPr="00F92F02" w:rsidR="00527FE0" w:rsidP="00F92F02" w:rsidRDefault="00527FE0" w14:paraId="6C4EFAFD" w14:textId="77777777">
            <w:pPr>
              <w:ind w:right="638"/>
              <w:rPr>
                <w:rFonts w:ascii="Arial" w:hAnsi="Arial" w:cs="Arial"/>
              </w:rPr>
            </w:pPr>
          </w:p>
        </w:tc>
        <w:tc>
          <w:tcPr>
            <w:tcW w:w="1872" w:type="dxa"/>
            <w:shd w:val="clear" w:color="auto" w:fill="auto"/>
          </w:tcPr>
          <w:p w:rsidRPr="00F92F02" w:rsidR="00527FE0" w:rsidP="00F92F02" w:rsidRDefault="00527FE0" w14:paraId="2CFFA1E4" w14:textId="77777777">
            <w:pPr>
              <w:ind w:right="638"/>
              <w:rPr>
                <w:rFonts w:ascii="Arial" w:hAnsi="Arial" w:cs="Arial"/>
              </w:rPr>
            </w:pPr>
          </w:p>
        </w:tc>
      </w:tr>
      <w:tr w:rsidRPr="00F92F02" w:rsidR="00527FE0" w:rsidTr="00F92F02" w14:paraId="32BC8400" w14:textId="77777777">
        <w:tc>
          <w:tcPr>
            <w:tcW w:w="1908" w:type="dxa"/>
            <w:shd w:val="clear" w:color="auto" w:fill="auto"/>
          </w:tcPr>
          <w:p w:rsidRPr="00F92F02" w:rsidR="00527FE0" w:rsidP="00F92F02" w:rsidRDefault="00527FE0" w14:paraId="1EE1C2C9" w14:textId="77777777">
            <w:pPr>
              <w:ind w:right="638"/>
              <w:rPr>
                <w:rFonts w:ascii="Arial" w:hAnsi="Arial" w:cs="Arial"/>
              </w:rPr>
            </w:pPr>
          </w:p>
        </w:tc>
        <w:tc>
          <w:tcPr>
            <w:tcW w:w="3960" w:type="dxa"/>
            <w:shd w:val="clear" w:color="auto" w:fill="auto"/>
          </w:tcPr>
          <w:p w:rsidRPr="00F92F02" w:rsidR="00527FE0" w:rsidP="00F92F02" w:rsidRDefault="00527FE0" w14:paraId="55FA5317" w14:textId="77777777">
            <w:pPr>
              <w:ind w:right="638"/>
              <w:rPr>
                <w:rFonts w:ascii="Arial" w:hAnsi="Arial" w:cs="Arial"/>
                <w:snapToGrid w:val="0"/>
              </w:rPr>
            </w:pPr>
            <w:r w:rsidRPr="00F92F02">
              <w:rPr>
                <w:rFonts w:ascii="Arial" w:hAnsi="Arial" w:cs="Arial"/>
                <w:snapToGrid w:val="0"/>
              </w:rPr>
              <w:t>Voltage HV (kV)</w:t>
            </w:r>
          </w:p>
        </w:tc>
        <w:tc>
          <w:tcPr>
            <w:tcW w:w="1440" w:type="dxa"/>
            <w:shd w:val="clear" w:color="auto" w:fill="auto"/>
          </w:tcPr>
          <w:p w:rsidRPr="00F92F02" w:rsidR="00527FE0" w:rsidP="00F92F02" w:rsidRDefault="00527FE0" w14:paraId="7F526A6D" w14:textId="77777777">
            <w:pPr>
              <w:ind w:right="638"/>
              <w:rPr>
                <w:rFonts w:ascii="Arial" w:hAnsi="Arial" w:cs="Arial"/>
              </w:rPr>
            </w:pPr>
          </w:p>
        </w:tc>
        <w:tc>
          <w:tcPr>
            <w:tcW w:w="1872" w:type="dxa"/>
            <w:shd w:val="clear" w:color="auto" w:fill="auto"/>
          </w:tcPr>
          <w:p w:rsidRPr="00F92F02" w:rsidR="00527FE0" w:rsidP="00F92F02" w:rsidRDefault="00527FE0" w14:paraId="17C9C5F8" w14:textId="77777777">
            <w:pPr>
              <w:ind w:right="638"/>
              <w:rPr>
                <w:rFonts w:ascii="Arial" w:hAnsi="Arial" w:cs="Arial"/>
              </w:rPr>
            </w:pPr>
          </w:p>
        </w:tc>
      </w:tr>
      <w:tr w:rsidRPr="00F92F02" w:rsidR="00527FE0" w:rsidTr="00F92F02" w14:paraId="527C4969" w14:textId="77777777">
        <w:tc>
          <w:tcPr>
            <w:tcW w:w="1908" w:type="dxa"/>
            <w:shd w:val="clear" w:color="auto" w:fill="auto"/>
          </w:tcPr>
          <w:p w:rsidRPr="00F92F02" w:rsidR="00527FE0" w:rsidP="00F92F02" w:rsidRDefault="00527FE0" w14:paraId="0520C3BA" w14:textId="77777777">
            <w:pPr>
              <w:ind w:right="638"/>
              <w:rPr>
                <w:rFonts w:ascii="Arial" w:hAnsi="Arial" w:cs="Arial"/>
              </w:rPr>
            </w:pPr>
          </w:p>
        </w:tc>
        <w:tc>
          <w:tcPr>
            <w:tcW w:w="3960" w:type="dxa"/>
            <w:shd w:val="clear" w:color="auto" w:fill="auto"/>
          </w:tcPr>
          <w:p w:rsidRPr="00F92F02" w:rsidR="00527FE0" w:rsidP="00F92F02" w:rsidRDefault="00527FE0" w14:paraId="5501743C" w14:textId="77777777">
            <w:pPr>
              <w:ind w:right="638"/>
              <w:rPr>
                <w:rFonts w:ascii="Arial" w:hAnsi="Arial" w:cs="Arial"/>
                <w:snapToGrid w:val="0"/>
              </w:rPr>
            </w:pPr>
            <w:r w:rsidRPr="00F92F02">
              <w:rPr>
                <w:rFonts w:ascii="Arial" w:hAnsi="Arial" w:cs="Arial"/>
                <w:snapToGrid w:val="0"/>
              </w:rPr>
              <w:t>Voltage LV (kV)</w:t>
            </w:r>
          </w:p>
        </w:tc>
        <w:tc>
          <w:tcPr>
            <w:tcW w:w="1440" w:type="dxa"/>
            <w:shd w:val="clear" w:color="auto" w:fill="auto"/>
          </w:tcPr>
          <w:p w:rsidRPr="00F92F02" w:rsidR="00527FE0" w:rsidP="00F92F02" w:rsidRDefault="00527FE0" w14:paraId="33D50E72" w14:textId="77777777">
            <w:pPr>
              <w:ind w:right="638"/>
              <w:rPr>
                <w:rFonts w:ascii="Arial" w:hAnsi="Arial" w:cs="Arial"/>
              </w:rPr>
            </w:pPr>
          </w:p>
        </w:tc>
        <w:tc>
          <w:tcPr>
            <w:tcW w:w="1872" w:type="dxa"/>
            <w:shd w:val="clear" w:color="auto" w:fill="auto"/>
          </w:tcPr>
          <w:p w:rsidRPr="00F92F02" w:rsidR="00527FE0" w:rsidP="00F92F02" w:rsidRDefault="00527FE0" w14:paraId="0F97ED6E" w14:textId="77777777">
            <w:pPr>
              <w:ind w:right="638"/>
              <w:rPr>
                <w:rFonts w:ascii="Arial" w:hAnsi="Arial" w:cs="Arial"/>
              </w:rPr>
            </w:pPr>
          </w:p>
        </w:tc>
      </w:tr>
      <w:tr w:rsidRPr="00F92F02" w:rsidR="00527FE0" w:rsidTr="00F92F02" w14:paraId="58EEAA7A" w14:textId="77777777">
        <w:tc>
          <w:tcPr>
            <w:tcW w:w="1908" w:type="dxa"/>
            <w:shd w:val="clear" w:color="auto" w:fill="auto"/>
          </w:tcPr>
          <w:p w:rsidRPr="00F92F02" w:rsidR="00527FE0" w:rsidP="00F92F02" w:rsidRDefault="00527FE0" w14:paraId="051920AF" w14:textId="77777777">
            <w:pPr>
              <w:ind w:right="638"/>
              <w:rPr>
                <w:rFonts w:ascii="Arial" w:hAnsi="Arial" w:cs="Arial"/>
              </w:rPr>
            </w:pPr>
          </w:p>
        </w:tc>
        <w:tc>
          <w:tcPr>
            <w:tcW w:w="3960" w:type="dxa"/>
            <w:shd w:val="clear" w:color="auto" w:fill="auto"/>
          </w:tcPr>
          <w:p w:rsidRPr="00F92F02" w:rsidR="00527FE0" w:rsidP="00F92F02" w:rsidRDefault="00527FE0" w14:paraId="30077D64" w14:textId="77777777">
            <w:pPr>
              <w:ind w:right="638"/>
              <w:rPr>
                <w:rFonts w:ascii="Arial" w:hAnsi="Arial" w:cs="Arial"/>
                <w:snapToGrid w:val="0"/>
              </w:rPr>
            </w:pPr>
            <w:r w:rsidRPr="00F92F02">
              <w:rPr>
                <w:rFonts w:ascii="Arial" w:hAnsi="Arial" w:cs="Arial"/>
              </w:rPr>
              <w:t>Node names</w:t>
            </w:r>
          </w:p>
        </w:tc>
        <w:tc>
          <w:tcPr>
            <w:tcW w:w="1440" w:type="dxa"/>
            <w:shd w:val="clear" w:color="auto" w:fill="auto"/>
          </w:tcPr>
          <w:p w:rsidRPr="00F92F02" w:rsidR="00527FE0" w:rsidP="00F92F02" w:rsidRDefault="00527FE0" w14:paraId="2A62386D" w14:textId="77777777">
            <w:pPr>
              <w:ind w:right="638"/>
              <w:rPr>
                <w:rFonts w:ascii="Arial" w:hAnsi="Arial" w:cs="Arial"/>
              </w:rPr>
            </w:pPr>
          </w:p>
        </w:tc>
        <w:tc>
          <w:tcPr>
            <w:tcW w:w="1872" w:type="dxa"/>
            <w:shd w:val="clear" w:color="auto" w:fill="auto"/>
          </w:tcPr>
          <w:p w:rsidRPr="00F92F02" w:rsidR="00527FE0" w:rsidP="00F92F02" w:rsidRDefault="00527FE0" w14:paraId="151B71EF" w14:textId="77777777">
            <w:pPr>
              <w:ind w:right="638"/>
              <w:rPr>
                <w:rFonts w:ascii="Arial" w:hAnsi="Arial" w:cs="Arial"/>
              </w:rPr>
            </w:pPr>
          </w:p>
        </w:tc>
      </w:tr>
      <w:tr w:rsidRPr="00F92F02" w:rsidR="00527FE0" w:rsidTr="00F92F02" w14:paraId="3A7AD5DB" w14:textId="77777777">
        <w:tc>
          <w:tcPr>
            <w:tcW w:w="1908" w:type="dxa"/>
            <w:shd w:val="clear" w:color="auto" w:fill="auto"/>
          </w:tcPr>
          <w:p w:rsidRPr="00F92F02" w:rsidR="00527FE0" w:rsidP="00F92F02" w:rsidRDefault="00527FE0" w14:paraId="570EDD31" w14:textId="77777777">
            <w:pPr>
              <w:ind w:right="638"/>
              <w:rPr>
                <w:rFonts w:ascii="Arial" w:hAnsi="Arial" w:cs="Arial"/>
              </w:rPr>
            </w:pPr>
          </w:p>
        </w:tc>
        <w:tc>
          <w:tcPr>
            <w:tcW w:w="3960" w:type="dxa"/>
            <w:shd w:val="clear" w:color="auto" w:fill="auto"/>
          </w:tcPr>
          <w:p w:rsidRPr="00F92F02" w:rsidR="00527FE0" w:rsidP="00F92F02" w:rsidRDefault="00527FE0" w14:paraId="70487697" w14:textId="77777777">
            <w:pPr>
              <w:ind w:right="638"/>
              <w:rPr>
                <w:rFonts w:ascii="Arial" w:hAnsi="Arial" w:cs="Arial"/>
                <w:snapToGrid w:val="0"/>
              </w:rPr>
            </w:pPr>
            <w:r w:rsidRPr="00F92F02">
              <w:rPr>
                <w:rFonts w:ascii="Arial" w:hAnsi="Arial" w:cs="Arial"/>
                <w:snapToGrid w:val="0"/>
              </w:rPr>
              <w:t>Rating (MVA)</w:t>
            </w:r>
          </w:p>
        </w:tc>
        <w:tc>
          <w:tcPr>
            <w:tcW w:w="1440" w:type="dxa"/>
            <w:shd w:val="clear" w:color="auto" w:fill="auto"/>
          </w:tcPr>
          <w:p w:rsidRPr="00F92F02" w:rsidR="00527FE0" w:rsidP="00F92F02" w:rsidRDefault="00527FE0" w14:paraId="26FA7E3C" w14:textId="77777777">
            <w:pPr>
              <w:ind w:right="638"/>
              <w:rPr>
                <w:rFonts w:ascii="Arial" w:hAnsi="Arial" w:cs="Arial"/>
              </w:rPr>
            </w:pPr>
          </w:p>
        </w:tc>
        <w:tc>
          <w:tcPr>
            <w:tcW w:w="1872" w:type="dxa"/>
            <w:shd w:val="clear" w:color="auto" w:fill="auto"/>
          </w:tcPr>
          <w:p w:rsidRPr="00F92F02" w:rsidR="00527FE0" w:rsidP="00F92F02" w:rsidRDefault="00527FE0" w14:paraId="72C9958A" w14:textId="77777777">
            <w:pPr>
              <w:ind w:right="638"/>
              <w:rPr>
                <w:rFonts w:ascii="Arial" w:hAnsi="Arial" w:cs="Arial"/>
              </w:rPr>
            </w:pPr>
          </w:p>
        </w:tc>
      </w:tr>
      <w:tr w:rsidRPr="00F92F02" w:rsidR="00527FE0" w:rsidTr="00F92F02" w14:paraId="1BC77B39" w14:textId="77777777">
        <w:tc>
          <w:tcPr>
            <w:tcW w:w="1908" w:type="dxa"/>
            <w:shd w:val="clear" w:color="auto" w:fill="auto"/>
          </w:tcPr>
          <w:p w:rsidRPr="00F92F02" w:rsidR="00527FE0" w:rsidP="00F92F02" w:rsidRDefault="00527FE0" w14:paraId="156AFCD1" w14:textId="77777777">
            <w:pPr>
              <w:ind w:right="638"/>
              <w:rPr>
                <w:rFonts w:ascii="Arial" w:hAnsi="Arial" w:cs="Arial"/>
              </w:rPr>
            </w:pPr>
          </w:p>
        </w:tc>
        <w:tc>
          <w:tcPr>
            <w:tcW w:w="3960" w:type="dxa"/>
            <w:shd w:val="clear" w:color="auto" w:fill="auto"/>
          </w:tcPr>
          <w:p w:rsidRPr="00F92F02" w:rsidR="00527FE0" w:rsidP="00B91B43" w:rsidRDefault="00527FE0" w14:paraId="447191A0" w14:textId="77777777">
            <w:pPr>
              <w:rPr>
                <w:rFonts w:ascii="Arial" w:hAnsi="Arial" w:cs="Arial"/>
                <w:snapToGrid w:val="0"/>
              </w:rPr>
            </w:pPr>
            <w:r w:rsidRPr="00F92F02">
              <w:rPr>
                <w:rFonts w:ascii="Arial" w:hAnsi="Arial" w:cs="Arial"/>
                <w:snapToGrid w:val="0"/>
              </w:rPr>
              <w:t>PPS parameters: R1 (%100MVA)</w:t>
            </w:r>
          </w:p>
        </w:tc>
        <w:tc>
          <w:tcPr>
            <w:tcW w:w="1440" w:type="dxa"/>
            <w:shd w:val="clear" w:color="auto" w:fill="auto"/>
          </w:tcPr>
          <w:p w:rsidRPr="00F92F02" w:rsidR="00527FE0" w:rsidP="00F92F02" w:rsidRDefault="00527FE0" w14:paraId="53EC8DB3" w14:textId="77777777">
            <w:pPr>
              <w:ind w:right="638"/>
              <w:rPr>
                <w:rFonts w:ascii="Arial" w:hAnsi="Arial" w:cs="Arial"/>
              </w:rPr>
            </w:pPr>
          </w:p>
        </w:tc>
        <w:tc>
          <w:tcPr>
            <w:tcW w:w="1872" w:type="dxa"/>
            <w:shd w:val="clear" w:color="auto" w:fill="auto"/>
          </w:tcPr>
          <w:p w:rsidRPr="00F92F02" w:rsidR="00527FE0" w:rsidP="00F92F02" w:rsidRDefault="00527FE0" w14:paraId="3504FF6B" w14:textId="77777777">
            <w:pPr>
              <w:ind w:right="638"/>
              <w:rPr>
                <w:rFonts w:ascii="Arial" w:hAnsi="Arial" w:cs="Arial"/>
              </w:rPr>
            </w:pPr>
          </w:p>
        </w:tc>
      </w:tr>
      <w:tr w:rsidRPr="00F92F02" w:rsidR="00527FE0" w:rsidTr="00F92F02" w14:paraId="1B0BCF99" w14:textId="77777777">
        <w:tc>
          <w:tcPr>
            <w:tcW w:w="1908" w:type="dxa"/>
            <w:shd w:val="clear" w:color="auto" w:fill="auto"/>
          </w:tcPr>
          <w:p w:rsidRPr="00F92F02" w:rsidR="00527FE0" w:rsidP="00F92F02" w:rsidRDefault="00527FE0" w14:paraId="4ECEFAE5" w14:textId="77777777">
            <w:pPr>
              <w:ind w:right="638"/>
              <w:rPr>
                <w:rFonts w:ascii="Arial" w:hAnsi="Arial" w:cs="Arial"/>
              </w:rPr>
            </w:pPr>
          </w:p>
        </w:tc>
        <w:tc>
          <w:tcPr>
            <w:tcW w:w="3960" w:type="dxa"/>
            <w:shd w:val="clear" w:color="auto" w:fill="auto"/>
          </w:tcPr>
          <w:p w:rsidRPr="00F92F02" w:rsidR="00527FE0" w:rsidP="00F92F02" w:rsidRDefault="00527FE0" w14:paraId="757BFE14" w14:textId="77777777">
            <w:pPr>
              <w:ind w:right="72"/>
              <w:rPr>
                <w:rFonts w:ascii="Arial" w:hAnsi="Arial" w:cs="Arial"/>
                <w:snapToGrid w:val="0"/>
              </w:rPr>
            </w:pPr>
            <w:r w:rsidRPr="00F92F02">
              <w:rPr>
                <w:rFonts w:ascii="Arial" w:hAnsi="Arial" w:cs="Arial"/>
                <w:snapToGrid w:val="0"/>
              </w:rPr>
              <w:t>PPS parameters: X1 (%100MVA)</w:t>
            </w:r>
          </w:p>
        </w:tc>
        <w:tc>
          <w:tcPr>
            <w:tcW w:w="1440" w:type="dxa"/>
            <w:shd w:val="clear" w:color="auto" w:fill="auto"/>
          </w:tcPr>
          <w:p w:rsidRPr="00F92F02" w:rsidR="00527FE0" w:rsidP="00F92F02" w:rsidRDefault="00527FE0" w14:paraId="30CF2BC5" w14:textId="77777777">
            <w:pPr>
              <w:ind w:right="638"/>
              <w:rPr>
                <w:rFonts w:ascii="Arial" w:hAnsi="Arial" w:cs="Arial"/>
              </w:rPr>
            </w:pPr>
          </w:p>
        </w:tc>
        <w:tc>
          <w:tcPr>
            <w:tcW w:w="1872" w:type="dxa"/>
            <w:shd w:val="clear" w:color="auto" w:fill="auto"/>
          </w:tcPr>
          <w:p w:rsidRPr="00F92F02" w:rsidR="00527FE0" w:rsidP="00F92F02" w:rsidRDefault="00527FE0" w14:paraId="16CEEAA1" w14:textId="77777777">
            <w:pPr>
              <w:ind w:right="638"/>
              <w:rPr>
                <w:rFonts w:ascii="Arial" w:hAnsi="Arial" w:cs="Arial"/>
              </w:rPr>
            </w:pPr>
          </w:p>
        </w:tc>
      </w:tr>
      <w:tr w:rsidRPr="00F92F02" w:rsidR="00527FE0" w:rsidTr="00F92F02" w14:paraId="336037C7" w14:textId="77777777">
        <w:tc>
          <w:tcPr>
            <w:tcW w:w="1908" w:type="dxa"/>
            <w:shd w:val="clear" w:color="auto" w:fill="auto"/>
          </w:tcPr>
          <w:p w:rsidRPr="00F92F02" w:rsidR="00527FE0" w:rsidP="00F92F02" w:rsidRDefault="00527FE0" w14:paraId="2F27E165" w14:textId="77777777">
            <w:pPr>
              <w:ind w:right="638"/>
              <w:rPr>
                <w:rFonts w:ascii="Arial" w:hAnsi="Arial" w:cs="Arial"/>
              </w:rPr>
            </w:pPr>
          </w:p>
        </w:tc>
        <w:tc>
          <w:tcPr>
            <w:tcW w:w="3960" w:type="dxa"/>
            <w:shd w:val="clear" w:color="auto" w:fill="auto"/>
          </w:tcPr>
          <w:p w:rsidRPr="00F92F02" w:rsidR="00527FE0" w:rsidP="00F92F02" w:rsidRDefault="00527FE0" w14:paraId="27FEBE1A" w14:textId="77777777">
            <w:pPr>
              <w:tabs>
                <w:tab w:val="left" w:pos="3384"/>
              </w:tabs>
              <w:ind w:right="72"/>
              <w:rPr>
                <w:rFonts w:ascii="Arial" w:hAnsi="Arial" w:cs="Arial"/>
                <w:snapToGrid w:val="0"/>
              </w:rPr>
            </w:pPr>
            <w:r w:rsidRPr="00F92F02">
              <w:rPr>
                <w:rFonts w:ascii="Arial" w:hAnsi="Arial" w:cs="Arial"/>
                <w:snapToGrid w:val="0"/>
              </w:rPr>
              <w:t>ZPS parameters: R0 (%100MVA)</w:t>
            </w:r>
          </w:p>
        </w:tc>
        <w:tc>
          <w:tcPr>
            <w:tcW w:w="1440" w:type="dxa"/>
            <w:shd w:val="clear" w:color="auto" w:fill="auto"/>
          </w:tcPr>
          <w:p w:rsidRPr="00F92F02" w:rsidR="00527FE0" w:rsidP="00F92F02" w:rsidRDefault="00527FE0" w14:paraId="72CFC030" w14:textId="77777777">
            <w:pPr>
              <w:ind w:right="638"/>
              <w:rPr>
                <w:rFonts w:ascii="Arial" w:hAnsi="Arial" w:cs="Arial"/>
              </w:rPr>
            </w:pPr>
          </w:p>
        </w:tc>
        <w:tc>
          <w:tcPr>
            <w:tcW w:w="1872" w:type="dxa"/>
            <w:shd w:val="clear" w:color="auto" w:fill="auto"/>
          </w:tcPr>
          <w:p w:rsidRPr="00F92F02" w:rsidR="00527FE0" w:rsidP="00F92F02" w:rsidRDefault="00527FE0" w14:paraId="270CDBFD" w14:textId="77777777">
            <w:pPr>
              <w:ind w:right="638"/>
              <w:rPr>
                <w:rFonts w:ascii="Arial" w:hAnsi="Arial" w:cs="Arial"/>
              </w:rPr>
            </w:pPr>
          </w:p>
        </w:tc>
      </w:tr>
      <w:tr w:rsidRPr="00F92F02" w:rsidR="00527FE0" w:rsidTr="00F92F02" w14:paraId="58FF7A6F" w14:textId="77777777">
        <w:tc>
          <w:tcPr>
            <w:tcW w:w="1908" w:type="dxa"/>
            <w:shd w:val="clear" w:color="auto" w:fill="auto"/>
          </w:tcPr>
          <w:p w:rsidRPr="00F92F02" w:rsidR="00527FE0" w:rsidP="00F92F02" w:rsidRDefault="00527FE0" w14:paraId="0D488FFC" w14:textId="77777777">
            <w:pPr>
              <w:ind w:right="638"/>
              <w:rPr>
                <w:rFonts w:ascii="Arial" w:hAnsi="Arial" w:cs="Arial"/>
              </w:rPr>
            </w:pPr>
          </w:p>
        </w:tc>
        <w:tc>
          <w:tcPr>
            <w:tcW w:w="3960" w:type="dxa"/>
            <w:shd w:val="clear" w:color="auto" w:fill="auto"/>
          </w:tcPr>
          <w:p w:rsidRPr="00F92F02" w:rsidR="00527FE0" w:rsidP="00F92F02" w:rsidRDefault="00527FE0" w14:paraId="33C85CFC" w14:textId="77777777">
            <w:pPr>
              <w:ind w:right="72"/>
              <w:rPr>
                <w:rFonts w:ascii="Arial" w:hAnsi="Arial" w:cs="Arial"/>
                <w:snapToGrid w:val="0"/>
              </w:rPr>
            </w:pPr>
            <w:r w:rsidRPr="00F92F02">
              <w:rPr>
                <w:rFonts w:ascii="Arial" w:hAnsi="Arial" w:cs="Arial"/>
                <w:snapToGrid w:val="0"/>
              </w:rPr>
              <w:t>ZPS parameters: X0 (%100MVA)</w:t>
            </w:r>
          </w:p>
        </w:tc>
        <w:tc>
          <w:tcPr>
            <w:tcW w:w="1440" w:type="dxa"/>
            <w:shd w:val="clear" w:color="auto" w:fill="auto"/>
          </w:tcPr>
          <w:p w:rsidRPr="00F92F02" w:rsidR="00527FE0" w:rsidP="00F92F02" w:rsidRDefault="00527FE0" w14:paraId="28A4105B" w14:textId="77777777">
            <w:pPr>
              <w:ind w:right="638"/>
              <w:rPr>
                <w:rFonts w:ascii="Arial" w:hAnsi="Arial" w:cs="Arial"/>
              </w:rPr>
            </w:pPr>
          </w:p>
        </w:tc>
        <w:tc>
          <w:tcPr>
            <w:tcW w:w="1872" w:type="dxa"/>
            <w:shd w:val="clear" w:color="auto" w:fill="auto"/>
          </w:tcPr>
          <w:p w:rsidRPr="00F92F02" w:rsidR="00527FE0" w:rsidP="00F92F02" w:rsidRDefault="00527FE0" w14:paraId="3914409C" w14:textId="77777777">
            <w:pPr>
              <w:ind w:right="638"/>
              <w:rPr>
                <w:rFonts w:ascii="Arial" w:hAnsi="Arial" w:cs="Arial"/>
              </w:rPr>
            </w:pPr>
          </w:p>
        </w:tc>
      </w:tr>
      <w:tr w:rsidRPr="00F92F02" w:rsidR="00527FE0" w:rsidTr="00F92F02" w14:paraId="1F7C5161" w14:textId="77777777">
        <w:tc>
          <w:tcPr>
            <w:tcW w:w="1908" w:type="dxa"/>
            <w:shd w:val="clear" w:color="auto" w:fill="auto"/>
          </w:tcPr>
          <w:p w:rsidRPr="00F92F02" w:rsidR="00527FE0" w:rsidP="00F92F02" w:rsidRDefault="00527FE0" w14:paraId="5C08E564" w14:textId="77777777">
            <w:pPr>
              <w:ind w:right="638"/>
              <w:rPr>
                <w:rFonts w:ascii="Arial" w:hAnsi="Arial" w:cs="Arial"/>
              </w:rPr>
            </w:pPr>
          </w:p>
        </w:tc>
        <w:tc>
          <w:tcPr>
            <w:tcW w:w="3960" w:type="dxa"/>
            <w:shd w:val="clear" w:color="auto" w:fill="auto"/>
          </w:tcPr>
          <w:p w:rsidRPr="00F92F02" w:rsidR="00527FE0" w:rsidP="00F92F02" w:rsidRDefault="00527FE0" w14:paraId="5C550AD6" w14:textId="77777777">
            <w:pPr>
              <w:ind w:right="638"/>
              <w:rPr>
                <w:rFonts w:ascii="Arial" w:hAnsi="Arial" w:cs="Arial"/>
                <w:snapToGrid w:val="0"/>
              </w:rPr>
            </w:pPr>
            <w:r w:rsidRPr="00F92F02">
              <w:rPr>
                <w:rFonts w:ascii="Arial" w:hAnsi="Arial" w:cs="Arial"/>
                <w:snapToGrid w:val="0"/>
              </w:rPr>
              <w:t>Taps: Tap low (%)</w:t>
            </w:r>
          </w:p>
        </w:tc>
        <w:tc>
          <w:tcPr>
            <w:tcW w:w="1440" w:type="dxa"/>
            <w:shd w:val="clear" w:color="auto" w:fill="auto"/>
          </w:tcPr>
          <w:p w:rsidRPr="00F92F02" w:rsidR="00527FE0" w:rsidP="00F92F02" w:rsidRDefault="00527FE0" w14:paraId="458DA7F5" w14:textId="77777777">
            <w:pPr>
              <w:ind w:right="638"/>
              <w:rPr>
                <w:rFonts w:ascii="Arial" w:hAnsi="Arial" w:cs="Arial"/>
              </w:rPr>
            </w:pPr>
          </w:p>
        </w:tc>
        <w:tc>
          <w:tcPr>
            <w:tcW w:w="1872" w:type="dxa"/>
            <w:shd w:val="clear" w:color="auto" w:fill="auto"/>
          </w:tcPr>
          <w:p w:rsidRPr="00F92F02" w:rsidR="00527FE0" w:rsidP="00F92F02" w:rsidRDefault="00527FE0" w14:paraId="66713147" w14:textId="77777777">
            <w:pPr>
              <w:ind w:right="638"/>
              <w:rPr>
                <w:rFonts w:ascii="Arial" w:hAnsi="Arial" w:cs="Arial"/>
              </w:rPr>
            </w:pPr>
          </w:p>
        </w:tc>
      </w:tr>
      <w:tr w:rsidRPr="00F92F02" w:rsidR="00527FE0" w:rsidTr="00F92F02" w14:paraId="0894D453" w14:textId="77777777">
        <w:tc>
          <w:tcPr>
            <w:tcW w:w="1908" w:type="dxa"/>
            <w:shd w:val="clear" w:color="auto" w:fill="auto"/>
          </w:tcPr>
          <w:p w:rsidRPr="00F92F02" w:rsidR="00527FE0" w:rsidP="00F92F02" w:rsidRDefault="00527FE0" w14:paraId="7F4AAEE1" w14:textId="77777777">
            <w:pPr>
              <w:ind w:right="638"/>
              <w:rPr>
                <w:rFonts w:ascii="Arial" w:hAnsi="Arial" w:cs="Arial"/>
              </w:rPr>
            </w:pPr>
          </w:p>
        </w:tc>
        <w:tc>
          <w:tcPr>
            <w:tcW w:w="3960" w:type="dxa"/>
            <w:shd w:val="clear" w:color="auto" w:fill="auto"/>
          </w:tcPr>
          <w:p w:rsidRPr="00F92F02" w:rsidR="00527FE0" w:rsidP="00F92F02" w:rsidRDefault="00527FE0" w14:paraId="6F23FA3A" w14:textId="77777777">
            <w:pPr>
              <w:ind w:right="638"/>
              <w:rPr>
                <w:rFonts w:ascii="Arial" w:hAnsi="Arial" w:cs="Arial"/>
                <w:snapToGrid w:val="0"/>
              </w:rPr>
            </w:pPr>
            <w:r w:rsidRPr="00F92F02">
              <w:rPr>
                <w:rFonts w:ascii="Arial" w:hAnsi="Arial" w:cs="Arial"/>
                <w:snapToGrid w:val="0"/>
              </w:rPr>
              <w:t>Taps: Tap high (%)</w:t>
            </w:r>
          </w:p>
        </w:tc>
        <w:tc>
          <w:tcPr>
            <w:tcW w:w="1440" w:type="dxa"/>
            <w:shd w:val="clear" w:color="auto" w:fill="auto"/>
          </w:tcPr>
          <w:p w:rsidRPr="00F92F02" w:rsidR="00527FE0" w:rsidP="00F92F02" w:rsidRDefault="00527FE0" w14:paraId="52437316" w14:textId="77777777">
            <w:pPr>
              <w:ind w:right="638"/>
              <w:rPr>
                <w:rFonts w:ascii="Arial" w:hAnsi="Arial" w:cs="Arial"/>
              </w:rPr>
            </w:pPr>
          </w:p>
        </w:tc>
        <w:tc>
          <w:tcPr>
            <w:tcW w:w="1872" w:type="dxa"/>
            <w:shd w:val="clear" w:color="auto" w:fill="auto"/>
          </w:tcPr>
          <w:p w:rsidRPr="00F92F02" w:rsidR="00527FE0" w:rsidP="00F92F02" w:rsidRDefault="00527FE0" w14:paraId="00A3021D" w14:textId="77777777">
            <w:pPr>
              <w:ind w:right="638"/>
              <w:rPr>
                <w:rFonts w:ascii="Arial" w:hAnsi="Arial" w:cs="Arial"/>
              </w:rPr>
            </w:pPr>
          </w:p>
        </w:tc>
      </w:tr>
      <w:tr w:rsidRPr="00F92F02" w:rsidR="00527FE0" w:rsidTr="00F92F02" w14:paraId="70FC06D5" w14:textId="77777777">
        <w:tc>
          <w:tcPr>
            <w:tcW w:w="1908" w:type="dxa"/>
            <w:shd w:val="clear" w:color="auto" w:fill="auto"/>
          </w:tcPr>
          <w:p w:rsidRPr="00F92F02" w:rsidR="00527FE0" w:rsidP="00F92F02" w:rsidRDefault="00527FE0" w14:paraId="50A23A10" w14:textId="77777777">
            <w:pPr>
              <w:ind w:right="638"/>
              <w:rPr>
                <w:rFonts w:ascii="Arial" w:hAnsi="Arial" w:cs="Arial"/>
              </w:rPr>
            </w:pPr>
          </w:p>
        </w:tc>
        <w:tc>
          <w:tcPr>
            <w:tcW w:w="3960" w:type="dxa"/>
            <w:shd w:val="clear" w:color="auto" w:fill="auto"/>
          </w:tcPr>
          <w:p w:rsidRPr="00F92F02" w:rsidR="00527FE0" w:rsidP="00F92F02" w:rsidRDefault="00527FE0" w14:paraId="7A9A48D8" w14:textId="77777777">
            <w:pPr>
              <w:ind w:right="638"/>
              <w:rPr>
                <w:rFonts w:ascii="Arial" w:hAnsi="Arial" w:cs="Arial"/>
                <w:snapToGrid w:val="0"/>
              </w:rPr>
            </w:pPr>
            <w:r w:rsidRPr="00F92F02">
              <w:rPr>
                <w:rFonts w:ascii="Arial" w:hAnsi="Arial" w:cs="Arial"/>
                <w:snapToGrid w:val="0"/>
              </w:rPr>
              <w:t>Taps: Tap step size (%)</w:t>
            </w:r>
          </w:p>
        </w:tc>
        <w:tc>
          <w:tcPr>
            <w:tcW w:w="1440" w:type="dxa"/>
            <w:shd w:val="clear" w:color="auto" w:fill="auto"/>
          </w:tcPr>
          <w:p w:rsidRPr="00F92F02" w:rsidR="00527FE0" w:rsidP="00F92F02" w:rsidRDefault="00527FE0" w14:paraId="0BE98480" w14:textId="77777777">
            <w:pPr>
              <w:ind w:right="638"/>
              <w:rPr>
                <w:rFonts w:ascii="Arial" w:hAnsi="Arial" w:cs="Arial"/>
              </w:rPr>
            </w:pPr>
          </w:p>
        </w:tc>
        <w:tc>
          <w:tcPr>
            <w:tcW w:w="1872" w:type="dxa"/>
            <w:shd w:val="clear" w:color="auto" w:fill="auto"/>
          </w:tcPr>
          <w:p w:rsidRPr="00F92F02" w:rsidR="00527FE0" w:rsidP="00F92F02" w:rsidRDefault="00527FE0" w14:paraId="188CEA0F" w14:textId="77777777">
            <w:pPr>
              <w:ind w:right="638"/>
              <w:rPr>
                <w:rFonts w:ascii="Arial" w:hAnsi="Arial" w:cs="Arial"/>
              </w:rPr>
            </w:pPr>
          </w:p>
        </w:tc>
      </w:tr>
      <w:tr w:rsidRPr="00F92F02" w:rsidR="00527FE0" w:rsidTr="00F92F02" w14:paraId="3F568755" w14:textId="77777777">
        <w:tc>
          <w:tcPr>
            <w:tcW w:w="1908" w:type="dxa"/>
            <w:shd w:val="clear" w:color="auto" w:fill="auto"/>
          </w:tcPr>
          <w:p w:rsidRPr="00F92F02" w:rsidR="00527FE0" w:rsidP="00F92F02" w:rsidRDefault="00527FE0" w14:paraId="0F9EFADD" w14:textId="77777777">
            <w:pPr>
              <w:ind w:right="638"/>
              <w:rPr>
                <w:rFonts w:ascii="Arial" w:hAnsi="Arial" w:cs="Arial"/>
              </w:rPr>
            </w:pPr>
          </w:p>
        </w:tc>
        <w:tc>
          <w:tcPr>
            <w:tcW w:w="3960" w:type="dxa"/>
            <w:shd w:val="clear" w:color="auto" w:fill="auto"/>
          </w:tcPr>
          <w:p w:rsidRPr="00F92F02" w:rsidR="00527FE0" w:rsidP="00F92F02" w:rsidRDefault="00527FE0" w14:paraId="610AAFE6" w14:textId="77777777">
            <w:pPr>
              <w:ind w:right="72"/>
              <w:rPr>
                <w:rFonts w:ascii="Arial" w:hAnsi="Arial" w:cs="Arial"/>
                <w:snapToGrid w:val="0"/>
              </w:rPr>
            </w:pPr>
            <w:r w:rsidRPr="00F92F02">
              <w:rPr>
                <w:rFonts w:ascii="Arial" w:hAnsi="Arial" w:cs="Arial"/>
                <w:snapToGrid w:val="0"/>
              </w:rPr>
              <w:t>Winding arrangement (Vector group)</w:t>
            </w:r>
          </w:p>
        </w:tc>
        <w:tc>
          <w:tcPr>
            <w:tcW w:w="1440" w:type="dxa"/>
            <w:shd w:val="clear" w:color="auto" w:fill="auto"/>
          </w:tcPr>
          <w:p w:rsidRPr="00F92F02" w:rsidR="00527FE0" w:rsidP="00F92F02" w:rsidRDefault="00527FE0" w14:paraId="720AEC8F" w14:textId="77777777">
            <w:pPr>
              <w:ind w:right="638"/>
              <w:rPr>
                <w:rFonts w:ascii="Arial" w:hAnsi="Arial" w:cs="Arial"/>
              </w:rPr>
            </w:pPr>
          </w:p>
        </w:tc>
        <w:tc>
          <w:tcPr>
            <w:tcW w:w="1872" w:type="dxa"/>
            <w:shd w:val="clear" w:color="auto" w:fill="auto"/>
          </w:tcPr>
          <w:p w:rsidRPr="00F92F02" w:rsidR="00527FE0" w:rsidP="00F92F02" w:rsidRDefault="00527FE0" w14:paraId="28221A45" w14:textId="77777777">
            <w:pPr>
              <w:ind w:right="638"/>
              <w:rPr>
                <w:rFonts w:ascii="Arial" w:hAnsi="Arial" w:cs="Arial"/>
              </w:rPr>
            </w:pPr>
          </w:p>
        </w:tc>
      </w:tr>
      <w:tr w:rsidRPr="00F92F02" w:rsidR="00527FE0" w:rsidTr="00F92F02" w14:paraId="1D29621C" w14:textId="77777777">
        <w:tc>
          <w:tcPr>
            <w:tcW w:w="1908" w:type="dxa"/>
            <w:shd w:val="clear" w:color="auto" w:fill="auto"/>
          </w:tcPr>
          <w:p w:rsidRPr="00F92F02" w:rsidR="00527FE0" w:rsidP="00F92F02" w:rsidRDefault="00527FE0" w14:paraId="75929F8B" w14:textId="77777777">
            <w:pPr>
              <w:ind w:right="638"/>
              <w:rPr>
                <w:rFonts w:ascii="Arial" w:hAnsi="Arial" w:cs="Arial"/>
              </w:rPr>
            </w:pPr>
          </w:p>
        </w:tc>
        <w:tc>
          <w:tcPr>
            <w:tcW w:w="3960" w:type="dxa"/>
            <w:shd w:val="clear" w:color="auto" w:fill="auto"/>
          </w:tcPr>
          <w:p w:rsidRPr="00F92F02" w:rsidR="00527FE0" w:rsidP="00F92F02" w:rsidRDefault="00527FE0" w14:paraId="14FF8545" w14:textId="77777777">
            <w:pPr>
              <w:ind w:right="638"/>
              <w:rPr>
                <w:rFonts w:ascii="Arial" w:hAnsi="Arial" w:cs="Arial"/>
                <w:snapToGrid w:val="0"/>
                <w:lang w:val="pt-BR"/>
              </w:rPr>
            </w:pPr>
            <w:r w:rsidRPr="00F92F02">
              <w:rPr>
                <w:rFonts w:ascii="Arial" w:hAnsi="Arial" w:cs="Arial"/>
                <w:snapToGrid w:val="0"/>
                <w:lang w:val="pt-BR"/>
              </w:rPr>
              <w:t>Tap changer type</w:t>
            </w:r>
          </w:p>
        </w:tc>
        <w:tc>
          <w:tcPr>
            <w:tcW w:w="1440" w:type="dxa"/>
            <w:shd w:val="clear" w:color="auto" w:fill="auto"/>
          </w:tcPr>
          <w:p w:rsidRPr="00F92F02" w:rsidR="00527FE0" w:rsidP="00F92F02" w:rsidRDefault="00527FE0" w14:paraId="29A85F97" w14:textId="77777777">
            <w:pPr>
              <w:ind w:right="638"/>
              <w:rPr>
                <w:rFonts w:ascii="Arial" w:hAnsi="Arial" w:cs="Arial"/>
                <w:iCs/>
              </w:rPr>
            </w:pPr>
          </w:p>
        </w:tc>
        <w:tc>
          <w:tcPr>
            <w:tcW w:w="1872" w:type="dxa"/>
            <w:shd w:val="clear" w:color="auto" w:fill="auto"/>
          </w:tcPr>
          <w:p w:rsidRPr="00F92F02" w:rsidR="00527FE0" w:rsidP="00F92F02" w:rsidRDefault="00527FE0" w14:paraId="3B67EE2F" w14:textId="77777777">
            <w:pPr>
              <w:ind w:right="638"/>
              <w:rPr>
                <w:rFonts w:ascii="Arial" w:hAnsi="Arial" w:cs="Arial"/>
                <w:iCs/>
              </w:rPr>
            </w:pPr>
          </w:p>
        </w:tc>
      </w:tr>
      <w:tr w:rsidRPr="00F92F02" w:rsidR="00527FE0" w:rsidTr="00F92F02" w14:paraId="16CE0EA9" w14:textId="77777777">
        <w:tc>
          <w:tcPr>
            <w:tcW w:w="1908" w:type="dxa"/>
            <w:shd w:val="clear" w:color="auto" w:fill="auto"/>
          </w:tcPr>
          <w:p w:rsidRPr="00F92F02" w:rsidR="00527FE0" w:rsidP="00F92F02" w:rsidRDefault="00527FE0" w14:paraId="57A58843" w14:textId="77777777">
            <w:pPr>
              <w:ind w:right="638"/>
              <w:rPr>
                <w:rFonts w:ascii="Arial" w:hAnsi="Arial" w:cs="Arial"/>
              </w:rPr>
            </w:pPr>
          </w:p>
        </w:tc>
        <w:tc>
          <w:tcPr>
            <w:tcW w:w="3960" w:type="dxa"/>
            <w:shd w:val="clear" w:color="auto" w:fill="auto"/>
          </w:tcPr>
          <w:p w:rsidRPr="00F92F02" w:rsidR="00527FE0" w:rsidP="00F92F02" w:rsidRDefault="00527FE0" w14:paraId="0469661C" w14:textId="77777777">
            <w:pPr>
              <w:ind w:right="72"/>
              <w:rPr>
                <w:rFonts w:ascii="Arial" w:hAnsi="Arial" w:cs="Arial"/>
                <w:snapToGrid w:val="0"/>
              </w:rPr>
            </w:pPr>
            <w:r w:rsidRPr="00F92F02">
              <w:rPr>
                <w:rFonts w:ascii="Arial" w:hAnsi="Arial" w:cs="Arial"/>
                <w:snapToGrid w:val="0"/>
              </w:rPr>
              <w:t>Earthing method (direct, resistance or reactance)</w:t>
            </w:r>
          </w:p>
        </w:tc>
        <w:tc>
          <w:tcPr>
            <w:tcW w:w="1440" w:type="dxa"/>
            <w:shd w:val="clear" w:color="auto" w:fill="auto"/>
          </w:tcPr>
          <w:p w:rsidRPr="00F92F02" w:rsidR="00527FE0" w:rsidP="00F92F02" w:rsidRDefault="00527FE0" w14:paraId="5A7EE5A2" w14:textId="77777777">
            <w:pPr>
              <w:ind w:right="638"/>
              <w:rPr>
                <w:rFonts w:ascii="Arial" w:hAnsi="Arial" w:cs="Arial"/>
                <w:iCs/>
              </w:rPr>
            </w:pPr>
          </w:p>
        </w:tc>
        <w:tc>
          <w:tcPr>
            <w:tcW w:w="1872" w:type="dxa"/>
            <w:shd w:val="clear" w:color="auto" w:fill="auto"/>
          </w:tcPr>
          <w:p w:rsidRPr="00F92F02" w:rsidR="00527FE0" w:rsidP="00F92F02" w:rsidRDefault="00527FE0" w14:paraId="513C7129" w14:textId="77777777">
            <w:pPr>
              <w:ind w:right="638"/>
              <w:rPr>
                <w:rFonts w:ascii="Arial" w:hAnsi="Arial" w:cs="Arial"/>
                <w:iCs/>
              </w:rPr>
            </w:pPr>
          </w:p>
        </w:tc>
      </w:tr>
      <w:tr w:rsidRPr="00F92F02" w:rsidR="00527FE0" w:rsidTr="00F92F02" w14:paraId="08171368" w14:textId="77777777">
        <w:tc>
          <w:tcPr>
            <w:tcW w:w="1908" w:type="dxa"/>
            <w:shd w:val="clear" w:color="auto" w:fill="auto"/>
          </w:tcPr>
          <w:p w:rsidRPr="00F92F02" w:rsidR="00527FE0" w:rsidP="00F92F02" w:rsidRDefault="00527FE0" w14:paraId="7A1517EC" w14:textId="77777777">
            <w:pPr>
              <w:ind w:right="638"/>
              <w:rPr>
                <w:rFonts w:ascii="Arial" w:hAnsi="Arial" w:cs="Arial"/>
              </w:rPr>
            </w:pPr>
          </w:p>
        </w:tc>
        <w:tc>
          <w:tcPr>
            <w:tcW w:w="3960" w:type="dxa"/>
            <w:shd w:val="clear" w:color="auto" w:fill="auto"/>
          </w:tcPr>
          <w:p w:rsidRPr="00F92F02" w:rsidR="00527FE0" w:rsidP="00F92F02" w:rsidRDefault="00527FE0" w14:paraId="1643B139" w14:textId="77777777">
            <w:pPr>
              <w:ind w:right="252"/>
              <w:rPr>
                <w:rFonts w:ascii="Arial" w:hAnsi="Arial" w:cs="Arial"/>
                <w:snapToGrid w:val="0"/>
                <w:lang w:val="pt-BR"/>
              </w:rPr>
            </w:pPr>
            <w:r w:rsidRPr="00F92F02">
              <w:rPr>
                <w:rFonts w:ascii="Arial" w:hAnsi="Arial" w:cs="Arial"/>
                <w:snapToGrid w:val="0"/>
                <w:lang w:val="pt-BR"/>
              </w:rPr>
              <w:t>Earth impedance (ohms)</w:t>
            </w:r>
          </w:p>
        </w:tc>
        <w:tc>
          <w:tcPr>
            <w:tcW w:w="1440" w:type="dxa"/>
            <w:shd w:val="clear" w:color="auto" w:fill="auto"/>
          </w:tcPr>
          <w:p w:rsidRPr="00F92F02" w:rsidR="00527FE0" w:rsidP="00F92F02" w:rsidRDefault="00527FE0" w14:paraId="3DF28E2E" w14:textId="77777777">
            <w:pPr>
              <w:ind w:right="638"/>
              <w:rPr>
                <w:rFonts w:ascii="Arial" w:hAnsi="Arial" w:cs="Arial"/>
                <w:iCs/>
              </w:rPr>
            </w:pPr>
          </w:p>
        </w:tc>
        <w:tc>
          <w:tcPr>
            <w:tcW w:w="1872" w:type="dxa"/>
            <w:shd w:val="clear" w:color="auto" w:fill="auto"/>
          </w:tcPr>
          <w:p w:rsidRPr="00F92F02" w:rsidR="00527FE0" w:rsidP="00F92F02" w:rsidRDefault="00527FE0" w14:paraId="1D455693" w14:textId="77777777">
            <w:pPr>
              <w:ind w:right="638"/>
              <w:rPr>
                <w:rFonts w:ascii="Arial" w:hAnsi="Arial" w:cs="Arial"/>
                <w:iCs/>
              </w:rPr>
            </w:pPr>
          </w:p>
        </w:tc>
      </w:tr>
      <w:tr w:rsidRPr="00F92F02" w:rsidR="00527FE0" w:rsidTr="00F92F02" w14:paraId="0F028814" w14:textId="77777777">
        <w:tc>
          <w:tcPr>
            <w:tcW w:w="1908" w:type="dxa"/>
            <w:shd w:val="clear" w:color="auto" w:fill="auto"/>
          </w:tcPr>
          <w:p w:rsidRPr="00F92F02" w:rsidR="00527FE0" w:rsidP="00F92F02" w:rsidRDefault="00527FE0" w14:paraId="785033A0" w14:textId="77777777">
            <w:pPr>
              <w:ind w:right="638"/>
              <w:rPr>
                <w:rFonts w:ascii="Arial" w:hAnsi="Arial" w:cs="Arial"/>
              </w:rPr>
            </w:pPr>
          </w:p>
        </w:tc>
        <w:tc>
          <w:tcPr>
            <w:tcW w:w="3960" w:type="dxa"/>
            <w:shd w:val="clear" w:color="auto" w:fill="auto"/>
          </w:tcPr>
          <w:p w:rsidRPr="00F92F02" w:rsidR="00527FE0" w:rsidP="00F92F02" w:rsidRDefault="00527FE0" w14:paraId="37D97FD4" w14:textId="77777777">
            <w:pPr>
              <w:ind w:right="638"/>
              <w:rPr>
                <w:rFonts w:ascii="Arial" w:hAnsi="Arial" w:cs="Arial"/>
                <w:snapToGrid w:val="0"/>
                <w:lang w:val="pt-BR"/>
              </w:rPr>
            </w:pPr>
            <w:r w:rsidRPr="00F92F02">
              <w:rPr>
                <w:rFonts w:ascii="Arial" w:hAnsi="Arial" w:cs="Arial"/>
                <w:snapToGrid w:val="0"/>
              </w:rPr>
              <w:t>NGE</w:t>
            </w:r>
            <w:r w:rsidRPr="00F92F02" w:rsidR="00E43FDF">
              <w:rPr>
                <w:rFonts w:ascii="Arial" w:hAnsi="Arial" w:cs="Arial"/>
                <w:snapToGrid w:val="0"/>
              </w:rPr>
              <w:t>SO</w:t>
            </w:r>
            <w:r w:rsidRPr="00F92F02">
              <w:rPr>
                <w:rFonts w:ascii="Arial" w:hAnsi="Arial" w:cs="Arial"/>
                <w:snapToGrid w:val="0"/>
              </w:rPr>
              <w:t xml:space="preserve"> line code</w:t>
            </w:r>
          </w:p>
        </w:tc>
        <w:tc>
          <w:tcPr>
            <w:tcW w:w="1440" w:type="dxa"/>
            <w:shd w:val="clear" w:color="auto" w:fill="auto"/>
          </w:tcPr>
          <w:p w:rsidRPr="00F92F02" w:rsidR="00527FE0" w:rsidP="00F92F02" w:rsidRDefault="00527FE0" w14:paraId="2E09C7DA" w14:textId="77777777">
            <w:pPr>
              <w:ind w:right="638"/>
              <w:rPr>
                <w:rFonts w:ascii="Arial" w:hAnsi="Arial" w:cs="Arial"/>
                <w:iCs/>
              </w:rPr>
            </w:pPr>
          </w:p>
        </w:tc>
        <w:tc>
          <w:tcPr>
            <w:tcW w:w="1872" w:type="dxa"/>
            <w:shd w:val="clear" w:color="auto" w:fill="auto"/>
          </w:tcPr>
          <w:p w:rsidRPr="00F92F02" w:rsidR="00527FE0" w:rsidP="00F92F02" w:rsidRDefault="00527FE0" w14:paraId="4844B5E2" w14:textId="77777777">
            <w:pPr>
              <w:ind w:right="638"/>
              <w:rPr>
                <w:rFonts w:ascii="Arial" w:hAnsi="Arial" w:cs="Arial"/>
                <w:iCs/>
              </w:rPr>
            </w:pPr>
          </w:p>
        </w:tc>
      </w:tr>
      <w:tr w:rsidRPr="00F92F02" w:rsidR="00527FE0" w:rsidTr="00F92F02" w14:paraId="073C1D1D" w14:textId="77777777">
        <w:tc>
          <w:tcPr>
            <w:tcW w:w="1908" w:type="dxa"/>
            <w:shd w:val="clear" w:color="auto" w:fill="auto"/>
          </w:tcPr>
          <w:p w:rsidRPr="00F92F02" w:rsidR="00527FE0" w:rsidP="00F92F02" w:rsidRDefault="00527FE0" w14:paraId="6F2B2D19" w14:textId="77777777">
            <w:pPr>
              <w:ind w:right="638"/>
              <w:rPr>
                <w:rFonts w:ascii="Arial" w:hAnsi="Arial" w:cs="Arial"/>
              </w:rPr>
            </w:pPr>
          </w:p>
        </w:tc>
        <w:tc>
          <w:tcPr>
            <w:tcW w:w="3960" w:type="dxa"/>
            <w:shd w:val="clear" w:color="auto" w:fill="auto"/>
          </w:tcPr>
          <w:p w:rsidRPr="00F92F02" w:rsidR="00527FE0" w:rsidP="00F92F02" w:rsidRDefault="00527FE0" w14:paraId="666DFD02" w14:textId="77777777">
            <w:pPr>
              <w:ind w:right="638"/>
              <w:rPr>
                <w:rFonts w:ascii="Arial" w:hAnsi="Arial" w:cs="Arial"/>
                <w:snapToGrid w:val="0"/>
                <w:lang w:val="pt-BR"/>
              </w:rPr>
            </w:pPr>
          </w:p>
        </w:tc>
        <w:tc>
          <w:tcPr>
            <w:tcW w:w="1440" w:type="dxa"/>
            <w:shd w:val="clear" w:color="auto" w:fill="auto"/>
          </w:tcPr>
          <w:p w:rsidRPr="00F92F02" w:rsidR="00527FE0" w:rsidP="00F92F02" w:rsidRDefault="00527FE0" w14:paraId="24902958" w14:textId="77777777">
            <w:pPr>
              <w:ind w:right="638"/>
              <w:rPr>
                <w:rFonts w:ascii="Arial" w:hAnsi="Arial" w:cs="Arial"/>
                <w:iCs/>
              </w:rPr>
            </w:pPr>
          </w:p>
        </w:tc>
        <w:tc>
          <w:tcPr>
            <w:tcW w:w="1872" w:type="dxa"/>
            <w:shd w:val="clear" w:color="auto" w:fill="auto"/>
          </w:tcPr>
          <w:p w:rsidRPr="00F92F02" w:rsidR="00527FE0" w:rsidP="00F92F02" w:rsidRDefault="00527FE0" w14:paraId="498ED2DC" w14:textId="77777777">
            <w:pPr>
              <w:ind w:right="638"/>
              <w:rPr>
                <w:rFonts w:ascii="Arial" w:hAnsi="Arial" w:cs="Arial"/>
                <w:iCs/>
              </w:rPr>
            </w:pPr>
          </w:p>
        </w:tc>
      </w:tr>
      <w:tr w:rsidRPr="00F92F02" w:rsidR="00527FE0" w:rsidTr="00F92F02" w14:paraId="2C97EA6C" w14:textId="77777777">
        <w:tc>
          <w:tcPr>
            <w:tcW w:w="1908" w:type="dxa"/>
            <w:shd w:val="clear" w:color="auto" w:fill="auto"/>
          </w:tcPr>
          <w:p w:rsidRPr="00F92F02" w:rsidR="00527FE0" w:rsidP="00B91B43" w:rsidRDefault="00527FE0" w14:paraId="28359730" w14:textId="77777777">
            <w:pPr>
              <w:rPr>
                <w:rFonts w:ascii="Arial" w:hAnsi="Arial" w:cs="Arial"/>
              </w:rPr>
            </w:pPr>
            <w:r w:rsidRPr="00F92F02">
              <w:rPr>
                <w:rFonts w:ascii="Arial" w:hAnsi="Arial" w:cs="Arial"/>
              </w:rPr>
              <w:t xml:space="preserve">Reactive Compensation </w:t>
            </w:r>
          </w:p>
          <w:p w:rsidRPr="00F92F02" w:rsidR="00527FE0" w:rsidP="00F92F02" w:rsidRDefault="00527FE0" w14:paraId="2AF5C203" w14:textId="77777777">
            <w:pPr>
              <w:ind w:right="72"/>
              <w:rPr>
                <w:rFonts w:ascii="Arial" w:hAnsi="Arial" w:cs="Arial"/>
              </w:rPr>
            </w:pPr>
            <w:r w:rsidRPr="00F92F02">
              <w:rPr>
                <w:rFonts w:ascii="Arial" w:hAnsi="Arial" w:cs="Arial"/>
              </w:rPr>
              <w:t xml:space="preserve">Equipment Data </w:t>
            </w:r>
          </w:p>
        </w:tc>
        <w:tc>
          <w:tcPr>
            <w:tcW w:w="3960" w:type="dxa"/>
            <w:shd w:val="clear" w:color="auto" w:fill="auto"/>
          </w:tcPr>
          <w:p w:rsidRPr="00F92F02" w:rsidR="00527FE0" w:rsidP="00F92F02" w:rsidRDefault="00527FE0" w14:paraId="3120C20F" w14:textId="77777777">
            <w:pPr>
              <w:ind w:right="638"/>
              <w:rPr>
                <w:rFonts w:ascii="Arial" w:hAnsi="Arial" w:cs="Arial"/>
                <w:snapToGrid w:val="0"/>
              </w:rPr>
            </w:pPr>
            <w:r w:rsidRPr="00F92F02">
              <w:rPr>
                <w:rFonts w:ascii="Arial" w:hAnsi="Arial" w:cs="Arial"/>
                <w:snapToGrid w:val="0"/>
              </w:rPr>
              <w:t>Location / substation</w:t>
            </w:r>
          </w:p>
        </w:tc>
        <w:tc>
          <w:tcPr>
            <w:tcW w:w="1440" w:type="dxa"/>
            <w:shd w:val="clear" w:color="auto" w:fill="auto"/>
          </w:tcPr>
          <w:p w:rsidRPr="00F92F02" w:rsidR="00527FE0" w:rsidP="00F92F02" w:rsidRDefault="00527FE0" w14:paraId="50C1928A" w14:textId="77777777">
            <w:pPr>
              <w:ind w:right="72"/>
              <w:rPr>
                <w:rFonts w:ascii="Arial" w:hAnsi="Arial" w:cs="Arial"/>
              </w:rPr>
            </w:pPr>
            <w:r w:rsidRPr="00F92F02">
              <w:rPr>
                <w:rFonts w:ascii="Arial" w:hAnsi="Arial" w:cs="Arial"/>
              </w:rPr>
              <w:t xml:space="preserve">Part 3 </w:t>
            </w:r>
          </w:p>
          <w:p w:rsidRPr="00F92F02" w:rsidR="00527FE0" w:rsidP="00F92F02" w:rsidRDefault="00527FE0" w14:paraId="2D1F90D9" w14:textId="77777777">
            <w:pPr>
              <w:ind w:right="72"/>
              <w:rPr>
                <w:rFonts w:ascii="Arial" w:hAnsi="Arial" w:cs="Arial"/>
              </w:rPr>
            </w:pPr>
            <w:r w:rsidRPr="00F92F02">
              <w:rPr>
                <w:rFonts w:ascii="Arial" w:hAnsi="Arial" w:cs="Arial"/>
              </w:rPr>
              <w:t>Section 2.5</w:t>
            </w:r>
          </w:p>
          <w:p w:rsidRPr="00F92F02" w:rsidR="00527FE0" w:rsidP="00F92F02" w:rsidRDefault="00527FE0" w14:paraId="2F04B112" w14:textId="77777777">
            <w:pPr>
              <w:ind w:right="638"/>
              <w:rPr>
                <w:rFonts w:ascii="Arial" w:hAnsi="Arial" w:cs="Arial"/>
              </w:rPr>
            </w:pPr>
          </w:p>
        </w:tc>
        <w:tc>
          <w:tcPr>
            <w:tcW w:w="1872" w:type="dxa"/>
            <w:shd w:val="clear" w:color="auto" w:fill="auto"/>
          </w:tcPr>
          <w:p w:rsidRPr="00F92F02" w:rsidR="00527FE0" w:rsidP="00F92F02" w:rsidRDefault="00527FE0" w14:paraId="6209CA04" w14:textId="77777777">
            <w:pPr>
              <w:ind w:right="638"/>
              <w:rPr>
                <w:rFonts w:ascii="Arial" w:hAnsi="Arial" w:cs="Arial"/>
                <w:iCs/>
              </w:rPr>
            </w:pPr>
            <w:r w:rsidRPr="00F92F02">
              <w:rPr>
                <w:rFonts w:ascii="Arial" w:hAnsi="Arial" w:cs="Arial"/>
                <w:iCs/>
              </w:rPr>
              <w:t>166</w:t>
            </w:r>
          </w:p>
        </w:tc>
      </w:tr>
      <w:tr w:rsidRPr="00F92F02" w:rsidR="00527FE0" w:rsidTr="00F92F02" w14:paraId="6B2F330D" w14:textId="77777777">
        <w:tc>
          <w:tcPr>
            <w:tcW w:w="1908" w:type="dxa"/>
            <w:shd w:val="clear" w:color="auto" w:fill="auto"/>
          </w:tcPr>
          <w:p w:rsidRPr="00F92F02" w:rsidR="00527FE0" w:rsidP="00F92F02" w:rsidRDefault="00527FE0" w14:paraId="5B090B72" w14:textId="77777777">
            <w:pPr>
              <w:ind w:right="638"/>
              <w:rPr>
                <w:rFonts w:ascii="Arial" w:hAnsi="Arial" w:cs="Arial"/>
              </w:rPr>
            </w:pPr>
          </w:p>
        </w:tc>
        <w:tc>
          <w:tcPr>
            <w:tcW w:w="3960" w:type="dxa"/>
            <w:shd w:val="clear" w:color="auto" w:fill="auto"/>
          </w:tcPr>
          <w:p w:rsidRPr="00F92F02" w:rsidR="00527FE0" w:rsidP="00F92F02" w:rsidRDefault="00527FE0" w14:paraId="050908EE" w14:textId="77777777">
            <w:pPr>
              <w:ind w:right="72"/>
              <w:rPr>
                <w:rFonts w:ascii="Arial" w:hAnsi="Arial" w:cs="Arial"/>
                <w:snapToGrid w:val="0"/>
              </w:rPr>
            </w:pPr>
            <w:r w:rsidRPr="00F92F02">
              <w:rPr>
                <w:rFonts w:ascii="Arial" w:hAnsi="Arial" w:cs="Arial"/>
                <w:snapToGrid w:val="0"/>
              </w:rPr>
              <w:t xml:space="preserve">Type of equipment (reactor, capacitor, SVC) </w:t>
            </w:r>
          </w:p>
        </w:tc>
        <w:tc>
          <w:tcPr>
            <w:tcW w:w="1440" w:type="dxa"/>
            <w:shd w:val="clear" w:color="auto" w:fill="auto"/>
          </w:tcPr>
          <w:p w:rsidRPr="00F92F02" w:rsidR="00527FE0" w:rsidP="00F92F02" w:rsidRDefault="00527FE0" w14:paraId="46A8573F" w14:textId="77777777">
            <w:pPr>
              <w:ind w:right="638"/>
              <w:rPr>
                <w:rFonts w:ascii="Arial" w:hAnsi="Arial" w:cs="Arial"/>
                <w:iCs/>
              </w:rPr>
            </w:pPr>
          </w:p>
        </w:tc>
        <w:tc>
          <w:tcPr>
            <w:tcW w:w="1872" w:type="dxa"/>
            <w:shd w:val="clear" w:color="auto" w:fill="auto"/>
          </w:tcPr>
          <w:p w:rsidRPr="00F92F02" w:rsidR="00527FE0" w:rsidP="00F92F02" w:rsidRDefault="00527FE0" w14:paraId="4327DBFC" w14:textId="77777777">
            <w:pPr>
              <w:ind w:right="638"/>
              <w:rPr>
                <w:rFonts w:ascii="Arial" w:hAnsi="Arial" w:cs="Arial"/>
                <w:iCs/>
              </w:rPr>
            </w:pPr>
          </w:p>
        </w:tc>
      </w:tr>
      <w:tr w:rsidRPr="00F92F02" w:rsidR="00527FE0" w:rsidTr="00F92F02" w14:paraId="39C45389" w14:textId="77777777">
        <w:tc>
          <w:tcPr>
            <w:tcW w:w="1908" w:type="dxa"/>
            <w:shd w:val="clear" w:color="auto" w:fill="auto"/>
          </w:tcPr>
          <w:p w:rsidRPr="00F92F02" w:rsidR="00527FE0" w:rsidP="00F92F02" w:rsidRDefault="00527FE0" w14:paraId="0CC67821" w14:textId="77777777">
            <w:pPr>
              <w:ind w:right="638"/>
              <w:rPr>
                <w:rFonts w:ascii="Arial" w:hAnsi="Arial" w:cs="Arial"/>
              </w:rPr>
            </w:pPr>
          </w:p>
        </w:tc>
        <w:tc>
          <w:tcPr>
            <w:tcW w:w="3960" w:type="dxa"/>
            <w:shd w:val="clear" w:color="auto" w:fill="auto"/>
          </w:tcPr>
          <w:p w:rsidRPr="00F92F02" w:rsidR="00527FE0" w:rsidP="00F92F02" w:rsidRDefault="00527FE0" w14:paraId="34FB4DF3" w14:textId="77777777">
            <w:pPr>
              <w:ind w:right="638"/>
              <w:rPr>
                <w:rFonts w:ascii="Arial" w:hAnsi="Arial" w:cs="Arial"/>
                <w:snapToGrid w:val="0"/>
              </w:rPr>
            </w:pPr>
            <w:r w:rsidRPr="00F92F02">
              <w:rPr>
                <w:rFonts w:ascii="Arial" w:hAnsi="Arial" w:cs="Arial"/>
                <w:snapToGrid w:val="0"/>
              </w:rPr>
              <w:t>Equipment name / number</w:t>
            </w:r>
          </w:p>
        </w:tc>
        <w:tc>
          <w:tcPr>
            <w:tcW w:w="1440" w:type="dxa"/>
            <w:shd w:val="clear" w:color="auto" w:fill="auto"/>
          </w:tcPr>
          <w:p w:rsidRPr="00F92F02" w:rsidR="00527FE0" w:rsidP="00F92F02" w:rsidRDefault="00527FE0" w14:paraId="27EA3374" w14:textId="77777777">
            <w:pPr>
              <w:ind w:right="638"/>
              <w:rPr>
                <w:rFonts w:ascii="Arial" w:hAnsi="Arial" w:cs="Arial"/>
                <w:iCs/>
              </w:rPr>
            </w:pPr>
          </w:p>
        </w:tc>
        <w:tc>
          <w:tcPr>
            <w:tcW w:w="1872" w:type="dxa"/>
            <w:shd w:val="clear" w:color="auto" w:fill="auto"/>
          </w:tcPr>
          <w:p w:rsidRPr="00F92F02" w:rsidR="00527FE0" w:rsidP="00F92F02" w:rsidRDefault="00527FE0" w14:paraId="5EC4AA40" w14:textId="77777777">
            <w:pPr>
              <w:ind w:right="638"/>
              <w:rPr>
                <w:rFonts w:ascii="Arial" w:hAnsi="Arial" w:cs="Arial"/>
                <w:iCs/>
              </w:rPr>
            </w:pPr>
          </w:p>
        </w:tc>
      </w:tr>
      <w:tr w:rsidRPr="00F92F02" w:rsidR="00527FE0" w:rsidTr="00F92F02" w14:paraId="731D4FC9" w14:textId="77777777">
        <w:tc>
          <w:tcPr>
            <w:tcW w:w="1908" w:type="dxa"/>
            <w:shd w:val="clear" w:color="auto" w:fill="auto"/>
          </w:tcPr>
          <w:p w:rsidRPr="00F92F02" w:rsidR="00527FE0" w:rsidP="00F92F02" w:rsidRDefault="00527FE0" w14:paraId="3BC57308" w14:textId="77777777">
            <w:pPr>
              <w:ind w:right="638"/>
              <w:rPr>
                <w:rFonts w:ascii="Arial" w:hAnsi="Arial" w:cs="Arial"/>
              </w:rPr>
            </w:pPr>
          </w:p>
        </w:tc>
        <w:tc>
          <w:tcPr>
            <w:tcW w:w="3960" w:type="dxa"/>
            <w:shd w:val="clear" w:color="auto" w:fill="auto"/>
          </w:tcPr>
          <w:p w:rsidRPr="00F92F02" w:rsidR="00527FE0" w:rsidP="00F92F02" w:rsidRDefault="00527FE0" w14:paraId="20DABF97" w14:textId="77777777">
            <w:pPr>
              <w:ind w:right="638"/>
              <w:rPr>
                <w:rFonts w:ascii="Arial" w:hAnsi="Arial" w:cs="Arial"/>
                <w:snapToGrid w:val="0"/>
              </w:rPr>
            </w:pPr>
            <w:r w:rsidRPr="00F92F02">
              <w:rPr>
                <w:rFonts w:ascii="Arial" w:hAnsi="Arial" w:cs="Arial"/>
                <w:snapToGrid w:val="0"/>
              </w:rPr>
              <w:t>Voltage (kV)</w:t>
            </w:r>
          </w:p>
        </w:tc>
        <w:tc>
          <w:tcPr>
            <w:tcW w:w="1440" w:type="dxa"/>
            <w:shd w:val="clear" w:color="auto" w:fill="auto"/>
          </w:tcPr>
          <w:p w:rsidRPr="00F92F02" w:rsidR="00527FE0" w:rsidP="00F92F02" w:rsidRDefault="00527FE0" w14:paraId="02F4DADA" w14:textId="77777777">
            <w:pPr>
              <w:ind w:right="638"/>
              <w:rPr>
                <w:rFonts w:ascii="Arial" w:hAnsi="Arial" w:cs="Arial"/>
                <w:iCs/>
              </w:rPr>
            </w:pPr>
          </w:p>
        </w:tc>
        <w:tc>
          <w:tcPr>
            <w:tcW w:w="1872" w:type="dxa"/>
            <w:shd w:val="clear" w:color="auto" w:fill="auto"/>
          </w:tcPr>
          <w:p w:rsidRPr="00F92F02" w:rsidR="00527FE0" w:rsidP="00F92F02" w:rsidRDefault="00527FE0" w14:paraId="067C8C41" w14:textId="77777777">
            <w:pPr>
              <w:ind w:right="638"/>
              <w:rPr>
                <w:rFonts w:ascii="Arial" w:hAnsi="Arial" w:cs="Arial"/>
                <w:iCs/>
              </w:rPr>
            </w:pPr>
          </w:p>
        </w:tc>
      </w:tr>
      <w:tr w:rsidRPr="00F92F02" w:rsidR="00527FE0" w:rsidTr="00F92F02" w14:paraId="033A7D6C" w14:textId="77777777">
        <w:tc>
          <w:tcPr>
            <w:tcW w:w="1908" w:type="dxa"/>
            <w:shd w:val="clear" w:color="auto" w:fill="auto"/>
          </w:tcPr>
          <w:p w:rsidRPr="00F92F02" w:rsidR="00527FE0" w:rsidP="00F92F02" w:rsidRDefault="00527FE0" w14:paraId="468ACF5D" w14:textId="77777777">
            <w:pPr>
              <w:ind w:right="638"/>
              <w:rPr>
                <w:rFonts w:ascii="Arial" w:hAnsi="Arial" w:cs="Arial"/>
              </w:rPr>
            </w:pPr>
          </w:p>
        </w:tc>
        <w:tc>
          <w:tcPr>
            <w:tcW w:w="3960" w:type="dxa"/>
            <w:shd w:val="clear" w:color="auto" w:fill="auto"/>
          </w:tcPr>
          <w:p w:rsidRPr="00F92F02" w:rsidR="00527FE0" w:rsidP="00F92F02" w:rsidRDefault="00527FE0" w14:paraId="56420F5B" w14:textId="77777777">
            <w:pPr>
              <w:ind w:right="638"/>
              <w:rPr>
                <w:rFonts w:ascii="Arial" w:hAnsi="Arial" w:cs="Arial"/>
                <w:snapToGrid w:val="0"/>
              </w:rPr>
            </w:pPr>
            <w:r w:rsidRPr="00F92F02">
              <w:rPr>
                <w:rFonts w:ascii="Arial" w:hAnsi="Arial" w:cs="Arial"/>
                <w:snapToGrid w:val="0"/>
              </w:rPr>
              <w:t>Node name</w:t>
            </w:r>
          </w:p>
        </w:tc>
        <w:tc>
          <w:tcPr>
            <w:tcW w:w="1440" w:type="dxa"/>
            <w:shd w:val="clear" w:color="auto" w:fill="auto"/>
          </w:tcPr>
          <w:p w:rsidRPr="00F92F02" w:rsidR="00527FE0" w:rsidP="00F92F02" w:rsidRDefault="00527FE0" w14:paraId="3F53F777" w14:textId="77777777">
            <w:pPr>
              <w:ind w:right="638"/>
              <w:rPr>
                <w:rFonts w:ascii="Arial" w:hAnsi="Arial" w:cs="Arial"/>
                <w:iCs/>
              </w:rPr>
            </w:pPr>
          </w:p>
        </w:tc>
        <w:tc>
          <w:tcPr>
            <w:tcW w:w="1872" w:type="dxa"/>
            <w:shd w:val="clear" w:color="auto" w:fill="auto"/>
          </w:tcPr>
          <w:p w:rsidRPr="00F92F02" w:rsidR="00527FE0" w:rsidP="00F92F02" w:rsidRDefault="00527FE0" w14:paraId="13496F2B" w14:textId="77777777">
            <w:pPr>
              <w:ind w:right="638"/>
              <w:rPr>
                <w:rFonts w:ascii="Arial" w:hAnsi="Arial" w:cs="Arial"/>
                <w:iCs/>
              </w:rPr>
            </w:pPr>
          </w:p>
        </w:tc>
      </w:tr>
      <w:tr w:rsidRPr="00F92F02" w:rsidR="00527FE0" w:rsidTr="00F92F02" w14:paraId="05C174D6" w14:textId="77777777">
        <w:tc>
          <w:tcPr>
            <w:tcW w:w="1908" w:type="dxa"/>
            <w:shd w:val="clear" w:color="auto" w:fill="auto"/>
          </w:tcPr>
          <w:p w:rsidRPr="00F92F02" w:rsidR="00527FE0" w:rsidP="00F92F02" w:rsidRDefault="00527FE0" w14:paraId="75EA3F92" w14:textId="77777777">
            <w:pPr>
              <w:ind w:right="638"/>
              <w:rPr>
                <w:rFonts w:ascii="Arial" w:hAnsi="Arial" w:cs="Arial"/>
              </w:rPr>
            </w:pPr>
          </w:p>
        </w:tc>
        <w:tc>
          <w:tcPr>
            <w:tcW w:w="3960" w:type="dxa"/>
            <w:shd w:val="clear" w:color="auto" w:fill="auto"/>
          </w:tcPr>
          <w:p w:rsidRPr="00F92F02" w:rsidR="00527FE0" w:rsidP="00F92F02" w:rsidRDefault="00527FE0" w14:paraId="3695ABBE" w14:textId="77777777">
            <w:pPr>
              <w:ind w:right="638"/>
              <w:rPr>
                <w:rFonts w:ascii="Arial" w:hAnsi="Arial" w:cs="Arial"/>
                <w:snapToGrid w:val="0"/>
              </w:rPr>
            </w:pPr>
            <w:r w:rsidRPr="00F92F02">
              <w:rPr>
                <w:rFonts w:ascii="Arial" w:hAnsi="Arial" w:cs="Arial"/>
                <w:snapToGrid w:val="0"/>
              </w:rPr>
              <w:t>Rating (MVAr)</w:t>
            </w:r>
          </w:p>
        </w:tc>
        <w:tc>
          <w:tcPr>
            <w:tcW w:w="1440" w:type="dxa"/>
            <w:shd w:val="clear" w:color="auto" w:fill="auto"/>
          </w:tcPr>
          <w:p w:rsidRPr="00F92F02" w:rsidR="00527FE0" w:rsidP="00F92F02" w:rsidRDefault="00527FE0" w14:paraId="26EA7191" w14:textId="77777777">
            <w:pPr>
              <w:ind w:right="638"/>
              <w:rPr>
                <w:rFonts w:ascii="Arial" w:hAnsi="Arial" w:cs="Arial"/>
                <w:iCs/>
              </w:rPr>
            </w:pPr>
          </w:p>
        </w:tc>
        <w:tc>
          <w:tcPr>
            <w:tcW w:w="1872" w:type="dxa"/>
            <w:shd w:val="clear" w:color="auto" w:fill="auto"/>
          </w:tcPr>
          <w:p w:rsidRPr="00F92F02" w:rsidR="00527FE0" w:rsidP="00F92F02" w:rsidRDefault="00527FE0" w14:paraId="0B137D7A" w14:textId="77777777">
            <w:pPr>
              <w:ind w:right="638"/>
              <w:rPr>
                <w:rFonts w:ascii="Arial" w:hAnsi="Arial" w:cs="Arial"/>
                <w:iCs/>
              </w:rPr>
            </w:pPr>
          </w:p>
        </w:tc>
      </w:tr>
      <w:tr w:rsidRPr="00F92F02" w:rsidR="00527FE0" w:rsidTr="00F92F02" w14:paraId="0B900F76" w14:textId="77777777">
        <w:tc>
          <w:tcPr>
            <w:tcW w:w="1908" w:type="dxa"/>
            <w:shd w:val="clear" w:color="auto" w:fill="auto"/>
          </w:tcPr>
          <w:p w:rsidRPr="00F92F02" w:rsidR="00527FE0" w:rsidP="00F92F02" w:rsidRDefault="00527FE0" w14:paraId="69ABDC1A" w14:textId="77777777">
            <w:pPr>
              <w:ind w:right="638"/>
              <w:rPr>
                <w:rFonts w:ascii="Arial" w:hAnsi="Arial" w:cs="Arial"/>
              </w:rPr>
            </w:pPr>
          </w:p>
        </w:tc>
        <w:tc>
          <w:tcPr>
            <w:tcW w:w="3960" w:type="dxa"/>
            <w:shd w:val="clear" w:color="auto" w:fill="auto"/>
          </w:tcPr>
          <w:p w:rsidRPr="00F92F02" w:rsidR="00527FE0" w:rsidP="00F92F02" w:rsidRDefault="00527FE0" w14:paraId="0127D1A7" w14:textId="77777777">
            <w:pPr>
              <w:ind w:right="638"/>
              <w:rPr>
                <w:rFonts w:ascii="Arial" w:hAnsi="Arial" w:cs="Arial"/>
                <w:snapToGrid w:val="0"/>
              </w:rPr>
            </w:pPr>
            <w:r w:rsidRPr="00F92F02">
              <w:rPr>
                <w:rFonts w:ascii="Arial" w:hAnsi="Arial" w:cs="Arial"/>
                <w:snapToGrid w:val="0"/>
              </w:rPr>
              <w:t>Electrical parameters</w:t>
            </w:r>
          </w:p>
        </w:tc>
        <w:tc>
          <w:tcPr>
            <w:tcW w:w="1440" w:type="dxa"/>
            <w:shd w:val="clear" w:color="auto" w:fill="auto"/>
          </w:tcPr>
          <w:p w:rsidRPr="00F92F02" w:rsidR="00527FE0" w:rsidP="00F92F02" w:rsidRDefault="00527FE0" w14:paraId="6FA29EF9" w14:textId="77777777">
            <w:pPr>
              <w:ind w:right="638"/>
              <w:rPr>
                <w:rFonts w:ascii="Arial" w:hAnsi="Arial" w:cs="Arial"/>
                <w:iCs/>
              </w:rPr>
            </w:pPr>
          </w:p>
        </w:tc>
        <w:tc>
          <w:tcPr>
            <w:tcW w:w="1872" w:type="dxa"/>
            <w:shd w:val="clear" w:color="auto" w:fill="auto"/>
          </w:tcPr>
          <w:p w:rsidRPr="00F92F02" w:rsidR="00527FE0" w:rsidP="00F92F02" w:rsidRDefault="00527FE0" w14:paraId="4CB9B636" w14:textId="77777777">
            <w:pPr>
              <w:ind w:right="638"/>
              <w:rPr>
                <w:rFonts w:ascii="Arial" w:hAnsi="Arial" w:cs="Arial"/>
                <w:iCs/>
              </w:rPr>
            </w:pPr>
          </w:p>
        </w:tc>
      </w:tr>
      <w:tr w:rsidRPr="00F92F02" w:rsidR="00527FE0" w:rsidTr="00F92F02" w14:paraId="139A3053" w14:textId="77777777">
        <w:tc>
          <w:tcPr>
            <w:tcW w:w="1908" w:type="dxa"/>
            <w:shd w:val="clear" w:color="auto" w:fill="auto"/>
          </w:tcPr>
          <w:p w:rsidRPr="00F92F02" w:rsidR="00527FE0" w:rsidP="00F92F02" w:rsidRDefault="00527FE0" w14:paraId="30ADCD2D" w14:textId="77777777">
            <w:pPr>
              <w:ind w:right="638"/>
              <w:rPr>
                <w:rFonts w:ascii="Arial" w:hAnsi="Arial" w:cs="Arial"/>
              </w:rPr>
            </w:pPr>
          </w:p>
        </w:tc>
        <w:tc>
          <w:tcPr>
            <w:tcW w:w="3960" w:type="dxa"/>
            <w:shd w:val="clear" w:color="auto" w:fill="auto"/>
          </w:tcPr>
          <w:p w:rsidRPr="00F92F02" w:rsidR="00527FE0" w:rsidP="00F92F02" w:rsidRDefault="00527FE0" w14:paraId="16A510BD" w14:textId="77777777">
            <w:pPr>
              <w:ind w:right="638"/>
              <w:rPr>
                <w:rFonts w:ascii="Arial" w:hAnsi="Arial" w:cs="Arial"/>
                <w:snapToGrid w:val="0"/>
              </w:rPr>
            </w:pPr>
            <w:r w:rsidRPr="00F92F02">
              <w:rPr>
                <w:rFonts w:ascii="Arial" w:hAnsi="Arial" w:cs="Arial"/>
                <w:snapToGrid w:val="0"/>
              </w:rPr>
              <w:t>Connection</w:t>
            </w:r>
          </w:p>
        </w:tc>
        <w:tc>
          <w:tcPr>
            <w:tcW w:w="1440" w:type="dxa"/>
            <w:shd w:val="clear" w:color="auto" w:fill="auto"/>
          </w:tcPr>
          <w:p w:rsidRPr="00F92F02" w:rsidR="00527FE0" w:rsidP="00F92F02" w:rsidRDefault="00527FE0" w14:paraId="557FF0E2" w14:textId="77777777">
            <w:pPr>
              <w:ind w:right="638"/>
              <w:rPr>
                <w:rFonts w:ascii="Arial" w:hAnsi="Arial" w:cs="Arial"/>
                <w:iCs/>
              </w:rPr>
            </w:pPr>
          </w:p>
        </w:tc>
        <w:tc>
          <w:tcPr>
            <w:tcW w:w="1872" w:type="dxa"/>
            <w:shd w:val="clear" w:color="auto" w:fill="auto"/>
          </w:tcPr>
          <w:p w:rsidRPr="00F92F02" w:rsidR="00527FE0" w:rsidP="00F92F02" w:rsidRDefault="00527FE0" w14:paraId="28490038" w14:textId="77777777">
            <w:pPr>
              <w:ind w:right="638"/>
              <w:rPr>
                <w:rFonts w:ascii="Arial" w:hAnsi="Arial" w:cs="Arial"/>
                <w:iCs/>
              </w:rPr>
            </w:pPr>
          </w:p>
        </w:tc>
      </w:tr>
      <w:tr w:rsidRPr="00F92F02" w:rsidR="00527FE0" w:rsidTr="00F92F02" w14:paraId="29DDB0D4" w14:textId="77777777">
        <w:tc>
          <w:tcPr>
            <w:tcW w:w="1908" w:type="dxa"/>
            <w:shd w:val="clear" w:color="auto" w:fill="auto"/>
          </w:tcPr>
          <w:p w:rsidRPr="00F92F02" w:rsidR="00527FE0" w:rsidP="00F92F02" w:rsidRDefault="00527FE0" w14:paraId="1D3C9AAC" w14:textId="77777777">
            <w:pPr>
              <w:ind w:right="638"/>
              <w:rPr>
                <w:rFonts w:ascii="Arial" w:hAnsi="Arial" w:cs="Arial"/>
              </w:rPr>
            </w:pPr>
          </w:p>
        </w:tc>
        <w:tc>
          <w:tcPr>
            <w:tcW w:w="3960" w:type="dxa"/>
            <w:shd w:val="clear" w:color="auto" w:fill="auto"/>
          </w:tcPr>
          <w:p w:rsidRPr="00F92F02" w:rsidR="00527FE0" w:rsidP="00F92F02" w:rsidRDefault="00527FE0" w14:paraId="39068D01" w14:textId="77777777">
            <w:pPr>
              <w:ind w:right="638"/>
              <w:rPr>
                <w:rFonts w:ascii="Arial" w:hAnsi="Arial" w:cs="Arial"/>
                <w:snapToGrid w:val="0"/>
              </w:rPr>
            </w:pPr>
          </w:p>
        </w:tc>
        <w:tc>
          <w:tcPr>
            <w:tcW w:w="1440" w:type="dxa"/>
            <w:shd w:val="clear" w:color="auto" w:fill="auto"/>
          </w:tcPr>
          <w:p w:rsidRPr="00F92F02" w:rsidR="00527FE0" w:rsidP="00F92F02" w:rsidRDefault="00527FE0" w14:paraId="4B5C3502" w14:textId="77777777">
            <w:pPr>
              <w:ind w:right="638"/>
              <w:rPr>
                <w:rFonts w:ascii="Arial" w:hAnsi="Arial" w:cs="Arial"/>
                <w:iCs/>
              </w:rPr>
            </w:pPr>
          </w:p>
        </w:tc>
        <w:tc>
          <w:tcPr>
            <w:tcW w:w="1872" w:type="dxa"/>
            <w:shd w:val="clear" w:color="auto" w:fill="auto"/>
          </w:tcPr>
          <w:p w:rsidRPr="00F92F02" w:rsidR="00527FE0" w:rsidP="00F92F02" w:rsidRDefault="00527FE0" w14:paraId="2B6A58CE" w14:textId="77777777">
            <w:pPr>
              <w:ind w:right="638"/>
              <w:rPr>
                <w:rFonts w:ascii="Arial" w:hAnsi="Arial" w:cs="Arial"/>
                <w:iCs/>
              </w:rPr>
            </w:pPr>
          </w:p>
        </w:tc>
      </w:tr>
      <w:tr w:rsidRPr="00F92F02" w:rsidR="00527FE0" w:rsidTr="00F92F02" w14:paraId="5A9D2D3B" w14:textId="77777777">
        <w:tc>
          <w:tcPr>
            <w:tcW w:w="1908" w:type="dxa"/>
            <w:shd w:val="clear" w:color="auto" w:fill="auto"/>
          </w:tcPr>
          <w:p w:rsidRPr="00F92F02" w:rsidR="00527FE0" w:rsidP="00B91B43" w:rsidRDefault="00527FE0" w14:paraId="38D56E43" w14:textId="77777777">
            <w:pPr>
              <w:rPr>
                <w:rFonts w:ascii="Arial" w:hAnsi="Arial" w:cs="Arial"/>
              </w:rPr>
            </w:pPr>
            <w:r w:rsidRPr="00F92F02">
              <w:rPr>
                <w:rFonts w:ascii="Arial" w:hAnsi="Arial" w:cs="Arial"/>
              </w:rPr>
              <w:t>Short-Term Ratings Data</w:t>
            </w:r>
          </w:p>
        </w:tc>
        <w:tc>
          <w:tcPr>
            <w:tcW w:w="3960" w:type="dxa"/>
            <w:shd w:val="clear" w:color="auto" w:fill="auto"/>
          </w:tcPr>
          <w:p w:rsidRPr="00F92F02" w:rsidR="00527FE0" w:rsidP="00F92F02" w:rsidRDefault="00527FE0" w14:paraId="6EF3D17C" w14:textId="77777777">
            <w:pPr>
              <w:tabs>
                <w:tab w:val="left" w:pos="3132"/>
              </w:tabs>
              <w:ind w:right="72"/>
              <w:rPr>
                <w:rFonts w:ascii="Arial" w:hAnsi="Arial" w:cs="Arial"/>
                <w:snapToGrid w:val="0"/>
              </w:rPr>
            </w:pPr>
            <w:r w:rsidRPr="00F92F02">
              <w:rPr>
                <w:rFonts w:ascii="Arial" w:hAnsi="Arial" w:cs="Arial"/>
                <w:snapToGrid w:val="0"/>
              </w:rPr>
              <w:t>Composite thermal rating sheets</w:t>
            </w:r>
          </w:p>
        </w:tc>
        <w:tc>
          <w:tcPr>
            <w:tcW w:w="1440" w:type="dxa"/>
            <w:shd w:val="clear" w:color="auto" w:fill="auto"/>
          </w:tcPr>
          <w:p w:rsidRPr="00F92F02" w:rsidR="00527FE0" w:rsidP="00F92F02" w:rsidRDefault="00527FE0" w14:paraId="1AB87763" w14:textId="77777777">
            <w:pPr>
              <w:ind w:right="72"/>
              <w:rPr>
                <w:rFonts w:ascii="Arial" w:hAnsi="Arial" w:cs="Arial"/>
              </w:rPr>
            </w:pPr>
            <w:r w:rsidRPr="00F92F02">
              <w:rPr>
                <w:rFonts w:ascii="Arial" w:hAnsi="Arial" w:cs="Arial"/>
              </w:rPr>
              <w:t xml:space="preserve">Part 3 </w:t>
            </w:r>
          </w:p>
          <w:p w:rsidRPr="00F92F02" w:rsidR="00527FE0" w:rsidP="00F92F02" w:rsidRDefault="00527FE0" w14:paraId="31C8D5D3" w14:textId="77777777">
            <w:pPr>
              <w:ind w:right="72"/>
              <w:rPr>
                <w:rFonts w:ascii="Arial" w:hAnsi="Arial" w:cs="Arial"/>
              </w:rPr>
            </w:pPr>
            <w:r w:rsidRPr="00F92F02">
              <w:rPr>
                <w:rFonts w:ascii="Arial" w:hAnsi="Arial" w:cs="Arial"/>
              </w:rPr>
              <w:t>Section 2.6</w:t>
            </w:r>
          </w:p>
        </w:tc>
        <w:tc>
          <w:tcPr>
            <w:tcW w:w="1872" w:type="dxa"/>
            <w:shd w:val="clear" w:color="auto" w:fill="auto"/>
          </w:tcPr>
          <w:p w:rsidRPr="00F92F02" w:rsidR="00527FE0" w:rsidP="00F92F02" w:rsidRDefault="00527FE0" w14:paraId="00BFD6B9" w14:textId="77777777">
            <w:pPr>
              <w:ind w:right="638"/>
              <w:rPr>
                <w:rFonts w:ascii="Arial" w:hAnsi="Arial" w:cs="Arial"/>
              </w:rPr>
            </w:pPr>
            <w:r w:rsidRPr="00F92F02">
              <w:rPr>
                <w:rFonts w:ascii="Arial" w:hAnsi="Arial" w:cs="Arial"/>
              </w:rPr>
              <w:t>162</w:t>
            </w:r>
          </w:p>
        </w:tc>
      </w:tr>
      <w:tr w:rsidRPr="00F92F02" w:rsidR="00527FE0" w:rsidTr="00F92F02" w14:paraId="345AAEBB" w14:textId="77777777">
        <w:tc>
          <w:tcPr>
            <w:tcW w:w="1908" w:type="dxa"/>
            <w:shd w:val="clear" w:color="auto" w:fill="auto"/>
          </w:tcPr>
          <w:p w:rsidRPr="00F92F02" w:rsidR="00527FE0" w:rsidP="00F92F02" w:rsidRDefault="00527FE0" w14:paraId="5ADD08D9" w14:textId="77777777">
            <w:pPr>
              <w:ind w:right="638"/>
              <w:rPr>
                <w:rFonts w:ascii="Arial" w:hAnsi="Arial" w:cs="Arial"/>
              </w:rPr>
            </w:pPr>
          </w:p>
        </w:tc>
        <w:tc>
          <w:tcPr>
            <w:tcW w:w="3960" w:type="dxa"/>
            <w:shd w:val="clear" w:color="auto" w:fill="auto"/>
          </w:tcPr>
          <w:p w:rsidRPr="00F92F02" w:rsidR="00527FE0" w:rsidP="00F92F02" w:rsidRDefault="00527FE0" w14:paraId="6CA95F05" w14:textId="77777777">
            <w:pPr>
              <w:ind w:right="638"/>
              <w:rPr>
                <w:rFonts w:ascii="Arial" w:hAnsi="Arial" w:cs="Arial"/>
                <w:snapToGrid w:val="0"/>
              </w:rPr>
            </w:pPr>
          </w:p>
        </w:tc>
        <w:tc>
          <w:tcPr>
            <w:tcW w:w="1440" w:type="dxa"/>
            <w:shd w:val="clear" w:color="auto" w:fill="auto"/>
          </w:tcPr>
          <w:p w:rsidRPr="00F92F02" w:rsidR="00527FE0" w:rsidP="00F92F02" w:rsidRDefault="00527FE0" w14:paraId="38AF3C20" w14:textId="77777777">
            <w:pPr>
              <w:ind w:right="638"/>
              <w:rPr>
                <w:rFonts w:ascii="Arial" w:hAnsi="Arial" w:cs="Arial"/>
                <w:iCs/>
              </w:rPr>
            </w:pPr>
          </w:p>
        </w:tc>
        <w:tc>
          <w:tcPr>
            <w:tcW w:w="1872" w:type="dxa"/>
            <w:shd w:val="clear" w:color="auto" w:fill="auto"/>
          </w:tcPr>
          <w:p w:rsidRPr="00F92F02" w:rsidR="00527FE0" w:rsidP="00F92F02" w:rsidRDefault="00527FE0" w14:paraId="35A27476" w14:textId="77777777">
            <w:pPr>
              <w:ind w:right="638"/>
              <w:rPr>
                <w:rFonts w:ascii="Arial" w:hAnsi="Arial" w:cs="Arial"/>
                <w:iCs/>
              </w:rPr>
            </w:pPr>
          </w:p>
        </w:tc>
      </w:tr>
      <w:tr w:rsidRPr="00F92F02" w:rsidR="00527FE0" w:rsidTr="00F92F02" w14:paraId="66F1D30B" w14:textId="77777777">
        <w:tc>
          <w:tcPr>
            <w:tcW w:w="1908" w:type="dxa"/>
            <w:shd w:val="clear" w:color="auto" w:fill="auto"/>
          </w:tcPr>
          <w:p w:rsidRPr="00F92F02" w:rsidR="00527FE0" w:rsidP="00F92F02" w:rsidRDefault="00527FE0" w14:paraId="15EE09F0" w14:textId="77777777">
            <w:pPr>
              <w:ind w:right="638"/>
              <w:rPr>
                <w:rFonts w:ascii="Arial" w:hAnsi="Arial" w:cs="Arial"/>
              </w:rPr>
            </w:pPr>
          </w:p>
        </w:tc>
        <w:tc>
          <w:tcPr>
            <w:tcW w:w="3960" w:type="dxa"/>
            <w:shd w:val="clear" w:color="auto" w:fill="auto"/>
          </w:tcPr>
          <w:p w:rsidRPr="00F92F02" w:rsidR="00527FE0" w:rsidP="00F92F02" w:rsidRDefault="00527FE0" w14:paraId="67FFF308" w14:textId="77777777">
            <w:pPr>
              <w:ind w:right="638"/>
              <w:rPr>
                <w:rFonts w:ascii="Arial" w:hAnsi="Arial" w:cs="Arial"/>
                <w:snapToGrid w:val="0"/>
              </w:rPr>
            </w:pPr>
          </w:p>
        </w:tc>
        <w:tc>
          <w:tcPr>
            <w:tcW w:w="1440" w:type="dxa"/>
            <w:shd w:val="clear" w:color="auto" w:fill="auto"/>
          </w:tcPr>
          <w:p w:rsidRPr="00F92F02" w:rsidR="00527FE0" w:rsidP="00F92F02" w:rsidRDefault="00527FE0" w14:paraId="611B789C" w14:textId="77777777">
            <w:pPr>
              <w:ind w:right="638"/>
              <w:rPr>
                <w:rFonts w:ascii="Arial" w:hAnsi="Arial" w:cs="Arial"/>
                <w:iCs/>
              </w:rPr>
            </w:pPr>
          </w:p>
        </w:tc>
        <w:tc>
          <w:tcPr>
            <w:tcW w:w="1872" w:type="dxa"/>
            <w:shd w:val="clear" w:color="auto" w:fill="auto"/>
          </w:tcPr>
          <w:p w:rsidRPr="00F92F02" w:rsidR="00527FE0" w:rsidP="00F92F02" w:rsidRDefault="00527FE0" w14:paraId="75EED86D" w14:textId="77777777">
            <w:pPr>
              <w:ind w:right="638"/>
              <w:rPr>
                <w:rFonts w:ascii="Arial" w:hAnsi="Arial" w:cs="Arial"/>
                <w:iCs/>
              </w:rPr>
            </w:pPr>
          </w:p>
        </w:tc>
      </w:tr>
      <w:tr w:rsidRPr="00F92F02" w:rsidR="00527FE0" w:rsidTr="00F92F02" w14:paraId="7F472A9B" w14:textId="77777777">
        <w:tc>
          <w:tcPr>
            <w:tcW w:w="1908" w:type="dxa"/>
            <w:shd w:val="clear" w:color="auto" w:fill="auto"/>
          </w:tcPr>
          <w:p w:rsidRPr="00F92F02" w:rsidR="00527FE0" w:rsidP="00B91B43" w:rsidRDefault="00527FE0" w14:paraId="663A3A2A" w14:textId="77777777">
            <w:pPr>
              <w:rPr>
                <w:rFonts w:ascii="Arial" w:hAnsi="Arial" w:cs="Arial"/>
              </w:rPr>
            </w:pPr>
          </w:p>
        </w:tc>
        <w:tc>
          <w:tcPr>
            <w:tcW w:w="3960" w:type="dxa"/>
            <w:shd w:val="clear" w:color="auto" w:fill="auto"/>
          </w:tcPr>
          <w:p w:rsidRPr="00F92F02" w:rsidR="00527FE0" w:rsidP="00F92F02" w:rsidRDefault="00527FE0" w14:paraId="62D6500C" w14:textId="77777777">
            <w:pPr>
              <w:tabs>
                <w:tab w:val="left" w:pos="3132"/>
              </w:tabs>
              <w:ind w:right="72"/>
              <w:rPr>
                <w:rFonts w:ascii="Arial" w:hAnsi="Arial" w:cs="Arial"/>
                <w:snapToGrid w:val="0"/>
              </w:rPr>
            </w:pPr>
          </w:p>
        </w:tc>
        <w:tc>
          <w:tcPr>
            <w:tcW w:w="1440" w:type="dxa"/>
            <w:shd w:val="clear" w:color="auto" w:fill="auto"/>
          </w:tcPr>
          <w:p w:rsidRPr="00F92F02" w:rsidR="00527FE0" w:rsidP="00F92F02" w:rsidRDefault="00527FE0" w14:paraId="52C9C0B0" w14:textId="77777777">
            <w:pPr>
              <w:ind w:right="72"/>
              <w:rPr>
                <w:rFonts w:ascii="Arial" w:hAnsi="Arial" w:cs="Arial"/>
              </w:rPr>
            </w:pPr>
          </w:p>
        </w:tc>
        <w:tc>
          <w:tcPr>
            <w:tcW w:w="1872" w:type="dxa"/>
            <w:shd w:val="clear" w:color="auto" w:fill="auto"/>
          </w:tcPr>
          <w:p w:rsidRPr="00F92F02" w:rsidR="00527FE0" w:rsidP="00F92F02" w:rsidRDefault="00527FE0" w14:paraId="20F20219" w14:textId="77777777">
            <w:pPr>
              <w:ind w:right="638"/>
              <w:rPr>
                <w:rFonts w:ascii="Arial" w:hAnsi="Arial" w:cs="Arial"/>
              </w:rPr>
            </w:pPr>
          </w:p>
        </w:tc>
      </w:tr>
      <w:tr w:rsidRPr="00F92F02" w:rsidR="00527FE0" w:rsidTr="00F92F02" w14:paraId="34C86DD3" w14:textId="77777777">
        <w:tc>
          <w:tcPr>
            <w:tcW w:w="1908" w:type="dxa"/>
            <w:shd w:val="clear" w:color="auto" w:fill="auto"/>
          </w:tcPr>
          <w:p w:rsidRPr="00F92F02" w:rsidR="00527FE0" w:rsidP="00B91B43" w:rsidRDefault="00527FE0" w14:paraId="683A7EFB" w14:textId="77777777">
            <w:pPr>
              <w:rPr>
                <w:rFonts w:ascii="Arial" w:hAnsi="Arial" w:cs="Arial"/>
              </w:rPr>
            </w:pPr>
          </w:p>
        </w:tc>
        <w:tc>
          <w:tcPr>
            <w:tcW w:w="3960" w:type="dxa"/>
            <w:shd w:val="clear" w:color="auto" w:fill="auto"/>
          </w:tcPr>
          <w:p w:rsidRPr="00F92F02" w:rsidR="00527FE0" w:rsidP="00F92F02" w:rsidRDefault="00527FE0" w14:paraId="27265AFF" w14:textId="77777777">
            <w:pPr>
              <w:tabs>
                <w:tab w:val="left" w:pos="3132"/>
              </w:tabs>
              <w:ind w:right="72"/>
              <w:rPr>
                <w:rFonts w:ascii="Arial" w:hAnsi="Arial" w:cs="Arial"/>
                <w:snapToGrid w:val="0"/>
              </w:rPr>
            </w:pPr>
          </w:p>
        </w:tc>
        <w:tc>
          <w:tcPr>
            <w:tcW w:w="1440" w:type="dxa"/>
            <w:shd w:val="clear" w:color="auto" w:fill="auto"/>
          </w:tcPr>
          <w:p w:rsidRPr="00F92F02" w:rsidR="00527FE0" w:rsidP="00F92F02" w:rsidRDefault="00527FE0" w14:paraId="057DAD20" w14:textId="77777777">
            <w:pPr>
              <w:ind w:right="72"/>
              <w:rPr>
                <w:rFonts w:ascii="Arial" w:hAnsi="Arial" w:cs="Arial"/>
              </w:rPr>
            </w:pPr>
          </w:p>
        </w:tc>
        <w:tc>
          <w:tcPr>
            <w:tcW w:w="1872" w:type="dxa"/>
            <w:shd w:val="clear" w:color="auto" w:fill="auto"/>
          </w:tcPr>
          <w:p w:rsidRPr="00F92F02" w:rsidR="00527FE0" w:rsidP="00F92F02" w:rsidRDefault="00527FE0" w14:paraId="416758DA" w14:textId="77777777">
            <w:pPr>
              <w:ind w:right="638"/>
              <w:rPr>
                <w:rFonts w:ascii="Arial" w:hAnsi="Arial" w:cs="Arial"/>
              </w:rPr>
            </w:pPr>
          </w:p>
        </w:tc>
      </w:tr>
    </w:tbl>
    <w:p w:rsidRPr="005F2817" w:rsidR="00B91B43" w:rsidP="00B91B43" w:rsidRDefault="00B91B43" w14:paraId="082A0E33" w14:textId="77777777">
      <w:pPr>
        <w:ind w:right="638"/>
        <w:jc w:val="both"/>
        <w:rPr>
          <w:rFonts w:ascii="Arial" w:hAnsi="Arial" w:cs="Arial"/>
        </w:rPr>
      </w:pPr>
    </w:p>
    <w:p w:rsidRPr="005F2817" w:rsidR="00B91B43" w:rsidP="00B91B43" w:rsidRDefault="00B91B43" w14:paraId="506F6623" w14:textId="77777777">
      <w:pPr>
        <w:ind w:right="638"/>
        <w:jc w:val="both"/>
        <w:rPr>
          <w:rFonts w:ascii="Arial" w:hAnsi="Arial" w:cs="Arial"/>
          <w:b/>
          <w:bCs/>
          <w:u w:val="single"/>
        </w:rPr>
      </w:pPr>
      <w:r w:rsidRPr="005F2817">
        <w:rPr>
          <w:rFonts w:ascii="Arial" w:hAnsi="Arial" w:cs="Arial"/>
          <w:b/>
          <w:bCs/>
          <w:u w:val="single"/>
        </w:rPr>
        <w:t>Remarks</w:t>
      </w:r>
    </w:p>
    <w:p w:rsidRPr="005F2817" w:rsidR="00B91B43" w:rsidP="00B91B43" w:rsidRDefault="00B91B43" w14:paraId="5CAE1B9D" w14:textId="77777777">
      <w:pPr>
        <w:ind w:right="638"/>
        <w:jc w:val="both"/>
        <w:rPr>
          <w:rFonts w:ascii="Arial" w:hAnsi="Arial" w:cs="Arial"/>
          <w:b/>
          <w:bCs/>
          <w:u w:val="single"/>
        </w:rPr>
      </w:pPr>
    </w:p>
    <w:p w:rsidRPr="005F2817" w:rsidR="00B91B43" w:rsidP="00B91B43" w:rsidRDefault="00B91B43" w14:paraId="1E663A24" w14:textId="77777777">
      <w:pPr>
        <w:ind w:right="638"/>
        <w:jc w:val="both"/>
        <w:rPr>
          <w:rFonts w:ascii="Arial" w:hAnsi="Arial" w:cs="Arial"/>
          <w:u w:val="single"/>
        </w:rPr>
      </w:pPr>
      <w:r w:rsidRPr="005F2817">
        <w:rPr>
          <w:rFonts w:ascii="Arial" w:hAnsi="Arial" w:cs="Arial"/>
          <w:u w:val="single"/>
        </w:rPr>
        <w:t xml:space="preserve">Ratings </w:t>
      </w:r>
    </w:p>
    <w:p w:rsidRPr="005F2817" w:rsidR="00B91B43" w:rsidP="00B91B43" w:rsidRDefault="00B91B43" w14:paraId="52D14454" w14:textId="77777777">
      <w:pPr>
        <w:ind w:right="638"/>
        <w:jc w:val="both"/>
        <w:rPr>
          <w:rFonts w:ascii="Arial" w:hAnsi="Arial" w:cs="Arial"/>
        </w:rPr>
      </w:pPr>
      <w:r w:rsidRPr="005F2817">
        <w:rPr>
          <w:rFonts w:ascii="Arial" w:hAnsi="Arial" w:cs="Arial"/>
        </w:rPr>
        <w:t>Under Branch Data (Part 3, Section 2.1), NGE</w:t>
      </w:r>
      <w:r w:rsidR="00E43FDF">
        <w:rPr>
          <w:rFonts w:ascii="Arial" w:hAnsi="Arial" w:cs="Arial"/>
        </w:rPr>
        <w:t>SO</w:t>
      </w:r>
      <w:r w:rsidRPr="005F2817">
        <w:rPr>
          <w:rFonts w:ascii="Arial" w:hAnsi="Arial" w:cs="Arial"/>
        </w:rPr>
        <w:t xml:space="preserve"> will insert the appropriate NGE</w:t>
      </w:r>
      <w:r w:rsidR="00E43FDF">
        <w:rPr>
          <w:rFonts w:ascii="Arial" w:hAnsi="Arial" w:cs="Arial"/>
        </w:rPr>
        <w:t>SO</w:t>
      </w:r>
      <w:r w:rsidRPr="005F2817">
        <w:rPr>
          <w:rFonts w:ascii="Arial" w:hAnsi="Arial" w:cs="Arial"/>
        </w:rPr>
        <w:t xml:space="preserve"> line code. Under Transformer Data (Part 3, Section 2.4), NGE</w:t>
      </w:r>
      <w:r w:rsidR="00E43FDF">
        <w:rPr>
          <w:rFonts w:ascii="Arial" w:hAnsi="Arial" w:cs="Arial"/>
        </w:rPr>
        <w:t>SO</w:t>
      </w:r>
      <w:r w:rsidRPr="005F2817">
        <w:rPr>
          <w:rFonts w:ascii="Arial" w:hAnsi="Arial" w:cs="Arial"/>
        </w:rPr>
        <w:t xml:space="preserve"> will insert the appropriate line code. </w:t>
      </w:r>
      <w:r w:rsidRPr="005F2817">
        <w:rPr>
          <w:rFonts w:ascii="Arial" w:hAnsi="Arial" w:cs="Arial"/>
          <w:iCs/>
          <w:sz w:val="22"/>
        </w:rPr>
        <w:t>The Offshore TO</w:t>
      </w:r>
      <w:r w:rsidRPr="005F2817">
        <w:rPr>
          <w:rFonts w:ascii="Arial" w:hAnsi="Arial" w:cs="Arial"/>
        </w:rPr>
        <w:t xml:space="preserve"> will not change this information in line with Good Industry Practice.</w:t>
      </w:r>
    </w:p>
    <w:p w:rsidRPr="005F2817" w:rsidR="00B91B43" w:rsidP="00B91B43" w:rsidRDefault="00B91B43" w14:paraId="41372EC5" w14:textId="77777777">
      <w:pPr>
        <w:ind w:right="638"/>
        <w:jc w:val="both"/>
        <w:rPr>
          <w:rFonts w:ascii="Arial" w:hAnsi="Arial" w:cs="Arial"/>
        </w:rPr>
      </w:pPr>
    </w:p>
    <w:p w:rsidRPr="005F2817" w:rsidR="00B91B43" w:rsidP="00B91B43" w:rsidRDefault="00B91B43" w14:paraId="7D0A16C0" w14:textId="77777777">
      <w:pPr>
        <w:ind w:right="638"/>
        <w:jc w:val="both"/>
        <w:rPr>
          <w:rFonts w:ascii="Arial" w:hAnsi="Arial" w:cs="Arial"/>
          <w:u w:val="single"/>
        </w:rPr>
      </w:pPr>
      <w:r w:rsidRPr="005F2817">
        <w:rPr>
          <w:rFonts w:ascii="Arial" w:hAnsi="Arial" w:cs="Arial"/>
          <w:u w:val="single"/>
        </w:rPr>
        <w:br w:type="page"/>
      </w:r>
    </w:p>
    <w:p w:rsidRPr="005F2817" w:rsidR="00B91B43" w:rsidP="00B91B43" w:rsidRDefault="00B91B43" w14:paraId="0717C621" w14:textId="77777777">
      <w:pPr>
        <w:ind w:right="638"/>
        <w:jc w:val="both"/>
        <w:rPr>
          <w:rFonts w:ascii="Arial" w:hAnsi="Arial" w:cs="Arial"/>
          <w:u w:val="single"/>
        </w:rPr>
      </w:pPr>
      <w:r w:rsidRPr="005F2817">
        <w:rPr>
          <w:rFonts w:ascii="Arial" w:hAnsi="Arial" w:cs="Arial"/>
          <w:u w:val="single"/>
        </w:rPr>
        <w:lastRenderedPageBreak/>
        <w:t>Fault Levels</w:t>
      </w:r>
    </w:p>
    <w:p w:rsidRPr="005F2817" w:rsidR="00B91B43" w:rsidP="00B91B43" w:rsidRDefault="00B91B43" w14:paraId="36189590" w14:textId="77777777">
      <w:pPr>
        <w:ind w:right="638"/>
        <w:jc w:val="both"/>
        <w:rPr>
          <w:rFonts w:ascii="Arial" w:hAnsi="Arial" w:cs="Arial"/>
        </w:rPr>
      </w:pPr>
      <w:r w:rsidRPr="005F2817">
        <w:rPr>
          <w:rFonts w:ascii="Arial" w:hAnsi="Arial" w:cs="Arial"/>
        </w:rPr>
        <w:t>NGE</w:t>
      </w:r>
      <w:r w:rsidR="00870D5B">
        <w:rPr>
          <w:rFonts w:ascii="Arial" w:hAnsi="Arial" w:cs="Arial"/>
        </w:rPr>
        <w:t>SO</w:t>
      </w:r>
      <w:r w:rsidRPr="005F2817">
        <w:rPr>
          <w:rFonts w:ascii="Arial" w:hAnsi="Arial" w:cs="Arial"/>
        </w:rPr>
        <w:t xml:space="preserve"> are permitted to operate the Offshore TO Transmission System up to 100% of the fault capabilities provided in Part 3, Section 2.3.</w:t>
      </w:r>
    </w:p>
    <w:p w:rsidRPr="005F2817" w:rsidR="00B91B43" w:rsidP="00B91B43" w:rsidRDefault="00B91B43" w14:paraId="682E8A47" w14:textId="77777777">
      <w:pPr>
        <w:ind w:right="638"/>
        <w:jc w:val="both"/>
        <w:rPr>
          <w:rFonts w:ascii="Arial" w:hAnsi="Arial" w:cs="Arial"/>
        </w:rPr>
      </w:pPr>
    </w:p>
    <w:p w:rsidRPr="005F2817" w:rsidR="00B91B43" w:rsidP="00B91B43" w:rsidRDefault="00B91B43" w14:paraId="5C7BC53F" w14:textId="77777777">
      <w:pPr>
        <w:ind w:right="638"/>
        <w:jc w:val="center"/>
        <w:rPr>
          <w:rFonts w:ascii="Arial" w:hAnsi="Arial" w:cs="Arial"/>
        </w:rPr>
      </w:pPr>
      <w:r w:rsidRPr="005F2817">
        <w:rPr>
          <w:rFonts w:ascii="Arial" w:hAnsi="Arial" w:cs="Arial"/>
        </w:rPr>
        <w:br w:type="page"/>
      </w:r>
    </w:p>
    <w:p w:rsidRPr="005F2817" w:rsidR="00B91B43" w:rsidP="00B91B43" w:rsidRDefault="00B91B43" w14:paraId="134ADA9B" w14:textId="77777777">
      <w:pPr>
        <w:ind w:right="638"/>
        <w:jc w:val="center"/>
        <w:rPr>
          <w:rFonts w:ascii="Arial" w:hAnsi="Arial" w:cs="Arial"/>
          <w:b/>
          <w:sz w:val="32"/>
          <w:szCs w:val="32"/>
          <w:u w:val="single"/>
        </w:rPr>
      </w:pPr>
      <w:r w:rsidRPr="005F2817">
        <w:rPr>
          <w:rFonts w:ascii="Arial" w:hAnsi="Arial" w:cs="Arial"/>
          <w:b/>
          <w:sz w:val="32"/>
          <w:szCs w:val="32"/>
          <w:u w:val="single"/>
        </w:rPr>
        <w:lastRenderedPageBreak/>
        <w:t>Section 3 – Protection</w:t>
      </w:r>
    </w:p>
    <w:p w:rsidRPr="005F2817" w:rsidR="00B91B43" w:rsidP="00B91B43" w:rsidRDefault="00B91B43" w14:paraId="39B1222F" w14:textId="77777777">
      <w:pPr>
        <w:ind w:right="638"/>
        <w:jc w:val="center"/>
        <w:rPr>
          <w:rFonts w:ascii="Arial" w:hAnsi="Arial" w:cs="Arial"/>
        </w:rPr>
      </w:pPr>
    </w:p>
    <w:p w:rsidRPr="005F2817" w:rsidR="00B91B43" w:rsidP="00B91B43" w:rsidRDefault="00B91B43" w14:paraId="5B792F8D" w14:textId="77777777">
      <w:pPr>
        <w:ind w:right="638"/>
        <w:jc w:val="both"/>
        <w:rPr>
          <w:rFonts w:ascii="Arial" w:hAnsi="Arial" w:cs="Arial"/>
          <w:b/>
          <w:u w:val="single"/>
        </w:rPr>
      </w:pPr>
    </w:p>
    <w:p w:rsidRPr="005F2817" w:rsidR="00B91B43" w:rsidP="00B91B43" w:rsidRDefault="00B91B43" w14:paraId="53222331" w14:textId="77777777">
      <w:pPr>
        <w:ind w:right="638"/>
        <w:jc w:val="both"/>
        <w:rPr>
          <w:rFonts w:ascii="Arial" w:hAnsi="Arial" w:cs="Arial"/>
          <w:u w:val="single"/>
        </w:rPr>
      </w:pPr>
      <w:r w:rsidRPr="005F2817">
        <w:rPr>
          <w:rFonts w:ascii="Arial" w:hAnsi="Arial" w:cs="Arial"/>
          <w:u w:val="single"/>
        </w:rPr>
        <w:t>Information / data to be supplied</w:t>
      </w:r>
    </w:p>
    <w:p w:rsidRPr="005F2817" w:rsidR="00B91B43" w:rsidP="00B91B43" w:rsidRDefault="00B91B43" w14:paraId="5FACE903" w14:textId="77777777">
      <w:pPr>
        <w:ind w:right="638"/>
        <w:jc w:val="both"/>
        <w:rPr>
          <w:rFonts w:ascii="Arial" w:hAnsi="Arial" w:cs="Arial"/>
          <w:b/>
          <w:u w:val="single"/>
        </w:rPr>
      </w:pPr>
    </w:p>
    <w:p w:rsidRPr="005F2817" w:rsidR="00B91B43" w:rsidP="00B91B43" w:rsidRDefault="00B91B43" w14:paraId="07740C9B" w14:textId="77777777">
      <w:pPr>
        <w:ind w:right="638"/>
        <w:rPr>
          <w:rFonts w:ascii="Arial" w:hAnsi="Arial" w:cs="Arial"/>
        </w:rPr>
      </w:pPr>
    </w:p>
    <w:tbl>
      <w:tblPr>
        <w:tblW w:w="9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908"/>
        <w:gridCol w:w="3960"/>
        <w:gridCol w:w="1440"/>
        <w:gridCol w:w="1872"/>
      </w:tblGrid>
      <w:tr w:rsidRPr="00F92F02" w:rsidR="00B91B43" w:rsidTr="00F92F02" w14:paraId="1C383F7A" w14:textId="77777777">
        <w:tc>
          <w:tcPr>
            <w:tcW w:w="1908" w:type="dxa"/>
            <w:shd w:val="clear" w:color="auto" w:fill="auto"/>
          </w:tcPr>
          <w:p w:rsidRPr="00F92F02" w:rsidR="00B91B43" w:rsidP="00F92F02" w:rsidRDefault="00B91B43" w14:paraId="0A145B19" w14:textId="77777777">
            <w:pPr>
              <w:ind w:right="72"/>
              <w:rPr>
                <w:rFonts w:ascii="Arial" w:hAnsi="Arial" w:cs="Arial"/>
              </w:rPr>
            </w:pPr>
            <w:r w:rsidRPr="00F92F02">
              <w:rPr>
                <w:rFonts w:ascii="Arial" w:hAnsi="Arial" w:cs="Arial"/>
                <w:b/>
              </w:rPr>
              <w:t>Items</w:t>
            </w:r>
          </w:p>
        </w:tc>
        <w:tc>
          <w:tcPr>
            <w:tcW w:w="3960" w:type="dxa"/>
            <w:shd w:val="clear" w:color="auto" w:fill="auto"/>
          </w:tcPr>
          <w:p w:rsidRPr="00F92F02" w:rsidR="00B91B43" w:rsidP="00F92F02" w:rsidRDefault="00B91B43" w14:paraId="49F777D1" w14:textId="77777777">
            <w:pPr>
              <w:ind w:right="309"/>
              <w:rPr>
                <w:rFonts w:ascii="Arial" w:hAnsi="Arial" w:cs="Arial"/>
              </w:rPr>
            </w:pPr>
            <w:r w:rsidRPr="00F92F02">
              <w:rPr>
                <w:rFonts w:ascii="Arial" w:hAnsi="Arial" w:cs="Arial"/>
                <w:b/>
              </w:rPr>
              <w:t>Description</w:t>
            </w:r>
          </w:p>
        </w:tc>
        <w:tc>
          <w:tcPr>
            <w:tcW w:w="1440" w:type="dxa"/>
            <w:shd w:val="clear" w:color="auto" w:fill="auto"/>
          </w:tcPr>
          <w:p w:rsidRPr="00F92F02" w:rsidR="00B91B43" w:rsidP="00F92F02" w:rsidRDefault="00B91B43" w14:paraId="35BC6D6F" w14:textId="77777777">
            <w:pPr>
              <w:ind w:right="72"/>
              <w:rPr>
                <w:rFonts w:ascii="Arial" w:hAnsi="Arial" w:cs="Arial"/>
              </w:rPr>
            </w:pPr>
            <w:r w:rsidRPr="00F92F02">
              <w:rPr>
                <w:rFonts w:ascii="Arial" w:hAnsi="Arial" w:cs="Arial"/>
                <w:b/>
              </w:rPr>
              <w:t>Reference</w:t>
            </w:r>
          </w:p>
        </w:tc>
        <w:tc>
          <w:tcPr>
            <w:tcW w:w="1872" w:type="dxa"/>
            <w:shd w:val="clear" w:color="auto" w:fill="auto"/>
          </w:tcPr>
          <w:p w:rsidRPr="00F92F02" w:rsidR="00B91B43" w:rsidP="00F92F02" w:rsidRDefault="00B91B43" w14:paraId="18BF135E" w14:textId="77777777">
            <w:pPr>
              <w:ind w:right="72"/>
              <w:rPr>
                <w:rFonts w:ascii="Arial" w:hAnsi="Arial" w:cs="Arial"/>
                <w:b/>
              </w:rPr>
            </w:pPr>
            <w:r w:rsidRPr="00F92F02">
              <w:rPr>
                <w:rFonts w:ascii="Arial" w:hAnsi="Arial" w:cs="Arial"/>
                <w:b/>
              </w:rPr>
              <w:t>STCP12-1</w:t>
            </w:r>
          </w:p>
          <w:p w:rsidRPr="00F92F02" w:rsidR="00B91B43" w:rsidP="00F92F02" w:rsidRDefault="00B91B43" w14:paraId="7556C108" w14:textId="77777777">
            <w:pPr>
              <w:ind w:right="72"/>
              <w:rPr>
                <w:rFonts w:ascii="Arial" w:hAnsi="Arial" w:cs="Arial"/>
              </w:rPr>
            </w:pPr>
            <w:r w:rsidRPr="00F92F02">
              <w:rPr>
                <w:rFonts w:ascii="Arial" w:hAnsi="Arial" w:cs="Arial"/>
                <w:b/>
              </w:rPr>
              <w:t>Data Equipment Item List Reference</w:t>
            </w:r>
          </w:p>
        </w:tc>
      </w:tr>
      <w:tr w:rsidRPr="00F92F02" w:rsidR="00B91B43" w:rsidTr="00F92F02" w14:paraId="254D8111" w14:textId="77777777">
        <w:tc>
          <w:tcPr>
            <w:tcW w:w="1908" w:type="dxa"/>
            <w:shd w:val="clear" w:color="auto" w:fill="auto"/>
          </w:tcPr>
          <w:p w:rsidRPr="00F92F02" w:rsidR="00B91B43" w:rsidP="00F92F02" w:rsidRDefault="00B91B43" w14:paraId="34E7F0A1" w14:textId="77777777">
            <w:pPr>
              <w:ind w:right="72"/>
              <w:rPr>
                <w:rFonts w:ascii="Arial" w:hAnsi="Arial" w:cs="Arial"/>
              </w:rPr>
            </w:pPr>
          </w:p>
        </w:tc>
        <w:tc>
          <w:tcPr>
            <w:tcW w:w="3960" w:type="dxa"/>
            <w:shd w:val="clear" w:color="auto" w:fill="auto"/>
          </w:tcPr>
          <w:p w:rsidRPr="00F92F02" w:rsidR="00B91B43" w:rsidP="00F92F02" w:rsidRDefault="00B91B43" w14:paraId="41072B00" w14:textId="77777777">
            <w:pPr>
              <w:ind w:right="309"/>
              <w:rPr>
                <w:rFonts w:ascii="Arial" w:hAnsi="Arial" w:cs="Arial"/>
              </w:rPr>
            </w:pPr>
          </w:p>
        </w:tc>
        <w:tc>
          <w:tcPr>
            <w:tcW w:w="1440" w:type="dxa"/>
            <w:shd w:val="clear" w:color="auto" w:fill="auto"/>
          </w:tcPr>
          <w:p w:rsidRPr="00F92F02" w:rsidR="00B91B43" w:rsidP="00F92F02" w:rsidRDefault="00B91B43" w14:paraId="4B098906" w14:textId="77777777">
            <w:pPr>
              <w:ind w:right="72"/>
              <w:rPr>
                <w:rFonts w:ascii="Arial" w:hAnsi="Arial" w:cs="Arial"/>
              </w:rPr>
            </w:pPr>
          </w:p>
        </w:tc>
        <w:tc>
          <w:tcPr>
            <w:tcW w:w="1872" w:type="dxa"/>
            <w:shd w:val="clear" w:color="auto" w:fill="auto"/>
          </w:tcPr>
          <w:p w:rsidRPr="00F92F02" w:rsidR="00B91B43" w:rsidP="00F92F02" w:rsidRDefault="00B91B43" w14:paraId="47DA85D8" w14:textId="77777777">
            <w:pPr>
              <w:ind w:right="72"/>
              <w:rPr>
                <w:rFonts w:ascii="Arial" w:hAnsi="Arial" w:cs="Arial"/>
              </w:rPr>
            </w:pPr>
          </w:p>
        </w:tc>
      </w:tr>
      <w:tr w:rsidRPr="00F92F02" w:rsidR="00B91B43" w:rsidTr="00F92F02" w14:paraId="13A2E3C1" w14:textId="77777777">
        <w:tc>
          <w:tcPr>
            <w:tcW w:w="1908" w:type="dxa"/>
            <w:shd w:val="clear" w:color="auto" w:fill="auto"/>
          </w:tcPr>
          <w:p w:rsidRPr="00F92F02" w:rsidR="00B91B43" w:rsidP="00F92F02" w:rsidRDefault="00B91B43" w14:paraId="295D3B99" w14:textId="77777777">
            <w:pPr>
              <w:ind w:right="72"/>
              <w:rPr>
                <w:rFonts w:ascii="Arial" w:hAnsi="Arial" w:cs="Arial"/>
              </w:rPr>
            </w:pPr>
            <w:r w:rsidRPr="00F92F02">
              <w:rPr>
                <w:rFonts w:ascii="Arial" w:hAnsi="Arial" w:cs="Arial"/>
              </w:rPr>
              <w:t xml:space="preserve">Protection  Policy </w:t>
            </w:r>
          </w:p>
        </w:tc>
        <w:tc>
          <w:tcPr>
            <w:tcW w:w="3960" w:type="dxa"/>
            <w:shd w:val="clear" w:color="auto" w:fill="auto"/>
          </w:tcPr>
          <w:p w:rsidRPr="00F92F02" w:rsidR="00B91B43" w:rsidP="00F92F02" w:rsidRDefault="00B91B43" w14:paraId="78C42EED" w14:textId="77777777">
            <w:pPr>
              <w:ind w:right="309"/>
              <w:rPr>
                <w:rFonts w:ascii="Arial" w:hAnsi="Arial" w:cs="Arial"/>
              </w:rPr>
            </w:pPr>
            <w:r w:rsidRPr="00F92F02">
              <w:rPr>
                <w:rFonts w:ascii="Arial" w:hAnsi="Arial" w:cs="Arial"/>
              </w:rPr>
              <w:t>Information in respect of Offshore TO Protection Policy</w:t>
            </w:r>
          </w:p>
        </w:tc>
        <w:tc>
          <w:tcPr>
            <w:tcW w:w="1440" w:type="dxa"/>
            <w:shd w:val="clear" w:color="auto" w:fill="auto"/>
          </w:tcPr>
          <w:p w:rsidRPr="00F92F02" w:rsidR="00B91B43" w:rsidP="00F92F02" w:rsidRDefault="00B91B43" w14:paraId="19492BD7" w14:textId="77777777">
            <w:pPr>
              <w:ind w:right="72"/>
              <w:rPr>
                <w:rFonts w:ascii="Arial" w:hAnsi="Arial" w:cs="Arial"/>
              </w:rPr>
            </w:pPr>
            <w:r w:rsidRPr="00F92F02">
              <w:rPr>
                <w:rFonts w:ascii="Arial" w:hAnsi="Arial" w:cs="Arial"/>
              </w:rPr>
              <w:t xml:space="preserve">Part 3 </w:t>
            </w:r>
          </w:p>
          <w:p w:rsidRPr="00F92F02" w:rsidR="00B91B43" w:rsidP="00F92F02" w:rsidRDefault="00B91B43" w14:paraId="2723A6C2" w14:textId="77777777">
            <w:pPr>
              <w:ind w:right="72"/>
              <w:rPr>
                <w:rFonts w:ascii="Arial" w:hAnsi="Arial" w:cs="Arial"/>
              </w:rPr>
            </w:pPr>
            <w:r w:rsidRPr="00F92F02">
              <w:rPr>
                <w:rFonts w:ascii="Arial" w:hAnsi="Arial" w:cs="Arial"/>
              </w:rPr>
              <w:t>Section 3.1</w:t>
            </w:r>
          </w:p>
        </w:tc>
        <w:tc>
          <w:tcPr>
            <w:tcW w:w="1872" w:type="dxa"/>
            <w:shd w:val="clear" w:color="auto" w:fill="auto"/>
          </w:tcPr>
          <w:p w:rsidRPr="00F92F02" w:rsidR="00B91B43" w:rsidP="00F92F02" w:rsidRDefault="00B91B43" w14:paraId="1DC1172D" w14:textId="77777777">
            <w:pPr>
              <w:ind w:right="72"/>
              <w:rPr>
                <w:rFonts w:ascii="Arial" w:hAnsi="Arial" w:cs="Arial"/>
              </w:rPr>
            </w:pPr>
          </w:p>
        </w:tc>
      </w:tr>
      <w:tr w:rsidRPr="00F92F02" w:rsidR="00B91B43" w:rsidTr="00F92F02" w14:paraId="5C6AEB9B" w14:textId="77777777">
        <w:tc>
          <w:tcPr>
            <w:tcW w:w="1908" w:type="dxa"/>
            <w:shd w:val="clear" w:color="auto" w:fill="auto"/>
          </w:tcPr>
          <w:p w:rsidRPr="00F92F02" w:rsidR="00B91B43" w:rsidP="00F92F02" w:rsidRDefault="00B91B43" w14:paraId="6B0824C0" w14:textId="77777777">
            <w:pPr>
              <w:ind w:right="638"/>
              <w:rPr>
                <w:rFonts w:ascii="Arial" w:hAnsi="Arial" w:cs="Arial"/>
              </w:rPr>
            </w:pPr>
          </w:p>
        </w:tc>
        <w:tc>
          <w:tcPr>
            <w:tcW w:w="3960" w:type="dxa"/>
            <w:shd w:val="clear" w:color="auto" w:fill="auto"/>
          </w:tcPr>
          <w:p w:rsidRPr="00F92F02" w:rsidR="00B91B43" w:rsidP="00F92F02" w:rsidRDefault="00B91B43" w14:paraId="3276B816" w14:textId="77777777">
            <w:pPr>
              <w:tabs>
                <w:tab w:val="left" w:pos="3132"/>
              </w:tabs>
              <w:ind w:right="638"/>
              <w:rPr>
                <w:rFonts w:ascii="Arial" w:hAnsi="Arial" w:cs="Arial"/>
                <w:snapToGrid w:val="0"/>
              </w:rPr>
            </w:pPr>
          </w:p>
        </w:tc>
        <w:tc>
          <w:tcPr>
            <w:tcW w:w="1440" w:type="dxa"/>
            <w:shd w:val="clear" w:color="auto" w:fill="auto"/>
          </w:tcPr>
          <w:p w:rsidRPr="00F92F02" w:rsidR="00B91B43" w:rsidP="00F92F02" w:rsidRDefault="00B91B43" w14:paraId="0F80F1D9" w14:textId="77777777">
            <w:pPr>
              <w:ind w:right="638"/>
              <w:rPr>
                <w:rFonts w:ascii="Arial" w:hAnsi="Arial" w:cs="Arial"/>
              </w:rPr>
            </w:pPr>
          </w:p>
        </w:tc>
        <w:tc>
          <w:tcPr>
            <w:tcW w:w="1872" w:type="dxa"/>
            <w:shd w:val="clear" w:color="auto" w:fill="auto"/>
          </w:tcPr>
          <w:p w:rsidRPr="00F92F02" w:rsidR="00B91B43" w:rsidP="00F92F02" w:rsidRDefault="00B91B43" w14:paraId="60CABABE" w14:textId="77777777">
            <w:pPr>
              <w:ind w:right="638"/>
              <w:rPr>
                <w:rFonts w:ascii="Arial" w:hAnsi="Arial" w:cs="Arial"/>
              </w:rPr>
            </w:pPr>
          </w:p>
        </w:tc>
      </w:tr>
      <w:tr w:rsidRPr="00F92F02" w:rsidR="00B91B43" w:rsidTr="00F92F02" w14:paraId="2257F19E" w14:textId="77777777">
        <w:tc>
          <w:tcPr>
            <w:tcW w:w="1908" w:type="dxa"/>
            <w:shd w:val="clear" w:color="auto" w:fill="auto"/>
          </w:tcPr>
          <w:p w:rsidRPr="00F92F02" w:rsidR="00B91B43" w:rsidP="00B91B43" w:rsidRDefault="00B91B43" w14:paraId="0CDD7852" w14:textId="77777777">
            <w:pPr>
              <w:rPr>
                <w:rFonts w:ascii="Arial" w:hAnsi="Arial" w:cs="Arial"/>
              </w:rPr>
            </w:pPr>
            <w:r w:rsidRPr="00F92F02">
              <w:rPr>
                <w:rFonts w:ascii="Arial" w:hAnsi="Arial" w:cs="Arial"/>
                <w:bCs/>
              </w:rPr>
              <w:t>132kV Protection and Automatic Switching Data</w:t>
            </w:r>
          </w:p>
        </w:tc>
        <w:tc>
          <w:tcPr>
            <w:tcW w:w="3960" w:type="dxa"/>
            <w:shd w:val="clear" w:color="auto" w:fill="auto"/>
          </w:tcPr>
          <w:p w:rsidRPr="00F92F02" w:rsidR="00B91B43" w:rsidP="00F92F02" w:rsidRDefault="00B91B43" w14:paraId="275DA18E" w14:textId="77777777">
            <w:pPr>
              <w:ind w:right="638"/>
              <w:rPr>
                <w:rFonts w:ascii="Arial" w:hAnsi="Arial" w:cs="Arial"/>
                <w:snapToGrid w:val="0"/>
              </w:rPr>
            </w:pPr>
            <w:r w:rsidRPr="00F92F02">
              <w:rPr>
                <w:rFonts w:ascii="Arial" w:hAnsi="Arial" w:cs="Arial"/>
                <w:snapToGrid w:val="0"/>
              </w:rPr>
              <w:t>Single Line Diagram</w:t>
            </w:r>
          </w:p>
        </w:tc>
        <w:tc>
          <w:tcPr>
            <w:tcW w:w="1440" w:type="dxa"/>
            <w:shd w:val="clear" w:color="auto" w:fill="auto"/>
          </w:tcPr>
          <w:p w:rsidRPr="00F92F02" w:rsidR="00B91B43" w:rsidP="00F92F02" w:rsidRDefault="00B91B43" w14:paraId="4E0B8E2A" w14:textId="77777777">
            <w:pPr>
              <w:ind w:right="72"/>
              <w:rPr>
                <w:rFonts w:ascii="Arial" w:hAnsi="Arial" w:cs="Arial"/>
              </w:rPr>
            </w:pPr>
            <w:r w:rsidRPr="00F92F02">
              <w:rPr>
                <w:rFonts w:ascii="Arial" w:hAnsi="Arial" w:cs="Arial"/>
              </w:rPr>
              <w:t xml:space="preserve">Part 3 </w:t>
            </w:r>
          </w:p>
          <w:p w:rsidRPr="00F92F02" w:rsidR="00B91B43" w:rsidP="00F92F02" w:rsidRDefault="00B91B43" w14:paraId="2C59C956" w14:textId="77777777">
            <w:pPr>
              <w:ind w:right="72"/>
              <w:rPr>
                <w:rFonts w:ascii="Arial" w:hAnsi="Arial" w:cs="Arial"/>
              </w:rPr>
            </w:pPr>
            <w:r w:rsidRPr="00F92F02">
              <w:rPr>
                <w:rFonts w:ascii="Arial" w:hAnsi="Arial" w:cs="Arial"/>
              </w:rPr>
              <w:t>Section 3.2</w:t>
            </w:r>
          </w:p>
          <w:p w:rsidRPr="00F92F02" w:rsidR="00B91B43" w:rsidP="00F92F02" w:rsidRDefault="00B91B43" w14:paraId="0B8DA72F" w14:textId="77777777">
            <w:pPr>
              <w:ind w:right="638"/>
              <w:rPr>
                <w:rFonts w:ascii="Arial" w:hAnsi="Arial" w:cs="Arial"/>
              </w:rPr>
            </w:pPr>
          </w:p>
        </w:tc>
        <w:tc>
          <w:tcPr>
            <w:tcW w:w="1872" w:type="dxa"/>
            <w:shd w:val="clear" w:color="auto" w:fill="auto"/>
          </w:tcPr>
          <w:p w:rsidRPr="00F92F02" w:rsidR="00B91B43" w:rsidP="00F92F02" w:rsidRDefault="00B91B43" w14:paraId="54537FBA" w14:textId="77777777">
            <w:pPr>
              <w:ind w:right="72"/>
              <w:rPr>
                <w:rFonts w:ascii="Arial" w:hAnsi="Arial" w:cs="Arial"/>
              </w:rPr>
            </w:pPr>
            <w:r w:rsidRPr="00F92F02">
              <w:rPr>
                <w:rFonts w:ascii="Arial" w:hAnsi="Arial" w:cs="Arial"/>
              </w:rPr>
              <w:t>168, 169,  171, 172,  178</w:t>
            </w:r>
          </w:p>
        </w:tc>
      </w:tr>
      <w:tr w:rsidRPr="00F92F02" w:rsidR="00B91B43" w:rsidTr="00F92F02" w14:paraId="2FFA14BC" w14:textId="77777777">
        <w:tc>
          <w:tcPr>
            <w:tcW w:w="1908" w:type="dxa"/>
            <w:shd w:val="clear" w:color="auto" w:fill="auto"/>
          </w:tcPr>
          <w:p w:rsidRPr="00F92F02" w:rsidR="00B91B43" w:rsidP="00F92F02" w:rsidRDefault="00B91B43" w14:paraId="22DCF538" w14:textId="77777777">
            <w:pPr>
              <w:ind w:right="638"/>
              <w:rPr>
                <w:rFonts w:ascii="Arial" w:hAnsi="Arial" w:cs="Arial"/>
              </w:rPr>
            </w:pPr>
          </w:p>
        </w:tc>
        <w:tc>
          <w:tcPr>
            <w:tcW w:w="3960" w:type="dxa"/>
            <w:shd w:val="clear" w:color="auto" w:fill="auto"/>
          </w:tcPr>
          <w:p w:rsidRPr="00F92F02" w:rsidR="00B91B43" w:rsidP="00F92F02" w:rsidRDefault="00B91B43" w14:paraId="11B82F60" w14:textId="77777777">
            <w:pPr>
              <w:ind w:right="638"/>
              <w:rPr>
                <w:rFonts w:ascii="Arial" w:hAnsi="Arial" w:cs="Arial"/>
                <w:snapToGrid w:val="0"/>
              </w:rPr>
            </w:pPr>
            <w:r w:rsidRPr="00F92F02">
              <w:rPr>
                <w:rFonts w:ascii="Arial" w:hAnsi="Arial" w:cs="Arial"/>
                <w:snapToGrid w:val="0"/>
              </w:rPr>
              <w:t>Line protection equipment</w:t>
            </w:r>
          </w:p>
        </w:tc>
        <w:tc>
          <w:tcPr>
            <w:tcW w:w="1440" w:type="dxa"/>
            <w:shd w:val="clear" w:color="auto" w:fill="auto"/>
          </w:tcPr>
          <w:p w:rsidRPr="00F92F02" w:rsidR="00B91B43" w:rsidP="00F92F02" w:rsidRDefault="00B91B43" w14:paraId="61FE3B08" w14:textId="77777777">
            <w:pPr>
              <w:ind w:right="638"/>
              <w:rPr>
                <w:rFonts w:ascii="Arial" w:hAnsi="Arial" w:cs="Arial"/>
              </w:rPr>
            </w:pPr>
          </w:p>
        </w:tc>
        <w:tc>
          <w:tcPr>
            <w:tcW w:w="1872" w:type="dxa"/>
            <w:shd w:val="clear" w:color="auto" w:fill="auto"/>
          </w:tcPr>
          <w:p w:rsidRPr="00F92F02" w:rsidR="00B91B43" w:rsidP="00F92F02" w:rsidRDefault="00B91B43" w14:paraId="712B94D8" w14:textId="77777777">
            <w:pPr>
              <w:ind w:right="638"/>
              <w:rPr>
                <w:rFonts w:ascii="Arial" w:hAnsi="Arial" w:cs="Arial"/>
              </w:rPr>
            </w:pPr>
          </w:p>
        </w:tc>
      </w:tr>
      <w:tr w:rsidRPr="00F92F02" w:rsidR="00B91B43" w:rsidTr="00F92F02" w14:paraId="22A09903" w14:textId="77777777">
        <w:tc>
          <w:tcPr>
            <w:tcW w:w="1908" w:type="dxa"/>
            <w:shd w:val="clear" w:color="auto" w:fill="auto"/>
          </w:tcPr>
          <w:p w:rsidRPr="00F92F02" w:rsidR="00B91B43" w:rsidP="00F92F02" w:rsidRDefault="00B91B43" w14:paraId="27FA4A4A" w14:textId="77777777">
            <w:pPr>
              <w:ind w:right="638"/>
              <w:rPr>
                <w:rFonts w:ascii="Arial" w:hAnsi="Arial" w:cs="Arial"/>
              </w:rPr>
            </w:pPr>
          </w:p>
        </w:tc>
        <w:tc>
          <w:tcPr>
            <w:tcW w:w="3960" w:type="dxa"/>
            <w:shd w:val="clear" w:color="auto" w:fill="auto"/>
          </w:tcPr>
          <w:p w:rsidRPr="00F92F02" w:rsidR="00B91B43" w:rsidP="00F92F02" w:rsidRDefault="00B91B43" w14:paraId="4800B221" w14:textId="77777777">
            <w:pPr>
              <w:ind w:right="72"/>
              <w:rPr>
                <w:rFonts w:ascii="Arial" w:hAnsi="Arial" w:cs="Arial"/>
                <w:snapToGrid w:val="0"/>
              </w:rPr>
            </w:pPr>
            <w:r w:rsidRPr="00F92F02">
              <w:rPr>
                <w:rFonts w:ascii="Arial" w:hAnsi="Arial" w:cs="Arial"/>
                <w:snapToGrid w:val="0"/>
              </w:rPr>
              <w:t>Protection telecommunication services</w:t>
            </w:r>
          </w:p>
        </w:tc>
        <w:tc>
          <w:tcPr>
            <w:tcW w:w="1440" w:type="dxa"/>
            <w:shd w:val="clear" w:color="auto" w:fill="auto"/>
          </w:tcPr>
          <w:p w:rsidRPr="00F92F02" w:rsidR="00B91B43" w:rsidP="00F92F02" w:rsidRDefault="00B91B43" w14:paraId="5DBE6D22" w14:textId="77777777">
            <w:pPr>
              <w:ind w:right="638"/>
              <w:rPr>
                <w:rFonts w:ascii="Arial" w:hAnsi="Arial" w:cs="Arial"/>
              </w:rPr>
            </w:pPr>
          </w:p>
        </w:tc>
        <w:tc>
          <w:tcPr>
            <w:tcW w:w="1872" w:type="dxa"/>
            <w:shd w:val="clear" w:color="auto" w:fill="auto"/>
          </w:tcPr>
          <w:p w:rsidRPr="00F92F02" w:rsidR="00B91B43" w:rsidP="00F92F02" w:rsidRDefault="00B91B43" w14:paraId="6D6DA6B0" w14:textId="77777777">
            <w:pPr>
              <w:ind w:right="638"/>
              <w:rPr>
                <w:rFonts w:ascii="Arial" w:hAnsi="Arial" w:cs="Arial"/>
              </w:rPr>
            </w:pPr>
          </w:p>
        </w:tc>
      </w:tr>
      <w:tr w:rsidRPr="00F92F02" w:rsidR="00B91B43" w:rsidTr="00F92F02" w14:paraId="3272C016" w14:textId="77777777">
        <w:tc>
          <w:tcPr>
            <w:tcW w:w="1908" w:type="dxa"/>
            <w:shd w:val="clear" w:color="auto" w:fill="auto"/>
          </w:tcPr>
          <w:p w:rsidRPr="00F92F02" w:rsidR="00B91B43" w:rsidP="00F92F02" w:rsidRDefault="00B91B43" w14:paraId="061AD14C" w14:textId="77777777">
            <w:pPr>
              <w:ind w:right="638"/>
              <w:rPr>
                <w:rFonts w:ascii="Arial" w:hAnsi="Arial" w:cs="Arial"/>
              </w:rPr>
            </w:pPr>
          </w:p>
        </w:tc>
        <w:tc>
          <w:tcPr>
            <w:tcW w:w="3960" w:type="dxa"/>
            <w:shd w:val="clear" w:color="auto" w:fill="auto"/>
          </w:tcPr>
          <w:p w:rsidRPr="00F92F02" w:rsidR="00B91B43" w:rsidP="00F92F02" w:rsidRDefault="00B91B43" w14:paraId="4DDC15D8" w14:textId="77777777">
            <w:pPr>
              <w:ind w:right="72"/>
              <w:rPr>
                <w:rFonts w:ascii="Arial" w:hAnsi="Arial" w:cs="Arial"/>
                <w:snapToGrid w:val="0"/>
              </w:rPr>
            </w:pPr>
            <w:r w:rsidRPr="00F92F02">
              <w:rPr>
                <w:rFonts w:ascii="Arial" w:hAnsi="Arial" w:cs="Arial"/>
                <w:snapToGrid w:val="0"/>
              </w:rPr>
              <w:t>Protection signalling equipment</w:t>
            </w:r>
          </w:p>
        </w:tc>
        <w:tc>
          <w:tcPr>
            <w:tcW w:w="1440" w:type="dxa"/>
            <w:shd w:val="clear" w:color="auto" w:fill="auto"/>
          </w:tcPr>
          <w:p w:rsidRPr="00F92F02" w:rsidR="00B91B43" w:rsidP="00F92F02" w:rsidRDefault="00B91B43" w14:paraId="0F3ED304" w14:textId="77777777">
            <w:pPr>
              <w:ind w:right="638"/>
              <w:rPr>
                <w:rFonts w:ascii="Arial" w:hAnsi="Arial" w:cs="Arial"/>
              </w:rPr>
            </w:pPr>
          </w:p>
        </w:tc>
        <w:tc>
          <w:tcPr>
            <w:tcW w:w="1872" w:type="dxa"/>
            <w:shd w:val="clear" w:color="auto" w:fill="auto"/>
          </w:tcPr>
          <w:p w:rsidRPr="00F92F02" w:rsidR="00B91B43" w:rsidP="00F92F02" w:rsidRDefault="00B91B43" w14:paraId="7832083B" w14:textId="77777777">
            <w:pPr>
              <w:ind w:right="638"/>
              <w:rPr>
                <w:rFonts w:ascii="Arial" w:hAnsi="Arial" w:cs="Arial"/>
              </w:rPr>
            </w:pPr>
          </w:p>
        </w:tc>
      </w:tr>
      <w:tr w:rsidRPr="00F92F02" w:rsidR="00B91B43" w:rsidTr="00F92F02" w14:paraId="33237BB7" w14:textId="77777777">
        <w:tc>
          <w:tcPr>
            <w:tcW w:w="1908" w:type="dxa"/>
            <w:shd w:val="clear" w:color="auto" w:fill="auto"/>
          </w:tcPr>
          <w:p w:rsidRPr="00F92F02" w:rsidR="00B91B43" w:rsidP="00F92F02" w:rsidRDefault="00B91B43" w14:paraId="773FE12F" w14:textId="77777777">
            <w:pPr>
              <w:ind w:right="638"/>
              <w:rPr>
                <w:rFonts w:ascii="Arial" w:hAnsi="Arial" w:cs="Arial"/>
              </w:rPr>
            </w:pPr>
          </w:p>
        </w:tc>
        <w:tc>
          <w:tcPr>
            <w:tcW w:w="3960" w:type="dxa"/>
            <w:shd w:val="clear" w:color="auto" w:fill="auto"/>
          </w:tcPr>
          <w:p w:rsidRPr="00F92F02" w:rsidR="00B91B43" w:rsidP="00F92F02" w:rsidRDefault="00B91B43" w14:paraId="68AEB611" w14:textId="77777777">
            <w:pPr>
              <w:ind w:right="638"/>
              <w:rPr>
                <w:rFonts w:ascii="Arial" w:hAnsi="Arial" w:cs="Arial"/>
                <w:snapToGrid w:val="0"/>
              </w:rPr>
            </w:pPr>
            <w:r w:rsidRPr="00F92F02">
              <w:rPr>
                <w:rFonts w:ascii="Arial" w:hAnsi="Arial" w:cs="Arial"/>
                <w:snapToGrid w:val="0"/>
              </w:rPr>
              <w:t>Intertripping equipment</w:t>
            </w:r>
          </w:p>
        </w:tc>
        <w:tc>
          <w:tcPr>
            <w:tcW w:w="1440" w:type="dxa"/>
            <w:shd w:val="clear" w:color="auto" w:fill="auto"/>
          </w:tcPr>
          <w:p w:rsidRPr="00F92F02" w:rsidR="00B91B43" w:rsidP="00F92F02" w:rsidRDefault="00B91B43" w14:paraId="118B9CE5" w14:textId="77777777">
            <w:pPr>
              <w:ind w:right="638"/>
              <w:rPr>
                <w:rFonts w:ascii="Arial" w:hAnsi="Arial" w:cs="Arial"/>
              </w:rPr>
            </w:pPr>
          </w:p>
        </w:tc>
        <w:tc>
          <w:tcPr>
            <w:tcW w:w="1872" w:type="dxa"/>
            <w:shd w:val="clear" w:color="auto" w:fill="auto"/>
          </w:tcPr>
          <w:p w:rsidRPr="00F92F02" w:rsidR="00B91B43" w:rsidP="00F92F02" w:rsidRDefault="00B91B43" w14:paraId="340EB431" w14:textId="77777777">
            <w:pPr>
              <w:ind w:right="638"/>
              <w:rPr>
                <w:rFonts w:ascii="Arial" w:hAnsi="Arial" w:cs="Arial"/>
              </w:rPr>
            </w:pPr>
          </w:p>
        </w:tc>
      </w:tr>
      <w:tr w:rsidRPr="00F92F02" w:rsidR="00B91B43" w:rsidTr="00F92F02" w14:paraId="44B9EA18" w14:textId="77777777">
        <w:tc>
          <w:tcPr>
            <w:tcW w:w="1908" w:type="dxa"/>
            <w:shd w:val="clear" w:color="auto" w:fill="auto"/>
          </w:tcPr>
          <w:p w:rsidRPr="00F92F02" w:rsidR="00B91B43" w:rsidP="00F92F02" w:rsidRDefault="00B91B43" w14:paraId="734DF2FE" w14:textId="77777777">
            <w:pPr>
              <w:ind w:right="638"/>
              <w:rPr>
                <w:rFonts w:ascii="Arial" w:hAnsi="Arial" w:cs="Arial"/>
              </w:rPr>
            </w:pPr>
          </w:p>
        </w:tc>
        <w:tc>
          <w:tcPr>
            <w:tcW w:w="3960" w:type="dxa"/>
            <w:shd w:val="clear" w:color="auto" w:fill="auto"/>
          </w:tcPr>
          <w:p w:rsidRPr="00F92F02" w:rsidR="00B91B43" w:rsidP="00B91B43" w:rsidRDefault="00B91B43" w14:paraId="10700079" w14:textId="77777777">
            <w:pPr>
              <w:rPr>
                <w:rFonts w:ascii="Arial" w:hAnsi="Arial" w:cs="Arial"/>
                <w:snapToGrid w:val="0"/>
              </w:rPr>
            </w:pPr>
            <w:r w:rsidRPr="00F92F02">
              <w:rPr>
                <w:rFonts w:ascii="Arial" w:hAnsi="Arial" w:cs="Arial"/>
                <w:snapToGrid w:val="0"/>
              </w:rPr>
              <w:t>Intertripping &amp; protection unstabilisation equipment</w:t>
            </w:r>
          </w:p>
        </w:tc>
        <w:tc>
          <w:tcPr>
            <w:tcW w:w="1440" w:type="dxa"/>
            <w:shd w:val="clear" w:color="auto" w:fill="auto"/>
          </w:tcPr>
          <w:p w:rsidRPr="00F92F02" w:rsidR="00B91B43" w:rsidP="00F92F02" w:rsidRDefault="00B91B43" w14:paraId="33CEE1B9" w14:textId="77777777">
            <w:pPr>
              <w:ind w:right="638"/>
              <w:rPr>
                <w:rFonts w:ascii="Arial" w:hAnsi="Arial" w:cs="Arial"/>
              </w:rPr>
            </w:pPr>
          </w:p>
        </w:tc>
        <w:tc>
          <w:tcPr>
            <w:tcW w:w="1872" w:type="dxa"/>
            <w:shd w:val="clear" w:color="auto" w:fill="auto"/>
          </w:tcPr>
          <w:p w:rsidRPr="00F92F02" w:rsidR="00B91B43" w:rsidP="00F92F02" w:rsidRDefault="00B91B43" w14:paraId="22B63FCA" w14:textId="77777777">
            <w:pPr>
              <w:ind w:right="638"/>
              <w:rPr>
                <w:rFonts w:ascii="Arial" w:hAnsi="Arial" w:cs="Arial"/>
              </w:rPr>
            </w:pPr>
          </w:p>
        </w:tc>
      </w:tr>
      <w:tr w:rsidRPr="00F92F02" w:rsidR="00B91B43" w:rsidTr="00F92F02" w14:paraId="024FB7E8" w14:textId="77777777">
        <w:tc>
          <w:tcPr>
            <w:tcW w:w="1908" w:type="dxa"/>
            <w:shd w:val="clear" w:color="auto" w:fill="auto"/>
          </w:tcPr>
          <w:p w:rsidRPr="00F92F02" w:rsidR="00B91B43" w:rsidP="00F92F02" w:rsidRDefault="00B91B43" w14:paraId="2B568006" w14:textId="77777777">
            <w:pPr>
              <w:ind w:right="638"/>
              <w:rPr>
                <w:rFonts w:ascii="Arial" w:hAnsi="Arial" w:cs="Arial"/>
              </w:rPr>
            </w:pPr>
          </w:p>
        </w:tc>
        <w:tc>
          <w:tcPr>
            <w:tcW w:w="3960" w:type="dxa"/>
            <w:shd w:val="clear" w:color="auto" w:fill="auto"/>
          </w:tcPr>
          <w:p w:rsidRPr="00F92F02" w:rsidR="00B91B43" w:rsidP="00F92F02" w:rsidRDefault="00B91B43" w14:paraId="307A2FD6" w14:textId="77777777">
            <w:pPr>
              <w:ind w:right="72"/>
              <w:rPr>
                <w:rFonts w:ascii="Arial" w:hAnsi="Arial" w:cs="Arial"/>
                <w:snapToGrid w:val="0"/>
              </w:rPr>
            </w:pPr>
            <w:r w:rsidRPr="00F92F02">
              <w:rPr>
                <w:rFonts w:ascii="Arial" w:hAnsi="Arial" w:cs="Arial"/>
                <w:snapToGrid w:val="0"/>
              </w:rPr>
              <w:t>Circuit breaker tripping initiation</w:t>
            </w:r>
          </w:p>
        </w:tc>
        <w:tc>
          <w:tcPr>
            <w:tcW w:w="1440" w:type="dxa"/>
            <w:shd w:val="clear" w:color="auto" w:fill="auto"/>
          </w:tcPr>
          <w:p w:rsidRPr="00F92F02" w:rsidR="00B91B43" w:rsidP="00F92F02" w:rsidRDefault="00B91B43" w14:paraId="5A89ED6C" w14:textId="77777777">
            <w:pPr>
              <w:ind w:right="638"/>
              <w:rPr>
                <w:rFonts w:ascii="Arial" w:hAnsi="Arial" w:cs="Arial"/>
              </w:rPr>
            </w:pPr>
          </w:p>
        </w:tc>
        <w:tc>
          <w:tcPr>
            <w:tcW w:w="1872" w:type="dxa"/>
            <w:shd w:val="clear" w:color="auto" w:fill="auto"/>
          </w:tcPr>
          <w:p w:rsidRPr="00F92F02" w:rsidR="00B91B43" w:rsidP="00F92F02" w:rsidRDefault="00B91B43" w14:paraId="7866296A" w14:textId="77777777">
            <w:pPr>
              <w:ind w:right="638"/>
              <w:rPr>
                <w:rFonts w:ascii="Arial" w:hAnsi="Arial" w:cs="Arial"/>
              </w:rPr>
            </w:pPr>
          </w:p>
        </w:tc>
      </w:tr>
      <w:tr w:rsidRPr="00F92F02" w:rsidR="00B91B43" w:rsidTr="00F92F02" w14:paraId="1DBD57AD" w14:textId="77777777">
        <w:tc>
          <w:tcPr>
            <w:tcW w:w="1908" w:type="dxa"/>
            <w:shd w:val="clear" w:color="auto" w:fill="auto"/>
          </w:tcPr>
          <w:p w:rsidRPr="00F92F02" w:rsidR="00B91B43" w:rsidP="00F92F02" w:rsidRDefault="00B91B43" w14:paraId="474EDE14" w14:textId="77777777">
            <w:pPr>
              <w:ind w:right="638"/>
              <w:rPr>
                <w:rFonts w:ascii="Arial" w:hAnsi="Arial" w:cs="Arial"/>
              </w:rPr>
            </w:pPr>
          </w:p>
        </w:tc>
        <w:tc>
          <w:tcPr>
            <w:tcW w:w="3960" w:type="dxa"/>
            <w:shd w:val="clear" w:color="auto" w:fill="auto"/>
          </w:tcPr>
          <w:p w:rsidRPr="00F92F02" w:rsidR="00B91B43" w:rsidP="00F92F02" w:rsidRDefault="00B91B43" w14:paraId="37AA71D8" w14:textId="77777777">
            <w:pPr>
              <w:ind w:right="638"/>
              <w:rPr>
                <w:rFonts w:ascii="Arial" w:hAnsi="Arial" w:cs="Arial"/>
                <w:snapToGrid w:val="0"/>
              </w:rPr>
            </w:pPr>
            <w:r w:rsidRPr="00F92F02">
              <w:rPr>
                <w:rFonts w:ascii="Arial" w:hAnsi="Arial" w:cs="Arial"/>
                <w:snapToGrid w:val="0"/>
              </w:rPr>
              <w:t>Line fault overall clearance times</w:t>
            </w:r>
          </w:p>
        </w:tc>
        <w:tc>
          <w:tcPr>
            <w:tcW w:w="1440" w:type="dxa"/>
            <w:shd w:val="clear" w:color="auto" w:fill="auto"/>
          </w:tcPr>
          <w:p w:rsidRPr="00F92F02" w:rsidR="00B91B43" w:rsidP="00F92F02" w:rsidRDefault="00B91B43" w14:paraId="20DE4E60" w14:textId="77777777">
            <w:pPr>
              <w:ind w:right="638"/>
              <w:rPr>
                <w:rFonts w:ascii="Arial" w:hAnsi="Arial" w:cs="Arial"/>
              </w:rPr>
            </w:pPr>
          </w:p>
        </w:tc>
        <w:tc>
          <w:tcPr>
            <w:tcW w:w="1872" w:type="dxa"/>
            <w:shd w:val="clear" w:color="auto" w:fill="auto"/>
          </w:tcPr>
          <w:p w:rsidRPr="00F92F02" w:rsidR="00B91B43" w:rsidP="00F92F02" w:rsidRDefault="00B91B43" w14:paraId="0B7189BA" w14:textId="77777777">
            <w:pPr>
              <w:ind w:right="638"/>
              <w:rPr>
                <w:rFonts w:ascii="Arial" w:hAnsi="Arial" w:cs="Arial"/>
              </w:rPr>
            </w:pPr>
          </w:p>
        </w:tc>
      </w:tr>
      <w:tr w:rsidRPr="00F92F02" w:rsidR="00B91B43" w:rsidTr="00F92F02" w14:paraId="6C77F994" w14:textId="77777777">
        <w:tc>
          <w:tcPr>
            <w:tcW w:w="1908" w:type="dxa"/>
            <w:shd w:val="clear" w:color="auto" w:fill="auto"/>
          </w:tcPr>
          <w:p w:rsidRPr="00F92F02" w:rsidR="00B91B43" w:rsidP="00F92F02" w:rsidRDefault="00B91B43" w14:paraId="03D936AF" w14:textId="77777777">
            <w:pPr>
              <w:ind w:right="638"/>
              <w:rPr>
                <w:rFonts w:ascii="Arial" w:hAnsi="Arial" w:cs="Arial"/>
              </w:rPr>
            </w:pPr>
          </w:p>
        </w:tc>
        <w:tc>
          <w:tcPr>
            <w:tcW w:w="3960" w:type="dxa"/>
            <w:shd w:val="clear" w:color="auto" w:fill="auto"/>
          </w:tcPr>
          <w:p w:rsidRPr="00F92F02" w:rsidR="00B91B43" w:rsidP="00F92F02" w:rsidRDefault="00B91B43" w14:paraId="3F1378D8" w14:textId="77777777">
            <w:pPr>
              <w:ind w:right="638"/>
              <w:rPr>
                <w:rFonts w:ascii="Arial" w:hAnsi="Arial" w:cs="Arial"/>
                <w:snapToGrid w:val="0"/>
              </w:rPr>
            </w:pPr>
            <w:r w:rsidRPr="00F92F02">
              <w:rPr>
                <w:rFonts w:ascii="Arial" w:hAnsi="Arial" w:cs="Arial"/>
                <w:snapToGrid w:val="0"/>
              </w:rPr>
              <w:t>Load limitations</w:t>
            </w:r>
          </w:p>
        </w:tc>
        <w:tc>
          <w:tcPr>
            <w:tcW w:w="1440" w:type="dxa"/>
            <w:shd w:val="clear" w:color="auto" w:fill="auto"/>
          </w:tcPr>
          <w:p w:rsidRPr="00F92F02" w:rsidR="00B91B43" w:rsidP="00F92F02" w:rsidRDefault="00B91B43" w14:paraId="690FC2D2" w14:textId="77777777">
            <w:pPr>
              <w:ind w:right="638"/>
              <w:rPr>
                <w:rFonts w:ascii="Arial" w:hAnsi="Arial" w:cs="Arial"/>
              </w:rPr>
            </w:pPr>
          </w:p>
        </w:tc>
        <w:tc>
          <w:tcPr>
            <w:tcW w:w="1872" w:type="dxa"/>
            <w:shd w:val="clear" w:color="auto" w:fill="auto"/>
          </w:tcPr>
          <w:p w:rsidRPr="00F92F02" w:rsidR="00B91B43" w:rsidP="00F92F02" w:rsidRDefault="00B91B43" w14:paraId="1CB1CFA7" w14:textId="77777777">
            <w:pPr>
              <w:ind w:right="638"/>
              <w:rPr>
                <w:rFonts w:ascii="Arial" w:hAnsi="Arial" w:cs="Arial"/>
              </w:rPr>
            </w:pPr>
          </w:p>
        </w:tc>
      </w:tr>
      <w:tr w:rsidRPr="00F92F02" w:rsidR="00B91B43" w:rsidTr="00F92F02" w14:paraId="60FF0ECD" w14:textId="77777777">
        <w:tc>
          <w:tcPr>
            <w:tcW w:w="1908" w:type="dxa"/>
            <w:shd w:val="clear" w:color="auto" w:fill="auto"/>
          </w:tcPr>
          <w:p w:rsidRPr="00F92F02" w:rsidR="00B91B43" w:rsidP="00F92F02" w:rsidRDefault="00B91B43" w14:paraId="51AEA0A5" w14:textId="77777777">
            <w:pPr>
              <w:ind w:right="638"/>
              <w:rPr>
                <w:rFonts w:ascii="Arial" w:hAnsi="Arial" w:cs="Arial"/>
              </w:rPr>
            </w:pPr>
          </w:p>
        </w:tc>
        <w:tc>
          <w:tcPr>
            <w:tcW w:w="3960" w:type="dxa"/>
            <w:shd w:val="clear" w:color="auto" w:fill="auto"/>
          </w:tcPr>
          <w:p w:rsidRPr="00F92F02" w:rsidR="00B91B43" w:rsidP="00F92F02" w:rsidRDefault="00B91B43" w14:paraId="3355B9C7" w14:textId="77777777">
            <w:pPr>
              <w:ind w:right="638"/>
              <w:rPr>
                <w:rFonts w:ascii="Arial" w:hAnsi="Arial" w:cs="Arial"/>
                <w:snapToGrid w:val="0"/>
              </w:rPr>
            </w:pPr>
            <w:r w:rsidRPr="00F92F02">
              <w:rPr>
                <w:rFonts w:ascii="Arial" w:hAnsi="Arial" w:cs="Arial"/>
                <w:snapToGrid w:val="0"/>
              </w:rPr>
              <w:t>Circuit breakers fail protection</w:t>
            </w:r>
          </w:p>
        </w:tc>
        <w:tc>
          <w:tcPr>
            <w:tcW w:w="1440" w:type="dxa"/>
            <w:shd w:val="clear" w:color="auto" w:fill="auto"/>
          </w:tcPr>
          <w:p w:rsidRPr="00F92F02" w:rsidR="00B91B43" w:rsidP="00F92F02" w:rsidRDefault="00B91B43" w14:paraId="7AC4C6FB" w14:textId="77777777">
            <w:pPr>
              <w:ind w:right="638"/>
              <w:rPr>
                <w:rFonts w:ascii="Arial" w:hAnsi="Arial" w:cs="Arial"/>
              </w:rPr>
            </w:pPr>
          </w:p>
        </w:tc>
        <w:tc>
          <w:tcPr>
            <w:tcW w:w="1872" w:type="dxa"/>
            <w:shd w:val="clear" w:color="auto" w:fill="auto"/>
          </w:tcPr>
          <w:p w:rsidRPr="00F92F02" w:rsidR="00B91B43" w:rsidP="00F92F02" w:rsidRDefault="00B91B43" w14:paraId="6A127428" w14:textId="77777777">
            <w:pPr>
              <w:ind w:right="638"/>
              <w:rPr>
                <w:rFonts w:ascii="Arial" w:hAnsi="Arial" w:cs="Arial"/>
              </w:rPr>
            </w:pPr>
          </w:p>
        </w:tc>
      </w:tr>
      <w:tr w:rsidRPr="00F92F02" w:rsidR="00B91B43" w:rsidTr="00F92F02" w14:paraId="2497A7F1" w14:textId="77777777">
        <w:tc>
          <w:tcPr>
            <w:tcW w:w="1908" w:type="dxa"/>
            <w:shd w:val="clear" w:color="auto" w:fill="auto"/>
          </w:tcPr>
          <w:p w:rsidRPr="00F92F02" w:rsidR="00B91B43" w:rsidP="00F92F02" w:rsidRDefault="00B91B43" w14:paraId="33E7BA5F" w14:textId="77777777">
            <w:pPr>
              <w:ind w:right="638"/>
              <w:rPr>
                <w:rFonts w:ascii="Arial" w:hAnsi="Arial" w:cs="Arial"/>
              </w:rPr>
            </w:pPr>
          </w:p>
        </w:tc>
        <w:tc>
          <w:tcPr>
            <w:tcW w:w="3960" w:type="dxa"/>
            <w:shd w:val="clear" w:color="auto" w:fill="auto"/>
          </w:tcPr>
          <w:p w:rsidRPr="00F92F02" w:rsidR="00B91B43" w:rsidP="00F92F02" w:rsidRDefault="00B91B43" w14:paraId="5BE59791" w14:textId="77777777">
            <w:pPr>
              <w:ind w:right="638"/>
              <w:rPr>
                <w:rFonts w:ascii="Arial" w:hAnsi="Arial" w:cs="Arial"/>
                <w:snapToGrid w:val="0"/>
              </w:rPr>
            </w:pPr>
            <w:r w:rsidRPr="00F92F02">
              <w:rPr>
                <w:rFonts w:ascii="Arial" w:hAnsi="Arial" w:cs="Arial"/>
                <w:snapToGrid w:val="0"/>
              </w:rPr>
              <w:t>Synchronising facilities</w:t>
            </w:r>
          </w:p>
        </w:tc>
        <w:tc>
          <w:tcPr>
            <w:tcW w:w="1440" w:type="dxa"/>
            <w:shd w:val="clear" w:color="auto" w:fill="auto"/>
          </w:tcPr>
          <w:p w:rsidRPr="00F92F02" w:rsidR="00B91B43" w:rsidP="00F92F02" w:rsidRDefault="00B91B43" w14:paraId="11F47357" w14:textId="77777777">
            <w:pPr>
              <w:ind w:right="638"/>
              <w:rPr>
                <w:rFonts w:ascii="Arial" w:hAnsi="Arial" w:cs="Arial"/>
              </w:rPr>
            </w:pPr>
          </w:p>
        </w:tc>
        <w:tc>
          <w:tcPr>
            <w:tcW w:w="1872" w:type="dxa"/>
            <w:shd w:val="clear" w:color="auto" w:fill="auto"/>
          </w:tcPr>
          <w:p w:rsidRPr="00F92F02" w:rsidR="00B91B43" w:rsidP="00F92F02" w:rsidRDefault="00B91B43" w14:paraId="69F98607" w14:textId="77777777">
            <w:pPr>
              <w:ind w:right="638"/>
              <w:rPr>
                <w:rFonts w:ascii="Arial" w:hAnsi="Arial" w:cs="Arial"/>
              </w:rPr>
            </w:pPr>
          </w:p>
        </w:tc>
      </w:tr>
      <w:tr w:rsidRPr="00F92F02" w:rsidR="00B91B43" w:rsidTr="00F92F02" w14:paraId="1B868251" w14:textId="77777777">
        <w:tc>
          <w:tcPr>
            <w:tcW w:w="1908" w:type="dxa"/>
            <w:shd w:val="clear" w:color="auto" w:fill="auto"/>
          </w:tcPr>
          <w:p w:rsidRPr="00F92F02" w:rsidR="00B91B43" w:rsidP="00F92F02" w:rsidRDefault="00B91B43" w14:paraId="69128384" w14:textId="77777777">
            <w:pPr>
              <w:ind w:right="638"/>
              <w:rPr>
                <w:rFonts w:ascii="Arial" w:hAnsi="Arial" w:cs="Arial"/>
              </w:rPr>
            </w:pPr>
          </w:p>
        </w:tc>
        <w:tc>
          <w:tcPr>
            <w:tcW w:w="3960" w:type="dxa"/>
            <w:shd w:val="clear" w:color="auto" w:fill="auto"/>
          </w:tcPr>
          <w:p w:rsidRPr="00F92F02" w:rsidR="00B91B43" w:rsidP="00F92F02" w:rsidRDefault="00B91B43" w14:paraId="064C5D49" w14:textId="77777777">
            <w:pPr>
              <w:ind w:right="638"/>
              <w:rPr>
                <w:rFonts w:ascii="Arial" w:hAnsi="Arial" w:cs="Arial"/>
                <w:snapToGrid w:val="0"/>
              </w:rPr>
            </w:pPr>
            <w:r w:rsidRPr="00F92F02">
              <w:rPr>
                <w:rFonts w:ascii="Arial" w:hAnsi="Arial" w:cs="Arial"/>
                <w:snapToGrid w:val="0"/>
              </w:rPr>
              <w:t>Auto switching (DAR) schedules</w:t>
            </w:r>
          </w:p>
        </w:tc>
        <w:tc>
          <w:tcPr>
            <w:tcW w:w="1440" w:type="dxa"/>
            <w:shd w:val="clear" w:color="auto" w:fill="auto"/>
          </w:tcPr>
          <w:p w:rsidRPr="00F92F02" w:rsidR="00B91B43" w:rsidP="00F92F02" w:rsidRDefault="00B91B43" w14:paraId="3AA37670" w14:textId="77777777">
            <w:pPr>
              <w:ind w:right="638"/>
              <w:rPr>
                <w:rFonts w:ascii="Arial" w:hAnsi="Arial" w:cs="Arial"/>
              </w:rPr>
            </w:pPr>
          </w:p>
        </w:tc>
        <w:tc>
          <w:tcPr>
            <w:tcW w:w="1872" w:type="dxa"/>
            <w:shd w:val="clear" w:color="auto" w:fill="auto"/>
          </w:tcPr>
          <w:p w:rsidRPr="00F92F02" w:rsidR="00B91B43" w:rsidP="00F92F02" w:rsidRDefault="00B91B43" w14:paraId="2C037404" w14:textId="77777777">
            <w:pPr>
              <w:ind w:right="638"/>
              <w:rPr>
                <w:rFonts w:ascii="Arial" w:hAnsi="Arial" w:cs="Arial"/>
              </w:rPr>
            </w:pPr>
          </w:p>
        </w:tc>
      </w:tr>
      <w:tr w:rsidRPr="00F92F02" w:rsidR="00B91B43" w:rsidTr="00F92F02" w14:paraId="6031EBA2" w14:textId="77777777">
        <w:tc>
          <w:tcPr>
            <w:tcW w:w="1908" w:type="dxa"/>
            <w:shd w:val="clear" w:color="auto" w:fill="auto"/>
          </w:tcPr>
          <w:p w:rsidRPr="00F92F02" w:rsidR="00B91B43" w:rsidP="00F92F02" w:rsidRDefault="00B91B43" w14:paraId="12420E22" w14:textId="77777777">
            <w:pPr>
              <w:ind w:right="638"/>
              <w:rPr>
                <w:rFonts w:ascii="Arial" w:hAnsi="Arial" w:cs="Arial"/>
              </w:rPr>
            </w:pPr>
          </w:p>
        </w:tc>
        <w:tc>
          <w:tcPr>
            <w:tcW w:w="3960" w:type="dxa"/>
            <w:shd w:val="clear" w:color="auto" w:fill="auto"/>
          </w:tcPr>
          <w:p w:rsidRPr="00F92F02" w:rsidR="00B91B43" w:rsidP="00F92F02" w:rsidRDefault="00B91B43" w14:paraId="0B24E461" w14:textId="77777777">
            <w:pPr>
              <w:ind w:right="638"/>
              <w:rPr>
                <w:rFonts w:ascii="Arial" w:hAnsi="Arial" w:cs="Arial"/>
              </w:rPr>
            </w:pPr>
          </w:p>
        </w:tc>
        <w:tc>
          <w:tcPr>
            <w:tcW w:w="1440" w:type="dxa"/>
            <w:shd w:val="clear" w:color="auto" w:fill="auto"/>
          </w:tcPr>
          <w:p w:rsidRPr="00F92F02" w:rsidR="00B91B43" w:rsidP="00F92F02" w:rsidRDefault="00B91B43" w14:paraId="215A0F4B" w14:textId="77777777">
            <w:pPr>
              <w:ind w:right="638"/>
              <w:rPr>
                <w:rFonts w:ascii="Arial" w:hAnsi="Arial" w:cs="Arial"/>
              </w:rPr>
            </w:pPr>
          </w:p>
        </w:tc>
        <w:tc>
          <w:tcPr>
            <w:tcW w:w="1872" w:type="dxa"/>
            <w:shd w:val="clear" w:color="auto" w:fill="auto"/>
          </w:tcPr>
          <w:p w:rsidRPr="00F92F02" w:rsidR="00B91B43" w:rsidP="00F92F02" w:rsidRDefault="00B91B43" w14:paraId="1709709D" w14:textId="77777777">
            <w:pPr>
              <w:ind w:right="638"/>
              <w:rPr>
                <w:rFonts w:ascii="Arial" w:hAnsi="Arial" w:cs="Arial"/>
              </w:rPr>
            </w:pPr>
          </w:p>
        </w:tc>
      </w:tr>
      <w:tr w:rsidRPr="00F92F02" w:rsidR="00B91B43" w:rsidTr="00F92F02" w14:paraId="0F83A16F" w14:textId="77777777">
        <w:tc>
          <w:tcPr>
            <w:tcW w:w="1908" w:type="dxa"/>
            <w:shd w:val="clear" w:color="auto" w:fill="auto"/>
          </w:tcPr>
          <w:p w:rsidRPr="00F92F02" w:rsidR="00B91B43" w:rsidP="00F92F02" w:rsidRDefault="00B91B43" w14:paraId="76299352" w14:textId="77777777">
            <w:pPr>
              <w:ind w:right="72"/>
              <w:rPr>
                <w:rFonts w:ascii="Arial" w:hAnsi="Arial" w:cs="Arial"/>
              </w:rPr>
            </w:pPr>
            <w:r w:rsidRPr="00F92F02">
              <w:rPr>
                <w:rFonts w:ascii="Arial" w:hAnsi="Arial" w:cs="Arial"/>
              </w:rPr>
              <w:t>Generator Intertrip Schemes</w:t>
            </w:r>
          </w:p>
        </w:tc>
        <w:tc>
          <w:tcPr>
            <w:tcW w:w="3960" w:type="dxa"/>
            <w:shd w:val="clear" w:color="auto" w:fill="auto"/>
          </w:tcPr>
          <w:p w:rsidRPr="00F92F02" w:rsidR="00B91B43" w:rsidP="00F92F02" w:rsidRDefault="00B91B43" w14:paraId="34059917" w14:textId="77777777">
            <w:pPr>
              <w:ind w:right="309"/>
              <w:rPr>
                <w:rFonts w:ascii="Arial" w:hAnsi="Arial" w:cs="Arial"/>
              </w:rPr>
            </w:pPr>
            <w:r w:rsidRPr="00F92F02">
              <w:rPr>
                <w:rFonts w:ascii="Arial" w:hAnsi="Arial" w:cs="Arial"/>
                <w:snapToGrid w:val="0"/>
              </w:rPr>
              <w:t>Descriptions of Generator Intertrip Schemes</w:t>
            </w:r>
          </w:p>
        </w:tc>
        <w:tc>
          <w:tcPr>
            <w:tcW w:w="1440" w:type="dxa"/>
            <w:shd w:val="clear" w:color="auto" w:fill="auto"/>
          </w:tcPr>
          <w:p w:rsidRPr="00F92F02" w:rsidR="00B91B43" w:rsidP="00F92F02" w:rsidRDefault="00B91B43" w14:paraId="55CEDB33" w14:textId="77777777">
            <w:pPr>
              <w:ind w:right="72"/>
              <w:rPr>
                <w:rFonts w:ascii="Arial" w:hAnsi="Arial" w:cs="Arial"/>
              </w:rPr>
            </w:pPr>
            <w:r w:rsidRPr="00F92F02">
              <w:rPr>
                <w:rFonts w:ascii="Arial" w:hAnsi="Arial" w:cs="Arial"/>
              </w:rPr>
              <w:t xml:space="preserve">Part 3 </w:t>
            </w:r>
          </w:p>
          <w:p w:rsidRPr="00F92F02" w:rsidR="00B91B43" w:rsidP="00F92F02" w:rsidRDefault="00B91B43" w14:paraId="7BBC172E" w14:textId="77777777">
            <w:pPr>
              <w:ind w:right="72"/>
              <w:rPr>
                <w:rFonts w:ascii="Arial" w:hAnsi="Arial" w:cs="Arial"/>
              </w:rPr>
            </w:pPr>
            <w:r w:rsidRPr="00F92F02">
              <w:rPr>
                <w:rFonts w:ascii="Arial" w:hAnsi="Arial" w:cs="Arial"/>
              </w:rPr>
              <w:t>Section 3.3</w:t>
            </w:r>
          </w:p>
        </w:tc>
        <w:tc>
          <w:tcPr>
            <w:tcW w:w="1872" w:type="dxa"/>
            <w:shd w:val="clear" w:color="auto" w:fill="auto"/>
          </w:tcPr>
          <w:p w:rsidRPr="00F92F02" w:rsidR="00B91B43" w:rsidP="00F92F02" w:rsidRDefault="00B91B43" w14:paraId="79D22FE0" w14:textId="77777777">
            <w:pPr>
              <w:ind w:right="252"/>
              <w:rPr>
                <w:rFonts w:ascii="Arial" w:hAnsi="Arial" w:cs="Arial"/>
              </w:rPr>
            </w:pPr>
            <w:r w:rsidRPr="00F92F02">
              <w:rPr>
                <w:rFonts w:ascii="Arial" w:hAnsi="Arial" w:cs="Arial"/>
              </w:rPr>
              <w:t>173</w:t>
            </w:r>
          </w:p>
        </w:tc>
      </w:tr>
      <w:tr w:rsidRPr="00F92F02" w:rsidR="00B91B43" w:rsidTr="00F92F02" w14:paraId="7D89DF77" w14:textId="77777777">
        <w:tc>
          <w:tcPr>
            <w:tcW w:w="1908" w:type="dxa"/>
            <w:shd w:val="clear" w:color="auto" w:fill="auto"/>
          </w:tcPr>
          <w:p w:rsidRPr="00F92F02" w:rsidR="00B91B43" w:rsidP="00F92F02" w:rsidRDefault="00B91B43" w14:paraId="47D4D8F2" w14:textId="77777777">
            <w:pPr>
              <w:ind w:right="638"/>
              <w:rPr>
                <w:rFonts w:ascii="Arial" w:hAnsi="Arial" w:cs="Arial"/>
              </w:rPr>
            </w:pPr>
          </w:p>
        </w:tc>
        <w:tc>
          <w:tcPr>
            <w:tcW w:w="3960" w:type="dxa"/>
            <w:shd w:val="clear" w:color="auto" w:fill="auto"/>
          </w:tcPr>
          <w:p w:rsidRPr="00F92F02" w:rsidR="00B91B43" w:rsidP="00F92F02" w:rsidRDefault="00B91B43" w14:paraId="4B93898A" w14:textId="77777777">
            <w:pPr>
              <w:ind w:right="638"/>
              <w:rPr>
                <w:rFonts w:ascii="Arial" w:hAnsi="Arial" w:cs="Arial"/>
              </w:rPr>
            </w:pPr>
          </w:p>
        </w:tc>
        <w:tc>
          <w:tcPr>
            <w:tcW w:w="1440" w:type="dxa"/>
            <w:shd w:val="clear" w:color="auto" w:fill="auto"/>
          </w:tcPr>
          <w:p w:rsidRPr="00F92F02" w:rsidR="00B91B43" w:rsidP="00F92F02" w:rsidRDefault="00B91B43" w14:paraId="761053DD" w14:textId="77777777">
            <w:pPr>
              <w:ind w:right="638"/>
              <w:rPr>
                <w:rFonts w:ascii="Arial" w:hAnsi="Arial" w:cs="Arial"/>
              </w:rPr>
            </w:pPr>
          </w:p>
        </w:tc>
        <w:tc>
          <w:tcPr>
            <w:tcW w:w="1872" w:type="dxa"/>
            <w:shd w:val="clear" w:color="auto" w:fill="auto"/>
          </w:tcPr>
          <w:p w:rsidRPr="00F92F02" w:rsidR="00B91B43" w:rsidP="00F92F02" w:rsidRDefault="00B91B43" w14:paraId="6B6E323B" w14:textId="77777777">
            <w:pPr>
              <w:ind w:right="638"/>
              <w:rPr>
                <w:rFonts w:ascii="Arial" w:hAnsi="Arial" w:cs="Arial"/>
              </w:rPr>
            </w:pPr>
          </w:p>
        </w:tc>
      </w:tr>
      <w:tr w:rsidRPr="00F92F02" w:rsidR="00B91B43" w:rsidTr="00F92F02" w14:paraId="5F617501" w14:textId="77777777">
        <w:tc>
          <w:tcPr>
            <w:tcW w:w="1908" w:type="dxa"/>
            <w:shd w:val="clear" w:color="auto" w:fill="auto"/>
          </w:tcPr>
          <w:p w:rsidRPr="00F92F02" w:rsidR="00B91B43" w:rsidP="00F92F02" w:rsidRDefault="00B91B43" w14:paraId="2D4ED6F0" w14:textId="77777777">
            <w:pPr>
              <w:ind w:right="72"/>
              <w:rPr>
                <w:rFonts w:ascii="Arial" w:hAnsi="Arial" w:cs="Arial"/>
              </w:rPr>
            </w:pPr>
            <w:r w:rsidRPr="00F92F02">
              <w:rPr>
                <w:rFonts w:ascii="Arial" w:hAnsi="Arial" w:cs="Arial"/>
              </w:rPr>
              <w:t>Demand Intertrip Schemes</w:t>
            </w:r>
          </w:p>
        </w:tc>
        <w:tc>
          <w:tcPr>
            <w:tcW w:w="3960" w:type="dxa"/>
            <w:shd w:val="clear" w:color="auto" w:fill="auto"/>
          </w:tcPr>
          <w:p w:rsidRPr="00F92F02" w:rsidR="00B91B43" w:rsidP="00F92F02" w:rsidRDefault="00B91B43" w14:paraId="44986EA8" w14:textId="77777777">
            <w:pPr>
              <w:ind w:right="129"/>
              <w:rPr>
                <w:rFonts w:ascii="Arial" w:hAnsi="Arial" w:cs="Arial"/>
              </w:rPr>
            </w:pPr>
            <w:r w:rsidRPr="00F92F02">
              <w:rPr>
                <w:rFonts w:ascii="Arial" w:hAnsi="Arial" w:cs="Arial"/>
                <w:snapToGrid w:val="0"/>
              </w:rPr>
              <w:t>Description of Demand Intertripping Schemes</w:t>
            </w:r>
          </w:p>
        </w:tc>
        <w:tc>
          <w:tcPr>
            <w:tcW w:w="1440" w:type="dxa"/>
            <w:shd w:val="clear" w:color="auto" w:fill="auto"/>
          </w:tcPr>
          <w:p w:rsidRPr="00F92F02" w:rsidR="00B91B43" w:rsidP="00F92F02" w:rsidRDefault="00B91B43" w14:paraId="26DA0916" w14:textId="77777777">
            <w:pPr>
              <w:ind w:right="72"/>
              <w:rPr>
                <w:rFonts w:ascii="Arial" w:hAnsi="Arial" w:cs="Arial"/>
              </w:rPr>
            </w:pPr>
            <w:r w:rsidRPr="00F92F02">
              <w:rPr>
                <w:rFonts w:ascii="Arial" w:hAnsi="Arial" w:cs="Arial"/>
              </w:rPr>
              <w:t xml:space="preserve">Part 3 </w:t>
            </w:r>
          </w:p>
          <w:p w:rsidRPr="00F92F02" w:rsidR="00B91B43" w:rsidP="00F92F02" w:rsidRDefault="00B91B43" w14:paraId="159B539B" w14:textId="77777777">
            <w:pPr>
              <w:ind w:right="72"/>
              <w:rPr>
                <w:rFonts w:ascii="Arial" w:hAnsi="Arial" w:cs="Arial"/>
              </w:rPr>
            </w:pPr>
            <w:r w:rsidRPr="00F92F02">
              <w:rPr>
                <w:rFonts w:ascii="Arial" w:hAnsi="Arial" w:cs="Arial"/>
              </w:rPr>
              <w:t>Section 3.4</w:t>
            </w:r>
          </w:p>
        </w:tc>
        <w:tc>
          <w:tcPr>
            <w:tcW w:w="1872" w:type="dxa"/>
            <w:shd w:val="clear" w:color="auto" w:fill="auto"/>
          </w:tcPr>
          <w:p w:rsidRPr="00F92F02" w:rsidR="00B91B43" w:rsidP="00F92F02" w:rsidRDefault="00B91B43" w14:paraId="02E32725" w14:textId="77777777">
            <w:pPr>
              <w:ind w:right="72"/>
              <w:rPr>
                <w:rFonts w:ascii="Arial" w:hAnsi="Arial" w:cs="Arial"/>
              </w:rPr>
            </w:pPr>
            <w:r w:rsidRPr="00F92F02">
              <w:rPr>
                <w:rFonts w:ascii="Arial" w:hAnsi="Arial" w:cs="Arial"/>
              </w:rPr>
              <w:t>174</w:t>
            </w:r>
          </w:p>
        </w:tc>
      </w:tr>
    </w:tbl>
    <w:p w:rsidRPr="005F2817" w:rsidR="00B91B43" w:rsidP="00B91B43" w:rsidRDefault="00B91B43" w14:paraId="38D29AE8" w14:textId="77777777">
      <w:pPr>
        <w:ind w:right="638"/>
        <w:jc w:val="both"/>
        <w:rPr>
          <w:rFonts w:ascii="Arial" w:hAnsi="Arial" w:cs="Arial"/>
        </w:rPr>
      </w:pPr>
      <w:r w:rsidRPr="005F2817">
        <w:rPr>
          <w:rFonts w:ascii="Arial" w:hAnsi="Arial" w:cs="Arial"/>
        </w:rPr>
        <w:br w:type="page"/>
      </w:r>
    </w:p>
    <w:p w:rsidRPr="005F2817" w:rsidR="00B91B43" w:rsidP="00B91B43" w:rsidRDefault="00B91B43" w14:paraId="028D8436" w14:textId="77777777">
      <w:pPr>
        <w:ind w:right="638"/>
        <w:jc w:val="center"/>
        <w:rPr>
          <w:rFonts w:ascii="Arial" w:hAnsi="Arial" w:cs="Arial"/>
          <w:b/>
          <w:sz w:val="32"/>
          <w:szCs w:val="32"/>
          <w:u w:val="single"/>
        </w:rPr>
      </w:pPr>
      <w:r w:rsidRPr="005F2817">
        <w:rPr>
          <w:rFonts w:ascii="Arial" w:hAnsi="Arial" w:cs="Arial"/>
          <w:b/>
          <w:sz w:val="32"/>
          <w:szCs w:val="32"/>
          <w:u w:val="single"/>
        </w:rPr>
        <w:lastRenderedPageBreak/>
        <w:t>Section 4 – System Availability</w:t>
      </w:r>
    </w:p>
    <w:p w:rsidRPr="005F2817" w:rsidR="00B91B43" w:rsidP="00B91B43" w:rsidRDefault="00B91B43" w14:paraId="0A15BB80" w14:textId="77777777">
      <w:pPr>
        <w:ind w:right="638"/>
        <w:jc w:val="center"/>
        <w:rPr>
          <w:rFonts w:ascii="Arial" w:hAnsi="Arial" w:cs="Arial"/>
        </w:rPr>
      </w:pPr>
    </w:p>
    <w:p w:rsidRPr="005F2817" w:rsidR="00B91B43" w:rsidP="00B91B43" w:rsidRDefault="00B91B43" w14:paraId="7EC6D399" w14:textId="77777777">
      <w:pPr>
        <w:ind w:right="638"/>
        <w:jc w:val="both"/>
        <w:rPr>
          <w:rFonts w:ascii="Arial" w:hAnsi="Arial" w:cs="Arial"/>
          <w:b/>
          <w:u w:val="single"/>
        </w:rPr>
      </w:pPr>
    </w:p>
    <w:p w:rsidRPr="005F2817" w:rsidR="00B91B43" w:rsidP="00B91B43" w:rsidRDefault="00B91B43" w14:paraId="2CB08AF6" w14:textId="77777777">
      <w:pPr>
        <w:ind w:right="638"/>
        <w:jc w:val="both"/>
        <w:rPr>
          <w:rFonts w:ascii="Arial" w:hAnsi="Arial" w:cs="Arial"/>
          <w:u w:val="single"/>
        </w:rPr>
      </w:pPr>
      <w:r w:rsidRPr="005F2817">
        <w:rPr>
          <w:rFonts w:ascii="Arial" w:hAnsi="Arial" w:cs="Arial"/>
          <w:u w:val="single"/>
        </w:rPr>
        <w:t>Information / data to be supplied</w:t>
      </w:r>
    </w:p>
    <w:p w:rsidRPr="005F2817" w:rsidR="00B91B43" w:rsidP="00B91B43" w:rsidRDefault="00B91B43" w14:paraId="0BCFC9C6" w14:textId="77777777">
      <w:pPr>
        <w:ind w:right="638"/>
        <w:rPr>
          <w:rFonts w:ascii="Arial" w:hAnsi="Arial" w:cs="Arial"/>
        </w:rPr>
      </w:pPr>
    </w:p>
    <w:p w:rsidRPr="005F2817" w:rsidR="00B91B43" w:rsidP="00B91B43" w:rsidRDefault="00B91B43" w14:paraId="3D7C7291" w14:textId="77777777">
      <w:pPr>
        <w:ind w:right="638"/>
        <w:rPr>
          <w:rFonts w:ascii="Arial" w:hAnsi="Arial" w:cs="Arial"/>
        </w:rPr>
      </w:pPr>
    </w:p>
    <w:tbl>
      <w:tblPr>
        <w:tblW w:w="9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810"/>
        <w:gridCol w:w="3499"/>
        <w:gridCol w:w="1404"/>
        <w:gridCol w:w="2467"/>
      </w:tblGrid>
      <w:tr w:rsidRPr="00F92F02" w:rsidR="00B91B43" w:rsidTr="00F92F02" w14:paraId="26E73399" w14:textId="77777777">
        <w:tc>
          <w:tcPr>
            <w:tcW w:w="1810" w:type="dxa"/>
            <w:shd w:val="clear" w:color="auto" w:fill="auto"/>
          </w:tcPr>
          <w:p w:rsidRPr="00F92F02" w:rsidR="00B91B43" w:rsidP="00F92F02" w:rsidRDefault="00B91B43" w14:paraId="6A440302" w14:textId="77777777">
            <w:pPr>
              <w:ind w:right="296"/>
              <w:rPr>
                <w:rFonts w:ascii="Arial" w:hAnsi="Arial" w:cs="Arial"/>
                <w:b/>
              </w:rPr>
            </w:pPr>
            <w:r w:rsidRPr="00F92F02">
              <w:rPr>
                <w:rFonts w:ascii="Arial" w:hAnsi="Arial" w:cs="Arial"/>
                <w:b/>
              </w:rPr>
              <w:t>Items</w:t>
            </w:r>
          </w:p>
        </w:tc>
        <w:tc>
          <w:tcPr>
            <w:tcW w:w="3499" w:type="dxa"/>
            <w:shd w:val="clear" w:color="auto" w:fill="auto"/>
          </w:tcPr>
          <w:p w:rsidRPr="00F92F02" w:rsidR="00B91B43" w:rsidP="00F92F02" w:rsidRDefault="00B91B43" w14:paraId="4E3457DD" w14:textId="77777777">
            <w:pPr>
              <w:ind w:right="303"/>
              <w:rPr>
                <w:rFonts w:ascii="Arial" w:hAnsi="Arial" w:cs="Arial"/>
                <w:b/>
              </w:rPr>
            </w:pPr>
            <w:r w:rsidRPr="00F92F02">
              <w:rPr>
                <w:rFonts w:ascii="Arial" w:hAnsi="Arial" w:cs="Arial"/>
                <w:b/>
              </w:rPr>
              <w:t>Description</w:t>
            </w:r>
          </w:p>
        </w:tc>
        <w:tc>
          <w:tcPr>
            <w:tcW w:w="1404" w:type="dxa"/>
            <w:shd w:val="clear" w:color="auto" w:fill="auto"/>
          </w:tcPr>
          <w:p w:rsidRPr="00F92F02" w:rsidR="00B91B43" w:rsidP="00F92F02" w:rsidRDefault="00B91B43" w14:paraId="491BA7F4" w14:textId="77777777">
            <w:pPr>
              <w:ind w:right="71"/>
              <w:rPr>
                <w:rFonts w:ascii="Arial" w:hAnsi="Arial" w:cs="Arial"/>
                <w:b/>
              </w:rPr>
            </w:pPr>
            <w:r w:rsidRPr="00F92F02">
              <w:rPr>
                <w:rFonts w:ascii="Arial" w:hAnsi="Arial" w:cs="Arial"/>
                <w:b/>
              </w:rPr>
              <w:t>Reference</w:t>
            </w:r>
          </w:p>
        </w:tc>
        <w:tc>
          <w:tcPr>
            <w:tcW w:w="2467" w:type="dxa"/>
            <w:shd w:val="clear" w:color="auto" w:fill="auto"/>
          </w:tcPr>
          <w:p w:rsidRPr="00F92F02" w:rsidR="00B91B43" w:rsidP="00F92F02" w:rsidRDefault="00B91B43" w14:paraId="45072058" w14:textId="77777777">
            <w:pPr>
              <w:ind w:right="72"/>
              <w:rPr>
                <w:rFonts w:ascii="Arial" w:hAnsi="Arial" w:cs="Arial"/>
                <w:b/>
              </w:rPr>
            </w:pPr>
            <w:r w:rsidRPr="00F92F02">
              <w:rPr>
                <w:rFonts w:ascii="Arial" w:hAnsi="Arial" w:cs="Arial"/>
                <w:b/>
              </w:rPr>
              <w:t>STCP12-1</w:t>
            </w:r>
          </w:p>
          <w:p w:rsidRPr="00F92F02" w:rsidR="00B91B43" w:rsidP="00F92F02" w:rsidRDefault="00B91B43" w14:paraId="3D70AE9B" w14:textId="77777777">
            <w:pPr>
              <w:ind w:right="-108"/>
              <w:rPr>
                <w:rFonts w:ascii="Arial" w:hAnsi="Arial" w:cs="Arial"/>
                <w:b/>
              </w:rPr>
            </w:pPr>
            <w:r w:rsidRPr="00F92F02">
              <w:rPr>
                <w:rFonts w:ascii="Arial" w:hAnsi="Arial" w:cs="Arial"/>
                <w:b/>
              </w:rPr>
              <w:t>Data Equipment Item List Reference</w:t>
            </w:r>
          </w:p>
        </w:tc>
      </w:tr>
      <w:tr w:rsidRPr="00F92F02" w:rsidR="00B91B43" w:rsidTr="00F92F02" w14:paraId="19C98E01" w14:textId="77777777">
        <w:tc>
          <w:tcPr>
            <w:tcW w:w="1810" w:type="dxa"/>
            <w:shd w:val="clear" w:color="auto" w:fill="auto"/>
          </w:tcPr>
          <w:p w:rsidRPr="00F92F02" w:rsidR="00B91B43" w:rsidP="00F92F02" w:rsidRDefault="00B91B43" w14:paraId="0EB32C68" w14:textId="77777777">
            <w:pPr>
              <w:ind w:right="72"/>
              <w:rPr>
                <w:rFonts w:ascii="Arial" w:hAnsi="Arial" w:cs="Arial"/>
                <w:bCs/>
              </w:rPr>
            </w:pPr>
            <w:r w:rsidRPr="00F92F02">
              <w:rPr>
                <w:rFonts w:ascii="Arial" w:hAnsi="Arial" w:cs="Arial"/>
                <w:bCs/>
              </w:rPr>
              <w:t xml:space="preserve">Planning </w:t>
            </w:r>
          </w:p>
          <w:p w:rsidRPr="00F92F02" w:rsidR="00B91B43" w:rsidP="00F92F02" w:rsidRDefault="00B91B43" w14:paraId="0ABB51A0" w14:textId="77777777">
            <w:pPr>
              <w:ind w:right="116"/>
              <w:rPr>
                <w:rFonts w:ascii="Arial" w:hAnsi="Arial" w:cs="Arial"/>
                <w:bCs/>
              </w:rPr>
            </w:pPr>
            <w:r w:rsidRPr="00F92F02">
              <w:rPr>
                <w:rFonts w:ascii="Arial" w:hAnsi="Arial" w:cs="Arial"/>
                <w:bCs/>
              </w:rPr>
              <w:t>Derogations</w:t>
            </w:r>
          </w:p>
        </w:tc>
        <w:tc>
          <w:tcPr>
            <w:tcW w:w="3499" w:type="dxa"/>
            <w:shd w:val="clear" w:color="auto" w:fill="auto"/>
          </w:tcPr>
          <w:p w:rsidRPr="00F92F02" w:rsidR="00B91B43" w:rsidP="00B91B43" w:rsidRDefault="00B91B43" w14:paraId="4F37114F" w14:textId="77777777">
            <w:pPr>
              <w:rPr>
                <w:rFonts w:ascii="Arial" w:hAnsi="Arial" w:cs="Arial"/>
                <w:snapToGrid w:val="0"/>
              </w:rPr>
            </w:pPr>
            <w:r w:rsidRPr="00F92F02">
              <w:rPr>
                <w:rFonts w:ascii="Arial" w:hAnsi="Arial" w:cs="Arial"/>
                <w:snapToGrid w:val="0"/>
              </w:rPr>
              <w:t>Derogations from the GBSQSS which pertain to the general transmission system.</w:t>
            </w:r>
          </w:p>
          <w:p w:rsidRPr="00F92F02" w:rsidR="00B91B43" w:rsidP="00F92F02" w:rsidRDefault="00B91B43" w14:paraId="0E9FE7A8" w14:textId="77777777">
            <w:pPr>
              <w:ind w:right="638"/>
              <w:rPr>
                <w:rFonts w:ascii="Arial" w:hAnsi="Arial" w:cs="Arial"/>
                <w:snapToGrid w:val="0"/>
              </w:rPr>
            </w:pPr>
          </w:p>
          <w:p w:rsidRPr="00F92F02" w:rsidR="00B91B43" w:rsidP="00B91B43" w:rsidRDefault="00B91B43" w14:paraId="2786D759" w14:textId="28C4256F">
            <w:pPr>
              <w:rPr>
                <w:rFonts w:ascii="Arial" w:hAnsi="Arial" w:cs="Arial"/>
              </w:rPr>
            </w:pPr>
            <w:r w:rsidRPr="00F92F02">
              <w:rPr>
                <w:rFonts w:ascii="Arial" w:hAnsi="Arial" w:cs="Arial"/>
                <w:snapToGrid w:val="0"/>
              </w:rPr>
              <w:t xml:space="preserve">Details of </w:t>
            </w:r>
            <w:del w:author="Baker(ESO), Stephen" w:date="2021-12-17T16:31:00Z" w:id="56">
              <w:r w:rsidRPr="00F92F02" w:rsidDel="00637DB0">
                <w:rPr>
                  <w:rFonts w:ascii="Arial" w:hAnsi="Arial" w:cs="Arial"/>
                  <w:snapToGrid w:val="0"/>
                </w:rPr>
                <w:delText>site specific</w:delText>
              </w:r>
            </w:del>
            <w:ins w:author="Baker(ESO), Stephen" w:date="2021-12-17T16:31:00Z" w:id="57">
              <w:r w:rsidRPr="00F92F02" w:rsidR="00637DB0">
                <w:rPr>
                  <w:rFonts w:ascii="Arial" w:hAnsi="Arial" w:cs="Arial"/>
                  <w:snapToGrid w:val="0"/>
                </w:rPr>
                <w:t>site-specific</w:t>
              </w:r>
            </w:ins>
            <w:r w:rsidRPr="00F92F02">
              <w:rPr>
                <w:rFonts w:ascii="Arial" w:hAnsi="Arial" w:cs="Arial"/>
                <w:snapToGrid w:val="0"/>
              </w:rPr>
              <w:t xml:space="preserve"> derogations will be specified in the appropriate Connection Site Specification.</w:t>
            </w:r>
            <w:r w:rsidRPr="00F92F02">
              <w:rPr>
                <w:rFonts w:ascii="Arial" w:hAnsi="Arial" w:cs="Arial"/>
              </w:rPr>
              <w:t xml:space="preserve"> </w:t>
            </w:r>
          </w:p>
        </w:tc>
        <w:tc>
          <w:tcPr>
            <w:tcW w:w="1404" w:type="dxa"/>
            <w:shd w:val="clear" w:color="auto" w:fill="auto"/>
          </w:tcPr>
          <w:p w:rsidRPr="00F92F02" w:rsidR="00B91B43" w:rsidP="00F92F02" w:rsidRDefault="00B91B43" w14:paraId="7B003776" w14:textId="77777777">
            <w:pPr>
              <w:ind w:right="98"/>
              <w:rPr>
                <w:rFonts w:ascii="Arial" w:hAnsi="Arial" w:cs="Arial"/>
              </w:rPr>
            </w:pPr>
            <w:r w:rsidRPr="00F92F02">
              <w:rPr>
                <w:rFonts w:ascii="Arial" w:hAnsi="Arial" w:cs="Arial"/>
              </w:rPr>
              <w:t xml:space="preserve">Part 3 </w:t>
            </w:r>
          </w:p>
          <w:p w:rsidRPr="00F92F02" w:rsidR="00B91B43" w:rsidP="00B91B43" w:rsidRDefault="00B91B43" w14:paraId="525CAAAB" w14:textId="77777777">
            <w:pPr>
              <w:rPr>
                <w:rFonts w:ascii="Arial" w:hAnsi="Arial" w:cs="Arial"/>
              </w:rPr>
            </w:pPr>
            <w:r w:rsidRPr="00F92F02">
              <w:rPr>
                <w:rFonts w:ascii="Arial" w:hAnsi="Arial" w:cs="Arial"/>
              </w:rPr>
              <w:t>Section 4.1</w:t>
            </w:r>
          </w:p>
        </w:tc>
        <w:tc>
          <w:tcPr>
            <w:tcW w:w="2467" w:type="dxa"/>
            <w:shd w:val="clear" w:color="auto" w:fill="auto"/>
          </w:tcPr>
          <w:p w:rsidRPr="00F92F02" w:rsidR="00B91B43" w:rsidP="00F92F02" w:rsidRDefault="00B91B43" w14:paraId="480C4540" w14:textId="77777777">
            <w:pPr>
              <w:ind w:right="98"/>
              <w:rPr>
                <w:rFonts w:ascii="Arial" w:hAnsi="Arial" w:cs="Arial"/>
              </w:rPr>
            </w:pPr>
          </w:p>
        </w:tc>
      </w:tr>
      <w:tr w:rsidRPr="00F92F02" w:rsidR="00B91B43" w:rsidTr="00F92F02" w14:paraId="7297D66B" w14:textId="77777777">
        <w:tc>
          <w:tcPr>
            <w:tcW w:w="1810" w:type="dxa"/>
            <w:shd w:val="clear" w:color="auto" w:fill="auto"/>
          </w:tcPr>
          <w:p w:rsidRPr="00F92F02" w:rsidR="00B91B43" w:rsidP="00F92F02" w:rsidRDefault="00B91B43" w14:paraId="64598976" w14:textId="77777777">
            <w:pPr>
              <w:ind w:right="116"/>
              <w:rPr>
                <w:rFonts w:ascii="Arial" w:hAnsi="Arial" w:cs="Arial"/>
              </w:rPr>
            </w:pPr>
          </w:p>
        </w:tc>
        <w:tc>
          <w:tcPr>
            <w:tcW w:w="3499" w:type="dxa"/>
            <w:shd w:val="clear" w:color="auto" w:fill="auto"/>
          </w:tcPr>
          <w:p w:rsidRPr="00F92F02" w:rsidR="00B91B43" w:rsidP="00B91B43" w:rsidRDefault="00B91B43" w14:paraId="59FB708C" w14:textId="77777777">
            <w:pPr>
              <w:rPr>
                <w:rFonts w:ascii="Arial" w:hAnsi="Arial" w:cs="Arial"/>
                <w:bCs/>
              </w:rPr>
            </w:pPr>
          </w:p>
        </w:tc>
        <w:tc>
          <w:tcPr>
            <w:tcW w:w="1404" w:type="dxa"/>
            <w:shd w:val="clear" w:color="auto" w:fill="auto"/>
          </w:tcPr>
          <w:p w:rsidRPr="00F92F02" w:rsidR="00B91B43" w:rsidP="00F92F02" w:rsidRDefault="00B91B43" w14:paraId="1E198E4B" w14:textId="77777777">
            <w:pPr>
              <w:ind w:right="98"/>
              <w:rPr>
                <w:rFonts w:ascii="Arial" w:hAnsi="Arial" w:cs="Arial"/>
              </w:rPr>
            </w:pPr>
          </w:p>
        </w:tc>
        <w:tc>
          <w:tcPr>
            <w:tcW w:w="2467" w:type="dxa"/>
            <w:shd w:val="clear" w:color="auto" w:fill="auto"/>
          </w:tcPr>
          <w:p w:rsidRPr="00F92F02" w:rsidR="00B91B43" w:rsidP="00F92F02" w:rsidRDefault="00B91B43" w14:paraId="55748825" w14:textId="77777777">
            <w:pPr>
              <w:ind w:right="98"/>
              <w:rPr>
                <w:rFonts w:ascii="Arial" w:hAnsi="Arial" w:cs="Arial"/>
              </w:rPr>
            </w:pPr>
          </w:p>
        </w:tc>
      </w:tr>
      <w:tr w:rsidRPr="00F92F02" w:rsidR="00B91B43" w:rsidTr="00F92F02" w14:paraId="10D40515" w14:textId="77777777">
        <w:tc>
          <w:tcPr>
            <w:tcW w:w="1810" w:type="dxa"/>
            <w:shd w:val="clear" w:color="auto" w:fill="auto"/>
          </w:tcPr>
          <w:p w:rsidRPr="00F92F02" w:rsidR="00B91B43" w:rsidP="00F92F02" w:rsidRDefault="00B91B43" w14:paraId="4609C50D" w14:textId="77777777">
            <w:pPr>
              <w:ind w:right="116"/>
              <w:rPr>
                <w:rFonts w:ascii="Arial" w:hAnsi="Arial" w:cs="Arial"/>
              </w:rPr>
            </w:pPr>
            <w:r w:rsidRPr="00F92F02">
              <w:rPr>
                <w:rFonts w:ascii="Arial" w:hAnsi="Arial" w:cs="Arial"/>
              </w:rPr>
              <w:t xml:space="preserve">General </w:t>
            </w:r>
          </w:p>
          <w:p w:rsidRPr="00F92F02" w:rsidR="00B91B43" w:rsidP="00F92F02" w:rsidRDefault="00B91B43" w14:paraId="7FD95910" w14:textId="77777777">
            <w:pPr>
              <w:ind w:right="116"/>
              <w:rPr>
                <w:rFonts w:ascii="Arial" w:hAnsi="Arial" w:cs="Arial"/>
              </w:rPr>
            </w:pPr>
            <w:r w:rsidRPr="00F92F02">
              <w:rPr>
                <w:rFonts w:ascii="Arial" w:hAnsi="Arial" w:cs="Arial"/>
              </w:rPr>
              <w:t>Limitations</w:t>
            </w:r>
          </w:p>
        </w:tc>
        <w:tc>
          <w:tcPr>
            <w:tcW w:w="3499" w:type="dxa"/>
            <w:shd w:val="clear" w:color="auto" w:fill="auto"/>
          </w:tcPr>
          <w:p w:rsidRPr="00F92F02" w:rsidR="00B91B43" w:rsidP="00B91B43" w:rsidRDefault="00B91B43" w14:paraId="503AB6BE" w14:textId="77777777">
            <w:pPr>
              <w:rPr>
                <w:rFonts w:ascii="Arial" w:hAnsi="Arial" w:cs="Arial"/>
              </w:rPr>
            </w:pPr>
            <w:r w:rsidRPr="00F92F02">
              <w:rPr>
                <w:rFonts w:ascii="Arial" w:hAnsi="Arial" w:cs="Arial"/>
                <w:bCs/>
              </w:rPr>
              <w:t xml:space="preserve">Limitations to the operation of </w:t>
            </w:r>
            <w:r w:rsidRPr="00F92F02">
              <w:rPr>
                <w:rFonts w:ascii="Arial" w:hAnsi="Arial" w:cs="Arial"/>
              </w:rPr>
              <w:t>the Offshore TO</w:t>
            </w:r>
            <w:r w:rsidRPr="00F92F02">
              <w:rPr>
                <w:rFonts w:ascii="Arial" w:hAnsi="Arial" w:cs="Arial"/>
                <w:bCs/>
              </w:rPr>
              <w:t xml:space="preserve"> equipment which applies generally across the system and which has not been identified via the parameters and technical limits given above.</w:t>
            </w:r>
          </w:p>
        </w:tc>
        <w:tc>
          <w:tcPr>
            <w:tcW w:w="1404" w:type="dxa"/>
            <w:shd w:val="clear" w:color="auto" w:fill="auto"/>
          </w:tcPr>
          <w:p w:rsidRPr="00F92F02" w:rsidR="00B91B43" w:rsidP="00F92F02" w:rsidRDefault="00B91B43" w14:paraId="778181A5" w14:textId="77777777">
            <w:pPr>
              <w:ind w:right="98"/>
              <w:rPr>
                <w:rFonts w:ascii="Arial" w:hAnsi="Arial" w:cs="Arial"/>
              </w:rPr>
            </w:pPr>
            <w:r w:rsidRPr="00F92F02">
              <w:rPr>
                <w:rFonts w:ascii="Arial" w:hAnsi="Arial" w:cs="Arial"/>
              </w:rPr>
              <w:t>Part 3</w:t>
            </w:r>
          </w:p>
          <w:p w:rsidRPr="00F92F02" w:rsidR="00B91B43" w:rsidP="00F92F02" w:rsidRDefault="00B91B43" w14:paraId="3E5782FD" w14:textId="77777777">
            <w:pPr>
              <w:ind w:right="72"/>
              <w:rPr>
                <w:rFonts w:ascii="Arial" w:hAnsi="Arial" w:cs="Arial"/>
              </w:rPr>
            </w:pPr>
            <w:r w:rsidRPr="00F92F02">
              <w:rPr>
                <w:rFonts w:ascii="Arial" w:hAnsi="Arial" w:cs="Arial"/>
              </w:rPr>
              <w:t>Section 4.2</w:t>
            </w:r>
          </w:p>
        </w:tc>
        <w:tc>
          <w:tcPr>
            <w:tcW w:w="2467" w:type="dxa"/>
            <w:shd w:val="clear" w:color="auto" w:fill="auto"/>
          </w:tcPr>
          <w:p w:rsidRPr="00F92F02" w:rsidR="00B91B43" w:rsidP="00F92F02" w:rsidRDefault="00B91B43" w14:paraId="3E48FB0D" w14:textId="77777777">
            <w:pPr>
              <w:ind w:right="98"/>
              <w:rPr>
                <w:rFonts w:ascii="Arial" w:hAnsi="Arial" w:cs="Arial"/>
              </w:rPr>
            </w:pPr>
          </w:p>
        </w:tc>
      </w:tr>
      <w:tr w:rsidRPr="00F92F02" w:rsidR="00B91B43" w:rsidTr="00F92F02" w14:paraId="14F4CA70" w14:textId="77777777">
        <w:tc>
          <w:tcPr>
            <w:tcW w:w="1810" w:type="dxa"/>
            <w:shd w:val="clear" w:color="auto" w:fill="auto"/>
          </w:tcPr>
          <w:p w:rsidRPr="00F92F02" w:rsidR="00B91B43" w:rsidP="00F92F02" w:rsidRDefault="00B91B43" w14:paraId="30D3A490" w14:textId="77777777">
            <w:pPr>
              <w:ind w:right="72"/>
              <w:rPr>
                <w:rFonts w:ascii="Arial" w:hAnsi="Arial" w:cs="Arial"/>
              </w:rPr>
            </w:pPr>
          </w:p>
        </w:tc>
        <w:tc>
          <w:tcPr>
            <w:tcW w:w="3499" w:type="dxa"/>
            <w:shd w:val="clear" w:color="auto" w:fill="auto"/>
          </w:tcPr>
          <w:p w:rsidRPr="00F92F02" w:rsidR="00B91B43" w:rsidP="00F92F02" w:rsidRDefault="00B91B43" w14:paraId="425CE90D" w14:textId="77777777">
            <w:pPr>
              <w:ind w:right="72"/>
              <w:rPr>
                <w:rFonts w:ascii="Arial" w:hAnsi="Arial" w:cs="Arial"/>
                <w:bCs/>
              </w:rPr>
            </w:pPr>
          </w:p>
        </w:tc>
        <w:tc>
          <w:tcPr>
            <w:tcW w:w="1404" w:type="dxa"/>
            <w:shd w:val="clear" w:color="auto" w:fill="auto"/>
          </w:tcPr>
          <w:p w:rsidRPr="00F92F02" w:rsidR="00B91B43" w:rsidP="00F92F02" w:rsidRDefault="00B91B43" w14:paraId="01656F2B" w14:textId="77777777">
            <w:pPr>
              <w:ind w:right="-82"/>
              <w:rPr>
                <w:rFonts w:ascii="Arial" w:hAnsi="Arial" w:cs="Arial"/>
              </w:rPr>
            </w:pPr>
          </w:p>
        </w:tc>
        <w:tc>
          <w:tcPr>
            <w:tcW w:w="2467" w:type="dxa"/>
            <w:shd w:val="clear" w:color="auto" w:fill="auto"/>
          </w:tcPr>
          <w:p w:rsidRPr="00F92F02" w:rsidR="00B91B43" w:rsidP="00F92F02" w:rsidRDefault="00B91B43" w14:paraId="2B667720" w14:textId="77777777">
            <w:pPr>
              <w:ind w:right="-82"/>
              <w:rPr>
                <w:rFonts w:ascii="Arial" w:hAnsi="Arial" w:cs="Arial"/>
              </w:rPr>
            </w:pPr>
          </w:p>
        </w:tc>
      </w:tr>
      <w:tr w:rsidRPr="00F92F02" w:rsidR="00B91B43" w:rsidTr="00F92F02" w14:paraId="4515C862" w14:textId="77777777">
        <w:tc>
          <w:tcPr>
            <w:tcW w:w="1810" w:type="dxa"/>
            <w:shd w:val="clear" w:color="auto" w:fill="auto"/>
          </w:tcPr>
          <w:p w:rsidRPr="00F92F02" w:rsidR="00B91B43" w:rsidP="00F92F02" w:rsidRDefault="00B91B43" w14:paraId="0E06F86E" w14:textId="77777777">
            <w:pPr>
              <w:ind w:right="72"/>
              <w:rPr>
                <w:rFonts w:ascii="Arial" w:hAnsi="Arial" w:cs="Arial"/>
              </w:rPr>
            </w:pPr>
            <w:r w:rsidRPr="00F92F02">
              <w:rPr>
                <w:rFonts w:ascii="Arial" w:hAnsi="Arial" w:cs="Arial"/>
              </w:rPr>
              <w:t>Substation Operating Guides</w:t>
            </w:r>
          </w:p>
        </w:tc>
        <w:tc>
          <w:tcPr>
            <w:tcW w:w="3499" w:type="dxa"/>
            <w:shd w:val="clear" w:color="auto" w:fill="auto"/>
          </w:tcPr>
          <w:p w:rsidRPr="00F92F02" w:rsidR="00B91B43" w:rsidP="00F92F02" w:rsidRDefault="00B91B43" w14:paraId="3C75459A" w14:textId="77777777">
            <w:pPr>
              <w:ind w:right="72"/>
              <w:rPr>
                <w:rFonts w:ascii="Arial" w:hAnsi="Arial" w:cs="Arial"/>
              </w:rPr>
            </w:pPr>
            <w:r w:rsidRPr="00F92F02">
              <w:rPr>
                <w:rFonts w:ascii="Arial" w:hAnsi="Arial" w:cs="Arial"/>
                <w:bCs/>
              </w:rPr>
              <w:t xml:space="preserve">Limitations to the operation of </w:t>
            </w:r>
            <w:r w:rsidRPr="00F92F02">
              <w:rPr>
                <w:rFonts w:ascii="Arial" w:hAnsi="Arial" w:cs="Arial"/>
              </w:rPr>
              <w:t>the Offshore TO</w:t>
            </w:r>
            <w:r w:rsidRPr="00F92F02">
              <w:rPr>
                <w:rFonts w:ascii="Arial" w:hAnsi="Arial" w:cs="Arial"/>
                <w:bCs/>
              </w:rPr>
              <w:t xml:space="preserve"> equipment which is specific to an individual substation, identifying the equipment, the substation and the technical limitations.</w:t>
            </w:r>
          </w:p>
        </w:tc>
        <w:tc>
          <w:tcPr>
            <w:tcW w:w="1404" w:type="dxa"/>
            <w:shd w:val="clear" w:color="auto" w:fill="auto"/>
          </w:tcPr>
          <w:p w:rsidRPr="00F92F02" w:rsidR="00B91B43" w:rsidP="00F92F02" w:rsidRDefault="00B91B43" w14:paraId="79FBF886" w14:textId="77777777">
            <w:pPr>
              <w:ind w:right="-82"/>
              <w:rPr>
                <w:rFonts w:ascii="Arial" w:hAnsi="Arial" w:cs="Arial"/>
              </w:rPr>
            </w:pPr>
            <w:r w:rsidRPr="00F92F02">
              <w:rPr>
                <w:rFonts w:ascii="Arial" w:hAnsi="Arial" w:cs="Arial"/>
              </w:rPr>
              <w:t xml:space="preserve">Part 3 </w:t>
            </w:r>
          </w:p>
          <w:p w:rsidRPr="00F92F02" w:rsidR="00B91B43" w:rsidP="00F92F02" w:rsidRDefault="00B91B43" w14:paraId="527A3174" w14:textId="77777777">
            <w:pPr>
              <w:ind w:right="-82"/>
              <w:rPr>
                <w:rFonts w:ascii="Arial" w:hAnsi="Arial" w:cs="Arial"/>
              </w:rPr>
            </w:pPr>
            <w:r w:rsidRPr="00F92F02">
              <w:rPr>
                <w:rFonts w:ascii="Arial" w:hAnsi="Arial" w:cs="Arial"/>
              </w:rPr>
              <w:t>Section 4.3</w:t>
            </w:r>
          </w:p>
          <w:p w:rsidRPr="00F92F02" w:rsidR="00B91B43" w:rsidP="00F92F02" w:rsidRDefault="00B91B43" w14:paraId="34C803E3" w14:textId="77777777">
            <w:pPr>
              <w:ind w:right="638"/>
              <w:rPr>
                <w:rFonts w:ascii="Arial" w:hAnsi="Arial" w:cs="Arial"/>
              </w:rPr>
            </w:pPr>
          </w:p>
        </w:tc>
        <w:tc>
          <w:tcPr>
            <w:tcW w:w="2467" w:type="dxa"/>
            <w:shd w:val="clear" w:color="auto" w:fill="auto"/>
          </w:tcPr>
          <w:p w:rsidRPr="00F92F02" w:rsidR="00B91B43" w:rsidP="00F92F02" w:rsidRDefault="00B91B43" w14:paraId="7849DFA5" w14:textId="77777777">
            <w:pPr>
              <w:ind w:right="-82"/>
              <w:rPr>
                <w:rFonts w:ascii="Arial" w:hAnsi="Arial" w:cs="Arial"/>
              </w:rPr>
            </w:pPr>
            <w:r w:rsidRPr="00F92F02">
              <w:rPr>
                <w:rFonts w:ascii="Arial" w:hAnsi="Arial" w:cs="Arial"/>
              </w:rPr>
              <w:t>179</w:t>
            </w:r>
          </w:p>
        </w:tc>
      </w:tr>
    </w:tbl>
    <w:p w:rsidRPr="005F2817" w:rsidR="00B91B43" w:rsidP="00B91B43" w:rsidRDefault="00B91B43" w14:paraId="6FB532C9" w14:textId="77777777">
      <w:pPr>
        <w:ind w:right="638"/>
        <w:rPr>
          <w:rFonts w:ascii="Arial" w:hAnsi="Arial" w:cs="Arial"/>
        </w:rPr>
      </w:pPr>
    </w:p>
    <w:p w:rsidRPr="005F2817" w:rsidR="00B776CB" w:rsidP="000D4040" w:rsidRDefault="00B776CB" w14:paraId="156A4B66" w14:textId="77777777">
      <w:pPr>
        <w:jc w:val="center"/>
        <w:rPr>
          <w:rFonts w:ascii="Arial" w:hAnsi="Arial" w:cs="Arial"/>
        </w:rPr>
      </w:pPr>
    </w:p>
    <w:p w:rsidRPr="005F2817" w:rsidR="00B91B43" w:rsidP="00B776CB" w:rsidRDefault="00B91B43" w14:paraId="29DB3DA1" w14:textId="77777777">
      <w:pPr>
        <w:rPr>
          <w:rFonts w:ascii="Arial" w:hAnsi="Arial" w:cs="Arial"/>
        </w:rPr>
      </w:pPr>
    </w:p>
    <w:p w:rsidRPr="005F2817" w:rsidR="00B91B43" w:rsidP="00B776CB" w:rsidRDefault="00B91B43" w14:paraId="5AD81E75" w14:textId="77777777">
      <w:pPr>
        <w:rPr>
          <w:rFonts w:ascii="Arial" w:hAnsi="Arial" w:cs="Arial"/>
        </w:rPr>
      </w:pPr>
    </w:p>
    <w:p w:rsidRPr="005F2817" w:rsidR="00B91B43" w:rsidP="00B776CB" w:rsidRDefault="00B91B43" w14:paraId="30154798" w14:textId="77777777">
      <w:pPr>
        <w:rPr>
          <w:rFonts w:ascii="Arial" w:hAnsi="Arial" w:cs="Arial"/>
        </w:rPr>
      </w:pPr>
    </w:p>
    <w:p w:rsidRPr="005F2817" w:rsidR="00B91B43" w:rsidP="00B776CB" w:rsidRDefault="00B91B43" w14:paraId="3B686AEF" w14:textId="77777777">
      <w:pPr>
        <w:rPr>
          <w:rFonts w:ascii="Arial" w:hAnsi="Arial" w:cs="Arial"/>
        </w:rPr>
      </w:pPr>
    </w:p>
    <w:p w:rsidRPr="005F2817" w:rsidR="00B91B43" w:rsidP="00B776CB" w:rsidRDefault="00B91B43" w14:paraId="2FDB2F10" w14:textId="77777777"/>
    <w:p w:rsidRPr="005F2817" w:rsidR="00B91B43" w:rsidP="00B776CB" w:rsidRDefault="00B91B43" w14:paraId="06A9434C" w14:textId="77777777"/>
    <w:p w:rsidRPr="005F2817" w:rsidR="00B91B43" w:rsidP="00B776CB" w:rsidRDefault="00B91B43" w14:paraId="26875CDA" w14:textId="77777777"/>
    <w:p w:rsidRPr="005F2817" w:rsidR="00B91B43" w:rsidP="00B776CB" w:rsidRDefault="00B91B43" w14:paraId="3201F169" w14:textId="77777777"/>
    <w:p w:rsidRPr="005F2817" w:rsidR="00B91B43" w:rsidP="00B776CB" w:rsidRDefault="00B91B43" w14:paraId="0F97174C" w14:textId="77777777"/>
    <w:p w:rsidRPr="005F2817" w:rsidR="00A47F01" w:rsidP="00B776CB" w:rsidRDefault="00A47F01" w14:paraId="32658365" w14:textId="77777777">
      <w:r w:rsidRPr="005F2817">
        <w:br w:type="page"/>
      </w:r>
    </w:p>
    <w:p w:rsidRPr="005F2817" w:rsidR="00B91B43" w:rsidP="00B776CB" w:rsidRDefault="00B91B43" w14:paraId="7B6E89C9" w14:textId="77777777"/>
    <w:p w:rsidRPr="005F2817" w:rsidR="00B91B43" w:rsidP="00B776CB" w:rsidRDefault="00B91B43" w14:paraId="5AA8EAE4" w14:textId="77777777"/>
    <w:p w:rsidRPr="005F2817" w:rsidR="00B91B43" w:rsidP="00B776CB" w:rsidRDefault="00B91B43" w14:paraId="1D4804DF" w14:textId="77777777"/>
    <w:p w:rsidRPr="005F2817" w:rsidR="00A47F01" w:rsidP="00A47F01" w:rsidRDefault="00A47F01" w14:paraId="6EEFA2E5" w14:textId="77777777">
      <w:pPr>
        <w:ind w:right="638"/>
        <w:jc w:val="center"/>
        <w:rPr>
          <w:rFonts w:ascii="Arial" w:hAnsi="Arial" w:cs="Arial"/>
          <w:b/>
          <w:sz w:val="32"/>
          <w:szCs w:val="32"/>
          <w:u w:val="single"/>
        </w:rPr>
      </w:pPr>
      <w:r w:rsidRPr="005F2817">
        <w:rPr>
          <w:rFonts w:ascii="Arial" w:hAnsi="Arial" w:cs="Arial"/>
          <w:b/>
          <w:sz w:val="32"/>
          <w:szCs w:val="32"/>
          <w:u w:val="single"/>
        </w:rPr>
        <w:t xml:space="preserve">Section 5 – </w:t>
      </w:r>
      <w:r w:rsidRPr="005F2817" w:rsidR="007F2981">
        <w:rPr>
          <w:rFonts w:ascii="Arial" w:hAnsi="Arial"/>
          <w:b/>
          <w:sz w:val="32"/>
          <w:szCs w:val="32"/>
          <w:u w:val="single"/>
        </w:rPr>
        <w:t xml:space="preserve">Automatic Control </w:t>
      </w:r>
      <w:r w:rsidRPr="005F2817" w:rsidR="00AA18D8">
        <w:rPr>
          <w:rFonts w:ascii="Arial" w:hAnsi="Arial"/>
          <w:b/>
          <w:sz w:val="32"/>
          <w:szCs w:val="32"/>
          <w:u w:val="single"/>
        </w:rPr>
        <w:t xml:space="preserve">Management </w:t>
      </w:r>
      <w:r w:rsidRPr="005F2817" w:rsidR="007F2981">
        <w:rPr>
          <w:rFonts w:ascii="Arial" w:hAnsi="Arial"/>
          <w:b/>
          <w:sz w:val="32"/>
          <w:szCs w:val="32"/>
          <w:u w:val="single"/>
        </w:rPr>
        <w:t>Systems</w:t>
      </w:r>
      <w:r w:rsidRPr="005F2817" w:rsidR="007F2981">
        <w:rPr>
          <w:rFonts w:ascii="Arial" w:hAnsi="Arial" w:cs="Arial"/>
          <w:b/>
          <w:sz w:val="32"/>
          <w:szCs w:val="32"/>
          <w:u w:val="single"/>
        </w:rPr>
        <w:t xml:space="preserve"> </w:t>
      </w:r>
    </w:p>
    <w:p w:rsidRPr="005F2817" w:rsidR="00A47F01" w:rsidP="00A47F01" w:rsidRDefault="00A47F01" w14:paraId="7A491AC2" w14:textId="77777777">
      <w:pPr>
        <w:ind w:right="638"/>
        <w:jc w:val="center"/>
        <w:rPr>
          <w:rFonts w:ascii="Arial" w:hAnsi="Arial" w:cs="Arial"/>
        </w:rPr>
      </w:pPr>
    </w:p>
    <w:p w:rsidRPr="005F2817" w:rsidR="00A47F01" w:rsidP="00A47F01" w:rsidRDefault="00A47F01" w14:paraId="61947026" w14:textId="77777777">
      <w:pPr>
        <w:ind w:right="638"/>
        <w:jc w:val="both"/>
        <w:rPr>
          <w:rFonts w:ascii="Arial" w:hAnsi="Arial" w:cs="Arial"/>
          <w:b/>
          <w:u w:val="single"/>
        </w:rPr>
      </w:pPr>
    </w:p>
    <w:p w:rsidRPr="005F2817" w:rsidR="00A47F01" w:rsidP="00A47F01" w:rsidRDefault="00A47F01" w14:paraId="169F3C65" w14:textId="77777777">
      <w:pPr>
        <w:ind w:right="638"/>
        <w:jc w:val="both"/>
        <w:rPr>
          <w:rFonts w:ascii="Arial" w:hAnsi="Arial" w:cs="Arial"/>
          <w:u w:val="single"/>
        </w:rPr>
      </w:pPr>
      <w:r w:rsidRPr="005F2817">
        <w:rPr>
          <w:rFonts w:ascii="Arial" w:hAnsi="Arial" w:cs="Arial"/>
          <w:u w:val="single"/>
        </w:rPr>
        <w:t>Information / data to be supplied</w:t>
      </w:r>
    </w:p>
    <w:p w:rsidRPr="005F2817" w:rsidR="00B91B43" w:rsidP="00B776CB" w:rsidRDefault="00B91B43" w14:paraId="75DCB951" w14:textId="77777777"/>
    <w:p w:rsidRPr="005F2817" w:rsidR="002E7A25" w:rsidP="00B776CB" w:rsidRDefault="002E7A25" w14:paraId="2FBE5555" w14:textId="77777777"/>
    <w:tbl>
      <w:tblPr>
        <w:tblW w:w="918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1E0" w:firstRow="1" w:lastRow="1" w:firstColumn="1" w:lastColumn="1" w:noHBand="0" w:noVBand="0"/>
      </w:tblPr>
      <w:tblGrid>
        <w:gridCol w:w="1908"/>
        <w:gridCol w:w="3960"/>
        <w:gridCol w:w="1440"/>
        <w:gridCol w:w="1872"/>
      </w:tblGrid>
      <w:tr w:rsidRPr="00F92F02" w:rsidR="002E7A25" w:rsidTr="00F92F02" w14:paraId="75E6BC13" w14:textId="77777777">
        <w:tc>
          <w:tcPr>
            <w:tcW w:w="1908" w:type="dxa"/>
            <w:shd w:val="clear" w:color="auto" w:fill="auto"/>
          </w:tcPr>
          <w:p w:rsidRPr="00F92F02" w:rsidR="002E7A25" w:rsidP="00F92F02" w:rsidRDefault="002E7A25" w14:paraId="33DC6FED" w14:textId="77777777">
            <w:pPr>
              <w:ind w:right="72"/>
              <w:rPr>
                <w:rFonts w:ascii="Arial" w:hAnsi="Arial" w:cs="Arial"/>
              </w:rPr>
            </w:pPr>
            <w:r w:rsidRPr="00F92F02">
              <w:rPr>
                <w:rFonts w:ascii="Arial" w:hAnsi="Arial" w:cs="Arial"/>
                <w:b/>
              </w:rPr>
              <w:t>Items</w:t>
            </w:r>
          </w:p>
        </w:tc>
        <w:tc>
          <w:tcPr>
            <w:tcW w:w="3960" w:type="dxa"/>
            <w:shd w:val="clear" w:color="auto" w:fill="auto"/>
          </w:tcPr>
          <w:p w:rsidRPr="00F92F02" w:rsidR="002E7A25" w:rsidP="00F92F02" w:rsidRDefault="002E7A25" w14:paraId="2ABEACF8" w14:textId="77777777">
            <w:pPr>
              <w:ind w:right="309"/>
              <w:rPr>
                <w:rFonts w:ascii="Arial" w:hAnsi="Arial" w:cs="Arial"/>
              </w:rPr>
            </w:pPr>
            <w:r w:rsidRPr="00F92F02">
              <w:rPr>
                <w:rFonts w:ascii="Arial" w:hAnsi="Arial" w:cs="Arial"/>
                <w:b/>
              </w:rPr>
              <w:t>Description</w:t>
            </w:r>
          </w:p>
        </w:tc>
        <w:tc>
          <w:tcPr>
            <w:tcW w:w="1440" w:type="dxa"/>
            <w:shd w:val="clear" w:color="auto" w:fill="auto"/>
          </w:tcPr>
          <w:p w:rsidRPr="00F92F02" w:rsidR="002E7A25" w:rsidP="00F92F02" w:rsidRDefault="002E7A25" w14:paraId="6FFE5FB6" w14:textId="77777777">
            <w:pPr>
              <w:ind w:right="72"/>
              <w:rPr>
                <w:rFonts w:ascii="Arial" w:hAnsi="Arial" w:cs="Arial"/>
              </w:rPr>
            </w:pPr>
            <w:r w:rsidRPr="00F92F02">
              <w:rPr>
                <w:rFonts w:ascii="Arial" w:hAnsi="Arial" w:cs="Arial"/>
                <w:b/>
              </w:rPr>
              <w:t>Reference</w:t>
            </w:r>
          </w:p>
        </w:tc>
        <w:tc>
          <w:tcPr>
            <w:tcW w:w="1872" w:type="dxa"/>
            <w:shd w:val="clear" w:color="auto" w:fill="auto"/>
          </w:tcPr>
          <w:p w:rsidRPr="00F92F02" w:rsidR="002E7A25" w:rsidP="00F92F02" w:rsidRDefault="002E7A25" w14:paraId="0CAABD1C" w14:textId="77777777">
            <w:pPr>
              <w:ind w:right="72"/>
              <w:rPr>
                <w:rFonts w:ascii="Arial" w:hAnsi="Arial" w:cs="Arial"/>
                <w:b/>
              </w:rPr>
            </w:pPr>
            <w:r w:rsidRPr="00F92F02">
              <w:rPr>
                <w:rFonts w:ascii="Arial" w:hAnsi="Arial" w:cs="Arial"/>
                <w:b/>
              </w:rPr>
              <w:t>STCP12-1</w:t>
            </w:r>
          </w:p>
          <w:p w:rsidRPr="00F92F02" w:rsidR="002E7A25" w:rsidP="00F92F02" w:rsidRDefault="002E7A25" w14:paraId="0D25958B" w14:textId="77777777">
            <w:pPr>
              <w:ind w:right="72"/>
              <w:rPr>
                <w:rFonts w:ascii="Arial" w:hAnsi="Arial" w:cs="Arial"/>
              </w:rPr>
            </w:pPr>
            <w:r w:rsidRPr="00F92F02">
              <w:rPr>
                <w:rFonts w:ascii="Arial" w:hAnsi="Arial" w:cs="Arial"/>
                <w:b/>
              </w:rPr>
              <w:t>Data Equipment Item List Reference</w:t>
            </w:r>
          </w:p>
        </w:tc>
      </w:tr>
      <w:tr w:rsidRPr="00F92F02" w:rsidR="002E7A25" w:rsidTr="00F92F02" w14:paraId="1B6434DF" w14:textId="77777777">
        <w:tc>
          <w:tcPr>
            <w:tcW w:w="1908" w:type="dxa"/>
            <w:shd w:val="clear" w:color="auto" w:fill="auto"/>
          </w:tcPr>
          <w:p w:rsidRPr="00F92F02" w:rsidR="002E7A25" w:rsidP="00F92F02" w:rsidRDefault="002E7A25" w14:paraId="2FCA2927" w14:textId="77777777">
            <w:pPr>
              <w:ind w:right="72"/>
              <w:rPr>
                <w:rFonts w:ascii="Arial" w:hAnsi="Arial" w:cs="Arial"/>
              </w:rPr>
            </w:pPr>
          </w:p>
        </w:tc>
        <w:tc>
          <w:tcPr>
            <w:tcW w:w="3960" w:type="dxa"/>
            <w:shd w:val="clear" w:color="auto" w:fill="auto"/>
          </w:tcPr>
          <w:p w:rsidRPr="00F92F02" w:rsidR="002E7A25" w:rsidP="00F92F02" w:rsidRDefault="002E7A25" w14:paraId="79998792" w14:textId="77777777">
            <w:pPr>
              <w:ind w:right="309"/>
              <w:rPr>
                <w:rFonts w:ascii="Arial" w:hAnsi="Arial" w:cs="Arial"/>
              </w:rPr>
            </w:pPr>
          </w:p>
        </w:tc>
        <w:tc>
          <w:tcPr>
            <w:tcW w:w="1440" w:type="dxa"/>
            <w:shd w:val="clear" w:color="auto" w:fill="auto"/>
          </w:tcPr>
          <w:p w:rsidRPr="00F92F02" w:rsidR="002E7A25" w:rsidP="00F92F02" w:rsidRDefault="002E7A25" w14:paraId="11F2D40B" w14:textId="77777777">
            <w:pPr>
              <w:ind w:right="72"/>
              <w:rPr>
                <w:rFonts w:ascii="Arial" w:hAnsi="Arial" w:cs="Arial"/>
              </w:rPr>
            </w:pPr>
          </w:p>
        </w:tc>
        <w:tc>
          <w:tcPr>
            <w:tcW w:w="1872" w:type="dxa"/>
            <w:shd w:val="clear" w:color="auto" w:fill="auto"/>
          </w:tcPr>
          <w:p w:rsidRPr="00F92F02" w:rsidR="002E7A25" w:rsidP="00F92F02" w:rsidRDefault="002E7A25" w14:paraId="2BBD61F8" w14:textId="77777777">
            <w:pPr>
              <w:ind w:right="72"/>
              <w:rPr>
                <w:rFonts w:ascii="Arial" w:hAnsi="Arial" w:cs="Arial"/>
              </w:rPr>
            </w:pPr>
          </w:p>
        </w:tc>
      </w:tr>
      <w:tr w:rsidRPr="00F92F02" w:rsidR="002E7A25" w:rsidTr="00F92F02" w14:paraId="157DB6B9" w14:textId="77777777">
        <w:tc>
          <w:tcPr>
            <w:tcW w:w="1908" w:type="dxa"/>
            <w:shd w:val="clear" w:color="auto" w:fill="auto"/>
          </w:tcPr>
          <w:p w:rsidRPr="00F92F02" w:rsidR="002E7A25" w:rsidP="00F92F02" w:rsidRDefault="00851008" w14:paraId="6E4D1751" w14:textId="77777777">
            <w:pPr>
              <w:ind w:right="72"/>
              <w:rPr>
                <w:rFonts w:ascii="Arial" w:hAnsi="Arial" w:cs="Arial"/>
              </w:rPr>
            </w:pPr>
            <w:r w:rsidRPr="00F92F02">
              <w:rPr>
                <w:rFonts w:ascii="Arial" w:hAnsi="Arial" w:cs="Arial"/>
              </w:rPr>
              <w:t xml:space="preserve">Auto Control </w:t>
            </w:r>
            <w:r w:rsidRPr="00F92F02" w:rsidR="002E7A25">
              <w:rPr>
                <w:rFonts w:ascii="Arial" w:hAnsi="Arial" w:cs="Arial"/>
              </w:rPr>
              <w:t xml:space="preserve">  Policy </w:t>
            </w:r>
          </w:p>
        </w:tc>
        <w:tc>
          <w:tcPr>
            <w:tcW w:w="3960" w:type="dxa"/>
            <w:shd w:val="clear" w:color="auto" w:fill="auto"/>
          </w:tcPr>
          <w:p w:rsidRPr="00F92F02" w:rsidR="002E7A25" w:rsidP="00F92F02" w:rsidRDefault="002E7A25" w14:paraId="1E846322" w14:textId="77777777">
            <w:pPr>
              <w:ind w:right="309"/>
              <w:rPr>
                <w:rFonts w:ascii="Arial" w:hAnsi="Arial" w:cs="Arial"/>
              </w:rPr>
            </w:pPr>
            <w:r w:rsidRPr="00F92F02">
              <w:rPr>
                <w:rFonts w:ascii="Arial" w:hAnsi="Arial" w:cs="Arial"/>
              </w:rPr>
              <w:t>Information in respect of Offshore TO Automatic Switching Scheme</w:t>
            </w:r>
          </w:p>
        </w:tc>
        <w:tc>
          <w:tcPr>
            <w:tcW w:w="1440" w:type="dxa"/>
            <w:shd w:val="clear" w:color="auto" w:fill="auto"/>
          </w:tcPr>
          <w:p w:rsidRPr="00F92F02" w:rsidR="002E7A25" w:rsidP="00F92F02" w:rsidRDefault="002E7A25" w14:paraId="57DBC79F" w14:textId="77777777">
            <w:pPr>
              <w:ind w:right="72"/>
              <w:rPr>
                <w:rFonts w:ascii="Arial" w:hAnsi="Arial" w:cs="Arial"/>
              </w:rPr>
            </w:pPr>
            <w:r w:rsidRPr="00F92F02">
              <w:rPr>
                <w:rFonts w:ascii="Arial" w:hAnsi="Arial" w:cs="Arial"/>
              </w:rPr>
              <w:t xml:space="preserve">Part </w:t>
            </w:r>
            <w:r w:rsidRPr="00F92F02" w:rsidR="00CF1069">
              <w:rPr>
                <w:rFonts w:ascii="Arial" w:hAnsi="Arial" w:cs="Arial"/>
              </w:rPr>
              <w:t>3</w:t>
            </w:r>
          </w:p>
          <w:p w:rsidRPr="00F92F02" w:rsidR="002E7A25" w:rsidP="00F92F02" w:rsidRDefault="002E7A25" w14:paraId="2586086A" w14:textId="77777777">
            <w:pPr>
              <w:ind w:right="72"/>
              <w:rPr>
                <w:rFonts w:ascii="Arial" w:hAnsi="Arial" w:cs="Arial"/>
              </w:rPr>
            </w:pPr>
            <w:r w:rsidRPr="00F92F02">
              <w:rPr>
                <w:rFonts w:ascii="Arial" w:hAnsi="Arial" w:cs="Arial"/>
              </w:rPr>
              <w:t xml:space="preserve">Section </w:t>
            </w:r>
            <w:r w:rsidRPr="00F92F02" w:rsidR="00CF1069">
              <w:rPr>
                <w:rFonts w:ascii="Arial" w:hAnsi="Arial" w:cs="Arial"/>
              </w:rPr>
              <w:t>5.1</w:t>
            </w:r>
          </w:p>
        </w:tc>
        <w:tc>
          <w:tcPr>
            <w:tcW w:w="1872" w:type="dxa"/>
            <w:shd w:val="clear" w:color="auto" w:fill="auto"/>
          </w:tcPr>
          <w:p w:rsidRPr="00F92F02" w:rsidR="002E7A25" w:rsidP="00F92F02" w:rsidRDefault="002E7A25" w14:paraId="21FD8255" w14:textId="77777777">
            <w:pPr>
              <w:ind w:right="72"/>
              <w:rPr>
                <w:rFonts w:ascii="Arial" w:hAnsi="Arial" w:cs="Arial"/>
              </w:rPr>
            </w:pPr>
          </w:p>
        </w:tc>
      </w:tr>
      <w:tr w:rsidRPr="00F92F02" w:rsidR="002E7A25" w:rsidTr="00F92F02" w14:paraId="1A937EB0" w14:textId="77777777">
        <w:tc>
          <w:tcPr>
            <w:tcW w:w="1908" w:type="dxa"/>
            <w:shd w:val="clear" w:color="auto" w:fill="auto"/>
          </w:tcPr>
          <w:p w:rsidRPr="00F92F02" w:rsidR="002E7A25" w:rsidP="00F92F02" w:rsidRDefault="002E7A25" w14:paraId="12D78165" w14:textId="77777777">
            <w:pPr>
              <w:ind w:right="638"/>
              <w:rPr>
                <w:rFonts w:ascii="Arial" w:hAnsi="Arial" w:cs="Arial"/>
              </w:rPr>
            </w:pPr>
          </w:p>
        </w:tc>
        <w:tc>
          <w:tcPr>
            <w:tcW w:w="3960" w:type="dxa"/>
            <w:shd w:val="clear" w:color="auto" w:fill="auto"/>
          </w:tcPr>
          <w:p w:rsidRPr="00F92F02" w:rsidR="002E7A25" w:rsidP="00F92F02" w:rsidRDefault="002E7A25" w14:paraId="708BBD48" w14:textId="77777777">
            <w:pPr>
              <w:tabs>
                <w:tab w:val="left" w:pos="3132"/>
              </w:tabs>
              <w:ind w:right="638"/>
              <w:rPr>
                <w:rFonts w:ascii="Arial" w:hAnsi="Arial" w:cs="Arial"/>
                <w:snapToGrid w:val="0"/>
              </w:rPr>
            </w:pPr>
          </w:p>
        </w:tc>
        <w:tc>
          <w:tcPr>
            <w:tcW w:w="1440" w:type="dxa"/>
            <w:shd w:val="clear" w:color="auto" w:fill="auto"/>
          </w:tcPr>
          <w:p w:rsidRPr="00F92F02" w:rsidR="002E7A25" w:rsidP="00F92F02" w:rsidRDefault="002E7A25" w14:paraId="3BE958D6" w14:textId="77777777">
            <w:pPr>
              <w:ind w:right="638"/>
              <w:rPr>
                <w:rFonts w:ascii="Arial" w:hAnsi="Arial" w:cs="Arial"/>
              </w:rPr>
            </w:pPr>
          </w:p>
        </w:tc>
        <w:tc>
          <w:tcPr>
            <w:tcW w:w="1872" w:type="dxa"/>
            <w:shd w:val="clear" w:color="auto" w:fill="auto"/>
          </w:tcPr>
          <w:p w:rsidRPr="00F92F02" w:rsidR="002E7A25" w:rsidP="00F92F02" w:rsidRDefault="002E7A25" w14:paraId="0201CFF4" w14:textId="77777777">
            <w:pPr>
              <w:ind w:right="638"/>
              <w:rPr>
                <w:rFonts w:ascii="Arial" w:hAnsi="Arial" w:cs="Arial"/>
              </w:rPr>
            </w:pPr>
          </w:p>
        </w:tc>
      </w:tr>
      <w:tr w:rsidRPr="00F92F02" w:rsidR="002E7A25" w:rsidTr="00F92F02" w14:paraId="44E31445" w14:textId="77777777">
        <w:tc>
          <w:tcPr>
            <w:tcW w:w="1908" w:type="dxa"/>
            <w:shd w:val="clear" w:color="auto" w:fill="auto"/>
          </w:tcPr>
          <w:p w:rsidRPr="00F92F02" w:rsidR="002E7A25" w:rsidP="00AA2EC7" w:rsidRDefault="00851008" w14:paraId="276FDE83" w14:textId="77777777">
            <w:pPr>
              <w:rPr>
                <w:rFonts w:ascii="Arial" w:hAnsi="Arial" w:cs="Arial"/>
              </w:rPr>
            </w:pPr>
            <w:r w:rsidRPr="00F92F02">
              <w:rPr>
                <w:rFonts w:ascii="Arial" w:hAnsi="Arial" w:cs="Arial"/>
              </w:rPr>
              <w:t>Auto Control</w:t>
            </w:r>
            <w:r w:rsidRPr="00F92F02" w:rsidR="002E7A25">
              <w:rPr>
                <w:rFonts w:ascii="Arial" w:hAnsi="Arial" w:cs="Arial"/>
              </w:rPr>
              <w:t xml:space="preserve"> Scheme </w:t>
            </w:r>
          </w:p>
        </w:tc>
        <w:tc>
          <w:tcPr>
            <w:tcW w:w="3960" w:type="dxa"/>
            <w:shd w:val="clear" w:color="auto" w:fill="auto"/>
          </w:tcPr>
          <w:p w:rsidRPr="00F92F02" w:rsidR="002E7A25" w:rsidP="00F92F02" w:rsidRDefault="00D52C4E" w14:paraId="09B81764" w14:textId="77777777">
            <w:pPr>
              <w:ind w:right="638"/>
              <w:rPr>
                <w:rFonts w:ascii="Arial" w:hAnsi="Arial" w:cs="Arial"/>
                <w:snapToGrid w:val="0"/>
              </w:rPr>
            </w:pPr>
            <w:r w:rsidRPr="00F92F02">
              <w:rPr>
                <w:rFonts w:ascii="Arial" w:hAnsi="Arial" w:cs="Arial"/>
                <w:snapToGrid w:val="0"/>
              </w:rPr>
              <w:t xml:space="preserve">Make, Model &amp; Variations of Scheme </w:t>
            </w:r>
          </w:p>
        </w:tc>
        <w:tc>
          <w:tcPr>
            <w:tcW w:w="1440" w:type="dxa"/>
            <w:shd w:val="clear" w:color="auto" w:fill="auto"/>
          </w:tcPr>
          <w:p w:rsidRPr="00F92F02" w:rsidR="002E7A25" w:rsidP="00F92F02" w:rsidRDefault="002E7A25" w14:paraId="76661BF6" w14:textId="77777777">
            <w:pPr>
              <w:ind w:right="72"/>
              <w:rPr>
                <w:rFonts w:ascii="Arial" w:hAnsi="Arial" w:cs="Arial"/>
              </w:rPr>
            </w:pPr>
            <w:r w:rsidRPr="00F92F02">
              <w:rPr>
                <w:rFonts w:ascii="Arial" w:hAnsi="Arial" w:cs="Arial"/>
              </w:rPr>
              <w:t xml:space="preserve">Part 3 </w:t>
            </w:r>
          </w:p>
          <w:p w:rsidRPr="00F92F02" w:rsidR="002E7A25" w:rsidP="00F92F02" w:rsidRDefault="002E7A25" w14:paraId="464B94E4" w14:textId="77777777">
            <w:pPr>
              <w:ind w:right="72"/>
              <w:rPr>
                <w:rFonts w:ascii="Arial" w:hAnsi="Arial" w:cs="Arial"/>
              </w:rPr>
            </w:pPr>
            <w:r w:rsidRPr="00F92F02">
              <w:rPr>
                <w:rFonts w:ascii="Arial" w:hAnsi="Arial" w:cs="Arial"/>
              </w:rPr>
              <w:t xml:space="preserve">Section </w:t>
            </w:r>
            <w:r w:rsidRPr="00F92F02" w:rsidR="00CF1069">
              <w:rPr>
                <w:rFonts w:ascii="Arial" w:hAnsi="Arial" w:cs="Arial"/>
              </w:rPr>
              <w:t>5</w:t>
            </w:r>
            <w:r w:rsidRPr="00F92F02">
              <w:rPr>
                <w:rFonts w:ascii="Arial" w:hAnsi="Arial" w:cs="Arial"/>
              </w:rPr>
              <w:t>.2</w:t>
            </w:r>
          </w:p>
          <w:p w:rsidRPr="00F92F02" w:rsidR="002E7A25" w:rsidP="00F92F02" w:rsidRDefault="002E7A25" w14:paraId="5C9BD7A7" w14:textId="77777777">
            <w:pPr>
              <w:ind w:right="638"/>
              <w:rPr>
                <w:rFonts w:ascii="Arial" w:hAnsi="Arial" w:cs="Arial"/>
              </w:rPr>
            </w:pPr>
          </w:p>
        </w:tc>
        <w:tc>
          <w:tcPr>
            <w:tcW w:w="1872" w:type="dxa"/>
            <w:shd w:val="clear" w:color="auto" w:fill="auto"/>
          </w:tcPr>
          <w:p w:rsidRPr="00F92F02" w:rsidR="002E7A25" w:rsidP="00F92F02" w:rsidRDefault="002E7A25" w14:paraId="61ACFFED" w14:textId="77777777">
            <w:pPr>
              <w:ind w:right="72"/>
              <w:rPr>
                <w:rFonts w:ascii="Arial" w:hAnsi="Arial" w:cs="Arial"/>
              </w:rPr>
            </w:pPr>
            <w:r w:rsidRPr="00F92F02">
              <w:rPr>
                <w:rFonts w:ascii="Arial" w:hAnsi="Arial" w:cs="Arial"/>
              </w:rPr>
              <w:t>172</w:t>
            </w:r>
          </w:p>
        </w:tc>
      </w:tr>
      <w:tr w:rsidRPr="00F92F02" w:rsidR="002E7A25" w:rsidTr="00F92F02" w14:paraId="6263810D" w14:textId="77777777">
        <w:tc>
          <w:tcPr>
            <w:tcW w:w="1908" w:type="dxa"/>
            <w:shd w:val="clear" w:color="auto" w:fill="auto"/>
          </w:tcPr>
          <w:p w:rsidRPr="00F92F02" w:rsidR="002E7A25" w:rsidP="00F92F02" w:rsidRDefault="002E7A25" w14:paraId="568D677E" w14:textId="77777777">
            <w:pPr>
              <w:ind w:right="638"/>
              <w:rPr>
                <w:rFonts w:ascii="Arial" w:hAnsi="Arial" w:cs="Arial"/>
              </w:rPr>
            </w:pPr>
          </w:p>
        </w:tc>
        <w:tc>
          <w:tcPr>
            <w:tcW w:w="3960" w:type="dxa"/>
            <w:shd w:val="clear" w:color="auto" w:fill="auto"/>
          </w:tcPr>
          <w:p w:rsidRPr="00F92F02" w:rsidR="002E7A25" w:rsidP="00F92F02" w:rsidRDefault="002E7A25" w14:paraId="09C8311B" w14:textId="77777777">
            <w:pPr>
              <w:ind w:right="638"/>
              <w:rPr>
                <w:rFonts w:ascii="Arial" w:hAnsi="Arial" w:cs="Arial"/>
                <w:snapToGrid w:val="0"/>
              </w:rPr>
            </w:pPr>
            <w:r w:rsidRPr="00F92F02">
              <w:rPr>
                <w:rFonts w:ascii="Arial" w:hAnsi="Arial" w:cs="Arial"/>
                <w:snapToGrid w:val="0"/>
              </w:rPr>
              <w:t>Scheme Operational Sequences &amp; Timings</w:t>
            </w:r>
          </w:p>
        </w:tc>
        <w:tc>
          <w:tcPr>
            <w:tcW w:w="1440" w:type="dxa"/>
            <w:shd w:val="clear" w:color="auto" w:fill="auto"/>
          </w:tcPr>
          <w:p w:rsidRPr="00F92F02" w:rsidR="002E7A25" w:rsidP="00F92F02" w:rsidRDefault="002E7A25" w14:paraId="6010949A" w14:textId="77777777">
            <w:pPr>
              <w:ind w:right="638"/>
              <w:rPr>
                <w:rFonts w:ascii="Arial" w:hAnsi="Arial" w:cs="Arial"/>
              </w:rPr>
            </w:pPr>
          </w:p>
        </w:tc>
        <w:tc>
          <w:tcPr>
            <w:tcW w:w="1872" w:type="dxa"/>
            <w:shd w:val="clear" w:color="auto" w:fill="auto"/>
          </w:tcPr>
          <w:p w:rsidRPr="00F92F02" w:rsidR="002E7A25" w:rsidP="00F92F02" w:rsidRDefault="002E7A25" w14:paraId="7721AFD5" w14:textId="77777777">
            <w:pPr>
              <w:ind w:right="638"/>
              <w:rPr>
                <w:rFonts w:ascii="Arial" w:hAnsi="Arial" w:cs="Arial"/>
              </w:rPr>
            </w:pPr>
          </w:p>
        </w:tc>
      </w:tr>
      <w:tr w:rsidRPr="00F92F02" w:rsidR="002E7A25" w:rsidTr="00F92F02" w14:paraId="37E230DC" w14:textId="77777777">
        <w:tc>
          <w:tcPr>
            <w:tcW w:w="1908" w:type="dxa"/>
            <w:shd w:val="clear" w:color="auto" w:fill="auto"/>
          </w:tcPr>
          <w:p w:rsidRPr="00F92F02" w:rsidR="002E7A25" w:rsidP="00F92F02" w:rsidRDefault="002E7A25" w14:paraId="1E5AC789" w14:textId="77777777">
            <w:pPr>
              <w:ind w:right="638"/>
              <w:rPr>
                <w:rFonts w:ascii="Arial" w:hAnsi="Arial" w:cs="Arial"/>
              </w:rPr>
            </w:pPr>
          </w:p>
        </w:tc>
        <w:tc>
          <w:tcPr>
            <w:tcW w:w="3960" w:type="dxa"/>
            <w:shd w:val="clear" w:color="auto" w:fill="auto"/>
          </w:tcPr>
          <w:p w:rsidRPr="00F92F02" w:rsidR="002E7A25" w:rsidP="00F92F02" w:rsidRDefault="002E7A25" w14:paraId="1BA59742" w14:textId="77777777">
            <w:pPr>
              <w:ind w:right="72"/>
              <w:rPr>
                <w:rFonts w:ascii="Arial" w:hAnsi="Arial" w:cs="Arial"/>
                <w:snapToGrid w:val="0"/>
              </w:rPr>
            </w:pPr>
            <w:r w:rsidRPr="00F92F02">
              <w:rPr>
                <w:rFonts w:ascii="Arial" w:hAnsi="Arial" w:cs="Arial"/>
                <w:snapToGrid w:val="0"/>
              </w:rPr>
              <w:t xml:space="preserve">Scheme Operational </w:t>
            </w:r>
            <w:r w:rsidRPr="00F92F02" w:rsidR="00AA18D8">
              <w:rPr>
                <w:rFonts w:ascii="Arial" w:hAnsi="Arial" w:cs="Arial"/>
                <w:snapToGrid w:val="0"/>
              </w:rPr>
              <w:t xml:space="preserve">Equipment </w:t>
            </w:r>
            <w:r w:rsidRPr="00F92F02">
              <w:rPr>
                <w:rFonts w:ascii="Arial" w:hAnsi="Arial" w:cs="Arial"/>
                <w:snapToGrid w:val="0"/>
              </w:rPr>
              <w:t>Diagram</w:t>
            </w:r>
          </w:p>
        </w:tc>
        <w:tc>
          <w:tcPr>
            <w:tcW w:w="1440" w:type="dxa"/>
            <w:shd w:val="clear" w:color="auto" w:fill="auto"/>
          </w:tcPr>
          <w:p w:rsidRPr="00F92F02" w:rsidR="002E7A25" w:rsidP="00F92F02" w:rsidRDefault="002E7A25" w14:paraId="3AA87334" w14:textId="77777777">
            <w:pPr>
              <w:ind w:right="638"/>
              <w:rPr>
                <w:rFonts w:ascii="Arial" w:hAnsi="Arial" w:cs="Arial"/>
              </w:rPr>
            </w:pPr>
          </w:p>
        </w:tc>
        <w:tc>
          <w:tcPr>
            <w:tcW w:w="1872" w:type="dxa"/>
            <w:shd w:val="clear" w:color="auto" w:fill="auto"/>
          </w:tcPr>
          <w:p w:rsidRPr="00F92F02" w:rsidR="002E7A25" w:rsidP="00F92F02" w:rsidRDefault="002E7A25" w14:paraId="6B585C84" w14:textId="77777777">
            <w:pPr>
              <w:ind w:right="638"/>
              <w:rPr>
                <w:rFonts w:ascii="Arial" w:hAnsi="Arial" w:cs="Arial"/>
              </w:rPr>
            </w:pPr>
          </w:p>
        </w:tc>
      </w:tr>
      <w:tr w:rsidRPr="00F92F02" w:rsidR="002E7A25" w:rsidTr="00F92F02" w14:paraId="44E0A92C" w14:textId="77777777">
        <w:tc>
          <w:tcPr>
            <w:tcW w:w="1908" w:type="dxa"/>
            <w:shd w:val="clear" w:color="auto" w:fill="auto"/>
          </w:tcPr>
          <w:p w:rsidRPr="00F92F02" w:rsidR="002E7A25" w:rsidP="00F92F02" w:rsidRDefault="002E7A25" w14:paraId="7B7939F7" w14:textId="77777777">
            <w:pPr>
              <w:ind w:right="638"/>
              <w:rPr>
                <w:rFonts w:ascii="Arial" w:hAnsi="Arial" w:cs="Arial"/>
              </w:rPr>
            </w:pPr>
          </w:p>
        </w:tc>
        <w:tc>
          <w:tcPr>
            <w:tcW w:w="3960" w:type="dxa"/>
            <w:shd w:val="clear" w:color="auto" w:fill="auto"/>
          </w:tcPr>
          <w:p w:rsidRPr="00F92F02" w:rsidR="002E7A25" w:rsidP="00F92F02" w:rsidRDefault="002E7A25" w14:paraId="74B1B4F5" w14:textId="77777777">
            <w:pPr>
              <w:ind w:right="72"/>
              <w:rPr>
                <w:rFonts w:ascii="Arial" w:hAnsi="Arial" w:cs="Arial"/>
                <w:snapToGrid w:val="0"/>
              </w:rPr>
            </w:pPr>
            <w:r w:rsidRPr="00F92F02">
              <w:rPr>
                <w:rFonts w:ascii="Arial" w:hAnsi="Arial" w:cs="Arial"/>
                <w:snapToGrid w:val="0"/>
              </w:rPr>
              <w:t>Scheme Logic diagram</w:t>
            </w:r>
          </w:p>
        </w:tc>
        <w:tc>
          <w:tcPr>
            <w:tcW w:w="1440" w:type="dxa"/>
            <w:shd w:val="clear" w:color="auto" w:fill="auto"/>
          </w:tcPr>
          <w:p w:rsidRPr="00F92F02" w:rsidR="002E7A25" w:rsidP="00F92F02" w:rsidRDefault="002E7A25" w14:paraId="60782180" w14:textId="77777777">
            <w:pPr>
              <w:ind w:right="638"/>
              <w:rPr>
                <w:rFonts w:ascii="Arial" w:hAnsi="Arial" w:cs="Arial"/>
              </w:rPr>
            </w:pPr>
          </w:p>
        </w:tc>
        <w:tc>
          <w:tcPr>
            <w:tcW w:w="1872" w:type="dxa"/>
            <w:shd w:val="clear" w:color="auto" w:fill="auto"/>
          </w:tcPr>
          <w:p w:rsidRPr="00F92F02" w:rsidR="002E7A25" w:rsidP="00F92F02" w:rsidRDefault="002E7A25" w14:paraId="7BAA0722" w14:textId="77777777">
            <w:pPr>
              <w:ind w:right="638"/>
              <w:rPr>
                <w:rFonts w:ascii="Arial" w:hAnsi="Arial" w:cs="Arial"/>
              </w:rPr>
            </w:pPr>
          </w:p>
        </w:tc>
      </w:tr>
      <w:tr w:rsidRPr="00F92F02" w:rsidR="002E7A25" w:rsidTr="00F92F02" w14:paraId="71B7C41D" w14:textId="77777777">
        <w:tc>
          <w:tcPr>
            <w:tcW w:w="1908" w:type="dxa"/>
            <w:shd w:val="clear" w:color="auto" w:fill="auto"/>
          </w:tcPr>
          <w:p w:rsidRPr="00F92F02" w:rsidR="002E7A25" w:rsidP="00F92F02" w:rsidRDefault="002E7A25" w14:paraId="79C6E6B4" w14:textId="77777777">
            <w:pPr>
              <w:ind w:right="638"/>
              <w:rPr>
                <w:rFonts w:ascii="Arial" w:hAnsi="Arial" w:cs="Arial"/>
              </w:rPr>
            </w:pPr>
          </w:p>
        </w:tc>
        <w:tc>
          <w:tcPr>
            <w:tcW w:w="3960" w:type="dxa"/>
            <w:shd w:val="clear" w:color="auto" w:fill="auto"/>
          </w:tcPr>
          <w:p w:rsidRPr="00F92F02" w:rsidR="002E7A25" w:rsidP="00F92F02" w:rsidRDefault="002E7A25" w14:paraId="5E8D92E8" w14:textId="77777777">
            <w:pPr>
              <w:ind w:right="638"/>
              <w:rPr>
                <w:rFonts w:ascii="Arial" w:hAnsi="Arial" w:cs="Arial"/>
                <w:snapToGrid w:val="0"/>
              </w:rPr>
            </w:pPr>
          </w:p>
        </w:tc>
        <w:tc>
          <w:tcPr>
            <w:tcW w:w="1440" w:type="dxa"/>
            <w:shd w:val="clear" w:color="auto" w:fill="auto"/>
          </w:tcPr>
          <w:p w:rsidRPr="00F92F02" w:rsidR="002E7A25" w:rsidP="00F92F02" w:rsidRDefault="002E7A25" w14:paraId="7849B082" w14:textId="77777777">
            <w:pPr>
              <w:ind w:right="638"/>
              <w:rPr>
                <w:rFonts w:ascii="Arial" w:hAnsi="Arial" w:cs="Arial"/>
              </w:rPr>
            </w:pPr>
          </w:p>
        </w:tc>
        <w:tc>
          <w:tcPr>
            <w:tcW w:w="1872" w:type="dxa"/>
            <w:shd w:val="clear" w:color="auto" w:fill="auto"/>
          </w:tcPr>
          <w:p w:rsidRPr="00F92F02" w:rsidR="002E7A25" w:rsidP="00F92F02" w:rsidRDefault="002E7A25" w14:paraId="3E057073" w14:textId="77777777">
            <w:pPr>
              <w:ind w:right="638"/>
              <w:rPr>
                <w:rFonts w:ascii="Arial" w:hAnsi="Arial" w:cs="Arial"/>
              </w:rPr>
            </w:pPr>
          </w:p>
        </w:tc>
      </w:tr>
      <w:tr w:rsidRPr="00F92F02" w:rsidR="00CF1069" w:rsidTr="00F92F02" w14:paraId="1A0E6054" w14:textId="77777777">
        <w:tc>
          <w:tcPr>
            <w:tcW w:w="1908" w:type="dxa"/>
            <w:shd w:val="clear" w:color="auto" w:fill="auto"/>
          </w:tcPr>
          <w:p w:rsidRPr="00F92F02" w:rsidR="00CF1069" w:rsidP="00F92F02" w:rsidRDefault="00CF1069" w14:paraId="31EB92A8" w14:textId="77777777">
            <w:pPr>
              <w:ind w:right="638"/>
              <w:rPr>
                <w:rFonts w:ascii="Arial" w:hAnsi="Arial" w:cs="Arial"/>
              </w:rPr>
            </w:pPr>
          </w:p>
        </w:tc>
        <w:tc>
          <w:tcPr>
            <w:tcW w:w="3960" w:type="dxa"/>
            <w:shd w:val="clear" w:color="auto" w:fill="auto"/>
          </w:tcPr>
          <w:p w:rsidRPr="00F92F02" w:rsidR="00CF1069" w:rsidP="00AA2EC7" w:rsidRDefault="00CF1069" w14:paraId="35661644" w14:textId="77777777">
            <w:pPr>
              <w:rPr>
                <w:rFonts w:ascii="Arial" w:hAnsi="Arial" w:cs="Arial"/>
                <w:snapToGrid w:val="0"/>
              </w:rPr>
            </w:pPr>
            <w:r w:rsidRPr="00F92F02">
              <w:rPr>
                <w:rFonts w:ascii="Arial" w:hAnsi="Arial" w:cs="Arial"/>
                <w:snapToGrid w:val="0"/>
              </w:rPr>
              <w:t xml:space="preserve">Scheme </w:t>
            </w:r>
            <w:r w:rsidRPr="00F92F02" w:rsidR="007657C7">
              <w:rPr>
                <w:rFonts w:ascii="Arial" w:hAnsi="Arial" w:cs="Arial"/>
                <w:snapToGrid w:val="0"/>
              </w:rPr>
              <w:t xml:space="preserve">Mal-operation </w:t>
            </w:r>
            <w:r w:rsidRPr="00F92F02">
              <w:rPr>
                <w:rFonts w:ascii="Arial" w:hAnsi="Arial" w:cs="Arial"/>
                <w:snapToGrid w:val="0"/>
              </w:rPr>
              <w:t>Contingency Capability &amp; Limitations</w:t>
            </w:r>
          </w:p>
        </w:tc>
        <w:tc>
          <w:tcPr>
            <w:tcW w:w="1440" w:type="dxa"/>
            <w:shd w:val="clear" w:color="auto" w:fill="auto"/>
          </w:tcPr>
          <w:p w:rsidRPr="00F92F02" w:rsidR="00CF1069" w:rsidP="00F92F02" w:rsidRDefault="00CF1069" w14:paraId="28710360" w14:textId="77777777">
            <w:pPr>
              <w:ind w:right="72"/>
              <w:rPr>
                <w:rFonts w:ascii="Arial" w:hAnsi="Arial" w:cs="Arial"/>
              </w:rPr>
            </w:pPr>
            <w:r w:rsidRPr="00F92F02">
              <w:rPr>
                <w:rFonts w:ascii="Arial" w:hAnsi="Arial" w:cs="Arial"/>
              </w:rPr>
              <w:t>Part 3</w:t>
            </w:r>
          </w:p>
          <w:p w:rsidRPr="00F92F02" w:rsidR="00CF1069" w:rsidP="00F92F02" w:rsidRDefault="00CF1069" w14:paraId="129B3718" w14:textId="77777777">
            <w:pPr>
              <w:ind w:right="72"/>
              <w:rPr>
                <w:rFonts w:ascii="Arial" w:hAnsi="Arial" w:cs="Arial"/>
              </w:rPr>
            </w:pPr>
            <w:r w:rsidRPr="00F92F02">
              <w:rPr>
                <w:rFonts w:ascii="Arial" w:hAnsi="Arial" w:cs="Arial"/>
              </w:rPr>
              <w:t>Section 5.3</w:t>
            </w:r>
          </w:p>
        </w:tc>
        <w:tc>
          <w:tcPr>
            <w:tcW w:w="1872" w:type="dxa"/>
            <w:shd w:val="clear" w:color="auto" w:fill="auto"/>
          </w:tcPr>
          <w:p w:rsidRPr="00F92F02" w:rsidR="00CF1069" w:rsidP="00F92F02" w:rsidRDefault="00CF1069" w14:paraId="679D568D" w14:textId="77777777">
            <w:pPr>
              <w:ind w:right="638"/>
              <w:rPr>
                <w:rFonts w:ascii="Arial" w:hAnsi="Arial" w:cs="Arial"/>
              </w:rPr>
            </w:pPr>
          </w:p>
        </w:tc>
      </w:tr>
      <w:tr w:rsidRPr="00F92F02" w:rsidR="00CF1069" w:rsidTr="00F92F02" w14:paraId="789F7BDD" w14:textId="77777777">
        <w:tc>
          <w:tcPr>
            <w:tcW w:w="1908" w:type="dxa"/>
            <w:shd w:val="clear" w:color="auto" w:fill="auto"/>
          </w:tcPr>
          <w:p w:rsidRPr="00F92F02" w:rsidR="00CF1069" w:rsidP="00F92F02" w:rsidRDefault="00CF1069" w14:paraId="349228B8" w14:textId="77777777">
            <w:pPr>
              <w:ind w:right="638"/>
              <w:rPr>
                <w:rFonts w:ascii="Arial" w:hAnsi="Arial" w:cs="Arial"/>
              </w:rPr>
            </w:pPr>
          </w:p>
        </w:tc>
        <w:tc>
          <w:tcPr>
            <w:tcW w:w="3960" w:type="dxa"/>
            <w:shd w:val="clear" w:color="auto" w:fill="auto"/>
          </w:tcPr>
          <w:p w:rsidRPr="00F92F02" w:rsidR="00CF1069" w:rsidP="00F92F02" w:rsidRDefault="00CF1069" w14:paraId="6630E924" w14:textId="77777777">
            <w:pPr>
              <w:ind w:right="72"/>
              <w:rPr>
                <w:rFonts w:ascii="Arial" w:hAnsi="Arial" w:cs="Arial"/>
                <w:snapToGrid w:val="0"/>
              </w:rPr>
            </w:pPr>
          </w:p>
        </w:tc>
        <w:tc>
          <w:tcPr>
            <w:tcW w:w="1440" w:type="dxa"/>
            <w:shd w:val="clear" w:color="auto" w:fill="auto"/>
          </w:tcPr>
          <w:p w:rsidRPr="00F92F02" w:rsidR="00CF1069" w:rsidP="00F92F02" w:rsidRDefault="00CF1069" w14:paraId="7D6D0329" w14:textId="77777777">
            <w:pPr>
              <w:ind w:right="638"/>
              <w:rPr>
                <w:rFonts w:ascii="Arial" w:hAnsi="Arial" w:cs="Arial"/>
              </w:rPr>
            </w:pPr>
          </w:p>
        </w:tc>
        <w:tc>
          <w:tcPr>
            <w:tcW w:w="1872" w:type="dxa"/>
            <w:shd w:val="clear" w:color="auto" w:fill="auto"/>
          </w:tcPr>
          <w:p w:rsidRPr="00F92F02" w:rsidR="00CF1069" w:rsidP="00F92F02" w:rsidRDefault="00CF1069" w14:paraId="5A1F2A1D" w14:textId="77777777">
            <w:pPr>
              <w:ind w:right="638"/>
              <w:rPr>
                <w:rFonts w:ascii="Arial" w:hAnsi="Arial" w:cs="Arial"/>
              </w:rPr>
            </w:pPr>
          </w:p>
        </w:tc>
      </w:tr>
    </w:tbl>
    <w:p w:rsidRPr="005F2817" w:rsidR="002E7A25" w:rsidP="00B776CB" w:rsidRDefault="002E7A25" w14:paraId="195FCB9E" w14:textId="77777777">
      <w:pPr>
        <w:sectPr w:rsidRPr="005F2817" w:rsidR="002E7A25" w:rsidSect="00B91B43">
          <w:pgSz w:w="11906" w:h="16838" w:orient="portrait"/>
          <w:pgMar w:top="851" w:right="1797" w:bottom="851" w:left="1797" w:header="720" w:footer="720" w:gutter="0"/>
          <w:cols w:space="720"/>
        </w:sectPr>
      </w:pPr>
    </w:p>
    <w:p w:rsidRPr="005F2817" w:rsidR="001033E0" w:rsidP="001033E0" w:rsidRDefault="007C2342" w14:paraId="0B132978" w14:textId="3C1FAB49">
      <w:pPr>
        <w:jc w:val="center"/>
        <w:rPr>
          <w:rFonts w:ascii="Arial" w:hAnsi="Arial" w:cs="Arial"/>
          <w:b/>
          <w:bCs/>
          <w:sz w:val="28"/>
          <w:szCs w:val="28"/>
          <w:lang w:eastAsia="en-GB"/>
        </w:rPr>
      </w:pPr>
      <w:r w:rsidRPr="005F2817">
        <w:rPr>
          <w:noProof/>
        </w:rPr>
        <w:lastRenderedPageBreak/>
        <w:drawing>
          <wp:anchor distT="0" distB="0" distL="114300" distR="114300" simplePos="0" relativeHeight="251655680" behindDoc="1" locked="0" layoutInCell="1" allowOverlap="1" wp14:anchorId="20B768D6" wp14:editId="5E7B52AD">
            <wp:simplePos x="0" y="0"/>
            <wp:positionH relativeFrom="column">
              <wp:posOffset>1184275</wp:posOffset>
            </wp:positionH>
            <wp:positionV relativeFrom="paragraph">
              <wp:posOffset>49530</wp:posOffset>
            </wp:positionV>
            <wp:extent cx="6920230" cy="5237480"/>
            <wp:effectExtent l="0" t="0" r="0" b="0"/>
            <wp:wrapNone/>
            <wp:docPr id="2" name="Picture 2" descr="Example Part 3 Sectio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xample Part 3 Section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920230" cy="52374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817" w:rsidR="00B91B43">
        <w:br w:type="page"/>
      </w:r>
      <w:r w:rsidRPr="005F2817" w:rsidR="001033E0">
        <w:rPr>
          <w:rFonts w:ascii="Arial" w:hAnsi="Arial" w:cs="Arial"/>
          <w:b/>
          <w:bCs/>
          <w:sz w:val="28"/>
          <w:szCs w:val="28"/>
          <w:lang w:eastAsia="en-GB"/>
        </w:rPr>
        <w:lastRenderedPageBreak/>
        <w:t>EXAMPLE</w:t>
      </w:r>
    </w:p>
    <w:p w:rsidRPr="005F2817" w:rsidR="00765C56" w:rsidP="001033E0" w:rsidRDefault="00765C56" w14:paraId="792A957D" w14:textId="77777777">
      <w:pPr>
        <w:jc w:val="center"/>
      </w:pPr>
    </w:p>
    <w:p w:rsidRPr="005F2817" w:rsidR="00D43257" w:rsidP="00B776CB" w:rsidRDefault="00D43257" w14:paraId="71B5E5C0" w14:textId="77777777"/>
    <w:p w:rsidRPr="005F2817" w:rsidR="00AD0B82" w:rsidP="00B776CB" w:rsidRDefault="00AD0B82" w14:paraId="6A3BF500" w14:textId="77777777"/>
    <w:p w:rsidRPr="005F2817" w:rsidR="00AD0B82" w:rsidP="00B776CB" w:rsidRDefault="007C2342" w14:paraId="193303C1" w14:textId="12FFFB94">
      <w:r w:rsidRPr="005F2817">
        <w:rPr>
          <w:noProof/>
        </w:rPr>
        <w:drawing>
          <wp:inline distT="0" distB="0" distL="0" distR="0" wp14:anchorId="297238A4" wp14:editId="0BD8B0B6">
            <wp:extent cx="9607550" cy="34480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9607550" cy="3448050"/>
                    </a:xfrm>
                    <a:prstGeom prst="rect">
                      <a:avLst/>
                    </a:prstGeom>
                    <a:noFill/>
                    <a:ln>
                      <a:noFill/>
                    </a:ln>
                  </pic:spPr>
                </pic:pic>
              </a:graphicData>
            </a:graphic>
          </wp:inline>
        </w:drawing>
      </w:r>
    </w:p>
    <w:p w:rsidRPr="005F2817" w:rsidR="00AD0B82" w:rsidP="00B776CB" w:rsidRDefault="00AD0B82" w14:paraId="5523B52A" w14:textId="77777777"/>
    <w:p w:rsidRPr="005F2817" w:rsidR="00AD0B82" w:rsidP="00B776CB" w:rsidRDefault="00AD0B82" w14:paraId="55E9F2FC" w14:textId="77777777"/>
    <w:p w:rsidRPr="005F2817" w:rsidR="00AD0B82" w:rsidP="00B776CB" w:rsidRDefault="00AD0B82" w14:paraId="0B1B8883" w14:textId="77777777"/>
    <w:p w:rsidRPr="005F2817" w:rsidR="00AD0B82" w:rsidP="00B776CB" w:rsidRDefault="00AD0B82" w14:paraId="3A50D0B3" w14:textId="77777777"/>
    <w:p w:rsidRPr="005F2817" w:rsidR="00AD0B82" w:rsidP="00B776CB" w:rsidRDefault="00AD0B82" w14:paraId="496324F7" w14:textId="77777777"/>
    <w:p w:rsidRPr="005F2817" w:rsidR="00AD0B82" w:rsidP="00B776CB" w:rsidRDefault="00AD0B82" w14:paraId="7B8DEB92" w14:textId="77777777"/>
    <w:p w:rsidRPr="005F2817" w:rsidR="00AD0B82" w:rsidP="00B776CB" w:rsidRDefault="00AD0B82" w14:paraId="0E934A0F" w14:textId="77777777"/>
    <w:p w:rsidRPr="005F2817" w:rsidR="00AD0B82" w:rsidP="00B776CB" w:rsidRDefault="00AD0B82" w14:paraId="438CEB67" w14:textId="77777777"/>
    <w:p w:rsidRPr="005F2817" w:rsidR="001033E0" w:rsidP="001033E0" w:rsidRDefault="001033E0" w14:paraId="102FB2FA" w14:textId="77777777">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rsidRPr="005F2817" w:rsidR="00AD0B82" w:rsidP="00B776CB" w:rsidRDefault="00AD0B82" w14:paraId="10F1CB28" w14:textId="77777777"/>
    <w:p w:rsidRPr="005F2817" w:rsidR="001033E0" w:rsidP="00B776CB" w:rsidRDefault="001033E0" w14:paraId="270B8910" w14:textId="77777777"/>
    <w:p w:rsidRPr="005F2817" w:rsidR="001033E0" w:rsidP="00B776CB" w:rsidRDefault="001033E0" w14:paraId="0095E1E4" w14:textId="77777777"/>
    <w:p w:rsidRPr="005F2817" w:rsidR="00D43257" w:rsidP="00B776CB" w:rsidRDefault="007C2342" w14:paraId="1107885A" w14:textId="40B6A547">
      <w:r w:rsidRPr="005F2817">
        <w:rPr>
          <w:noProof/>
        </w:rPr>
        <w:drawing>
          <wp:inline distT="0" distB="0" distL="0" distR="0" wp14:anchorId="1DF3B47D" wp14:editId="77242544">
            <wp:extent cx="9607550" cy="27813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9607550" cy="2781300"/>
                    </a:xfrm>
                    <a:prstGeom prst="rect">
                      <a:avLst/>
                    </a:prstGeom>
                    <a:noFill/>
                    <a:ln>
                      <a:noFill/>
                    </a:ln>
                  </pic:spPr>
                </pic:pic>
              </a:graphicData>
            </a:graphic>
          </wp:inline>
        </w:drawing>
      </w:r>
    </w:p>
    <w:p w:rsidRPr="005F2817" w:rsidR="005B2F7F" w:rsidP="00B776CB" w:rsidRDefault="005B2F7F" w14:paraId="690691BA" w14:textId="77777777"/>
    <w:p w:rsidRPr="005F2817" w:rsidR="005B2F7F" w:rsidP="00B776CB" w:rsidRDefault="005B2F7F" w14:paraId="3C117848" w14:textId="77777777"/>
    <w:p w:rsidRPr="005F2817" w:rsidR="001033E0" w:rsidP="001033E0" w:rsidRDefault="005B2F7F" w14:paraId="05402CF0" w14:textId="77777777">
      <w:pPr>
        <w:jc w:val="center"/>
        <w:rPr>
          <w:rFonts w:ascii="Arial" w:hAnsi="Arial" w:cs="Arial"/>
          <w:b/>
          <w:bCs/>
          <w:sz w:val="28"/>
          <w:szCs w:val="28"/>
          <w:lang w:eastAsia="en-GB"/>
        </w:rPr>
      </w:pPr>
      <w:r w:rsidRPr="005F2817">
        <w:br w:type="page"/>
      </w:r>
      <w:r w:rsidRPr="005F2817" w:rsidR="001033E0">
        <w:rPr>
          <w:rFonts w:ascii="Arial" w:hAnsi="Arial" w:cs="Arial"/>
          <w:b/>
          <w:bCs/>
          <w:sz w:val="28"/>
          <w:szCs w:val="28"/>
          <w:lang w:eastAsia="en-GB"/>
        </w:rPr>
        <w:lastRenderedPageBreak/>
        <w:t>EXAMPLE</w:t>
      </w:r>
    </w:p>
    <w:p w:rsidRPr="005F2817" w:rsidR="005B2F7F" w:rsidP="00B776CB" w:rsidRDefault="005B2F7F" w14:paraId="0A08B14F" w14:textId="77777777"/>
    <w:p w:rsidRPr="005F2817" w:rsidR="001033E0" w:rsidP="00B776CB" w:rsidRDefault="001033E0" w14:paraId="0A86C712" w14:textId="77777777"/>
    <w:p w:rsidRPr="005F2817" w:rsidR="001033E0" w:rsidP="00B776CB" w:rsidRDefault="001033E0" w14:paraId="6F8FA6D2" w14:textId="77777777"/>
    <w:p w:rsidRPr="005F2817" w:rsidR="001033E0" w:rsidP="00B776CB" w:rsidRDefault="001033E0" w14:paraId="74FFC9B6" w14:textId="77777777"/>
    <w:p w:rsidRPr="005F2817" w:rsidR="008845C7" w:rsidP="00B776CB" w:rsidRDefault="008845C7" w14:paraId="13EA3C0A" w14:textId="77777777"/>
    <w:p w:rsidRPr="005F2817" w:rsidR="008845C7" w:rsidP="00B776CB" w:rsidRDefault="007C2342" w14:paraId="1C0DF4EC" w14:textId="71D6C16A">
      <w:r w:rsidRPr="005F2817">
        <w:rPr>
          <w:noProof/>
        </w:rPr>
        <w:drawing>
          <wp:inline distT="0" distB="0" distL="0" distR="0" wp14:anchorId="295FD446" wp14:editId="34350A3E">
            <wp:extent cx="9594850" cy="1885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594850" cy="1885950"/>
                    </a:xfrm>
                    <a:prstGeom prst="rect">
                      <a:avLst/>
                    </a:prstGeom>
                    <a:noFill/>
                    <a:ln>
                      <a:noFill/>
                    </a:ln>
                  </pic:spPr>
                </pic:pic>
              </a:graphicData>
            </a:graphic>
          </wp:inline>
        </w:drawing>
      </w:r>
    </w:p>
    <w:p w:rsidRPr="005F2817" w:rsidR="008845C7" w:rsidP="00B776CB" w:rsidRDefault="008845C7" w14:paraId="5E79B86E" w14:textId="77777777"/>
    <w:p w:rsidRPr="005F2817" w:rsidR="008845C7" w:rsidP="00B776CB" w:rsidRDefault="008845C7" w14:paraId="7EA544B9" w14:textId="77777777"/>
    <w:p w:rsidRPr="005F2817" w:rsidR="008845C7" w:rsidP="00B776CB" w:rsidRDefault="008845C7" w14:paraId="254A7B93" w14:textId="77777777"/>
    <w:p w:rsidRPr="005F2817" w:rsidR="008845C7" w:rsidP="00B776CB" w:rsidRDefault="008845C7" w14:paraId="35736E60" w14:textId="77777777"/>
    <w:p w:rsidRPr="005F2817" w:rsidR="008845C7" w:rsidP="00B776CB" w:rsidRDefault="008845C7" w14:paraId="285E26A7" w14:textId="77777777"/>
    <w:p w:rsidRPr="005F2817" w:rsidR="008845C7" w:rsidP="00B776CB" w:rsidRDefault="008845C7" w14:paraId="3EFD9CF9" w14:textId="77777777"/>
    <w:p w:rsidRPr="005F2817" w:rsidR="008845C7" w:rsidP="00B776CB" w:rsidRDefault="008845C7" w14:paraId="227BE12A" w14:textId="77777777"/>
    <w:p w:rsidRPr="005F2817" w:rsidR="008845C7" w:rsidP="00B776CB" w:rsidRDefault="008845C7" w14:paraId="0579C088" w14:textId="77777777"/>
    <w:p w:rsidRPr="005F2817" w:rsidR="005B2F7F" w:rsidP="00B776CB" w:rsidRDefault="005B2F7F" w14:paraId="2ADBE4B2" w14:textId="77777777"/>
    <w:p w:rsidRPr="005F2817" w:rsidR="005B2F7F" w:rsidP="00B776CB" w:rsidRDefault="005B2F7F" w14:paraId="50E1387C" w14:textId="77777777"/>
    <w:p w:rsidRPr="005F2817" w:rsidR="005B2F7F" w:rsidP="00B776CB" w:rsidRDefault="005B2F7F" w14:paraId="6B40D33F" w14:textId="77777777"/>
    <w:p w:rsidRPr="005F2817" w:rsidR="008845C7" w:rsidP="00B776CB" w:rsidRDefault="008845C7" w14:paraId="30F50ECD" w14:textId="77777777"/>
    <w:p w:rsidRPr="005F2817" w:rsidR="008845C7" w:rsidP="00B776CB" w:rsidRDefault="008845C7" w14:paraId="44458C24" w14:textId="77777777"/>
    <w:p w:rsidRPr="005F2817" w:rsidR="008845C7" w:rsidP="00B776CB" w:rsidRDefault="008845C7" w14:paraId="3B1E075D" w14:textId="77777777"/>
    <w:p w:rsidRPr="005F2817" w:rsidR="008845C7" w:rsidP="00B776CB" w:rsidRDefault="008845C7" w14:paraId="0A0D3CCD" w14:textId="77777777"/>
    <w:p w:rsidRPr="005F2817" w:rsidR="008845C7" w:rsidP="00B776CB" w:rsidRDefault="008845C7" w14:paraId="38E238EC" w14:textId="77777777"/>
    <w:p w:rsidRPr="005F2817" w:rsidR="008845C7" w:rsidP="00B776CB" w:rsidRDefault="008845C7" w14:paraId="59AE9544" w14:textId="77777777"/>
    <w:p w:rsidRPr="005F2817" w:rsidR="008845C7" w:rsidP="00B776CB" w:rsidRDefault="008845C7" w14:paraId="19A14240" w14:textId="77777777"/>
    <w:p w:rsidRPr="005F2817" w:rsidR="001033E0" w:rsidP="001033E0" w:rsidRDefault="001033E0" w14:paraId="5A773DFB" w14:textId="77777777">
      <w:pPr>
        <w:jc w:val="center"/>
        <w:rPr>
          <w:rFonts w:ascii="Arial" w:hAnsi="Arial" w:cs="Arial"/>
          <w:b/>
          <w:bCs/>
          <w:sz w:val="28"/>
          <w:szCs w:val="28"/>
          <w:lang w:eastAsia="en-GB"/>
        </w:rPr>
      </w:pPr>
      <w:r w:rsidRPr="005F2817">
        <w:rPr>
          <w:rFonts w:ascii="Arial" w:hAnsi="Arial" w:cs="Arial"/>
          <w:b/>
          <w:bCs/>
          <w:sz w:val="28"/>
          <w:szCs w:val="28"/>
          <w:lang w:eastAsia="en-GB"/>
        </w:rPr>
        <w:t>EXAMPLE</w:t>
      </w:r>
    </w:p>
    <w:p w:rsidRPr="005F2817" w:rsidR="001033E0" w:rsidP="00B776CB" w:rsidRDefault="001033E0" w14:paraId="2B91B0E2" w14:textId="77777777"/>
    <w:p w:rsidRPr="005F2817" w:rsidR="008845C7" w:rsidP="00B776CB" w:rsidRDefault="008845C7" w14:paraId="0F3B9AC2" w14:textId="77777777"/>
    <w:p w:rsidRPr="005F2817" w:rsidR="008845C7" w:rsidP="00B776CB" w:rsidRDefault="008845C7" w14:paraId="7CACB0FB" w14:textId="77777777"/>
    <w:p w:rsidRPr="005F2817" w:rsidR="008845C7" w:rsidP="00B776CB" w:rsidRDefault="008845C7" w14:paraId="080E8958" w14:textId="77777777"/>
    <w:p w:rsidRPr="005F2817" w:rsidR="00061675" w:rsidP="00B776CB" w:rsidRDefault="007C2342" w14:paraId="30B7A7B2" w14:textId="2A37A452">
      <w:r w:rsidRPr="005F2817">
        <w:rPr>
          <w:noProof/>
        </w:rPr>
        <w:drawing>
          <wp:inline distT="0" distB="0" distL="0" distR="0" wp14:anchorId="5C5F4DBE" wp14:editId="128C44CA">
            <wp:extent cx="9613900" cy="2838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9613900" cy="2838450"/>
                    </a:xfrm>
                    <a:prstGeom prst="rect">
                      <a:avLst/>
                    </a:prstGeom>
                    <a:noFill/>
                    <a:ln>
                      <a:noFill/>
                    </a:ln>
                  </pic:spPr>
                </pic:pic>
              </a:graphicData>
            </a:graphic>
          </wp:inline>
        </w:drawing>
      </w:r>
    </w:p>
    <w:p w:rsidRPr="005F2817" w:rsidR="00061675" w:rsidP="00B776CB" w:rsidRDefault="00061675" w14:paraId="10A93062" w14:textId="77777777"/>
    <w:p w:rsidRPr="005F2817" w:rsidR="00061675" w:rsidP="00B776CB" w:rsidRDefault="00061675" w14:paraId="45B1D57A" w14:textId="77777777"/>
    <w:p w:rsidRPr="005F2817" w:rsidR="00061675" w:rsidP="00B776CB" w:rsidRDefault="00061675" w14:paraId="525773CC" w14:textId="77777777"/>
    <w:p w:rsidRPr="005F2817" w:rsidR="00061675" w:rsidP="00B776CB" w:rsidRDefault="00061675" w14:paraId="00024815" w14:textId="77777777"/>
    <w:p w:rsidRPr="005F2817" w:rsidR="00061675" w:rsidP="00B776CB" w:rsidRDefault="00061675" w14:paraId="7294017A" w14:textId="77777777"/>
    <w:p w:rsidRPr="005F2817" w:rsidR="00061675" w:rsidP="00B776CB" w:rsidRDefault="00061675" w14:paraId="330999D6" w14:textId="77777777"/>
    <w:p w:rsidRPr="005F2817" w:rsidR="00061675" w:rsidP="00B776CB" w:rsidRDefault="00061675" w14:paraId="125F7964" w14:textId="77777777"/>
    <w:p w:rsidRPr="005F2817" w:rsidR="00061675" w:rsidP="00B776CB" w:rsidRDefault="00061675" w14:paraId="73C0B237" w14:textId="77777777"/>
    <w:p w:rsidRPr="005F2817" w:rsidR="00061675" w:rsidP="00B776CB" w:rsidRDefault="00061675" w14:paraId="4281CD5C" w14:textId="77777777"/>
    <w:p w:rsidRPr="005F2817" w:rsidR="001033E0" w:rsidP="001033E0" w:rsidRDefault="001033E0" w14:paraId="08B01320" w14:textId="77777777">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rsidRPr="005F2817" w:rsidR="00061675" w:rsidP="00B776CB" w:rsidRDefault="00061675" w14:paraId="65DA57CA" w14:textId="77777777"/>
    <w:p w:rsidRPr="005F2817" w:rsidR="00061675" w:rsidP="00B776CB" w:rsidRDefault="00061675" w14:paraId="0466BDD3" w14:textId="77777777"/>
    <w:p w:rsidRPr="005F2817" w:rsidR="00061675" w:rsidP="00B776CB" w:rsidRDefault="00061675" w14:paraId="748CE82B" w14:textId="77777777"/>
    <w:p w:rsidRPr="005F2817" w:rsidR="003A1C93" w:rsidP="007242C3" w:rsidRDefault="007C2342" w14:paraId="5CB3B361" w14:textId="34F88450">
      <w:pPr>
        <w:jc w:val="center"/>
      </w:pPr>
      <w:r w:rsidRPr="005F2817">
        <w:rPr>
          <w:noProof/>
        </w:rPr>
        <w:drawing>
          <wp:inline distT="0" distB="0" distL="0" distR="0" wp14:anchorId="4F365F15" wp14:editId="28D2AB0B">
            <wp:extent cx="9601200" cy="38163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9601200" cy="3816350"/>
                    </a:xfrm>
                    <a:prstGeom prst="rect">
                      <a:avLst/>
                    </a:prstGeom>
                    <a:noFill/>
                    <a:ln>
                      <a:noFill/>
                    </a:ln>
                  </pic:spPr>
                </pic:pic>
              </a:graphicData>
            </a:graphic>
          </wp:inline>
        </w:drawing>
      </w:r>
    </w:p>
    <w:p w:rsidRPr="005F2817" w:rsidR="007242C3" w:rsidP="00B776CB" w:rsidRDefault="007242C3" w14:paraId="74F57085" w14:textId="77777777"/>
    <w:p w:rsidRPr="005F2817" w:rsidR="007242C3" w:rsidP="00B776CB" w:rsidRDefault="007242C3" w14:paraId="06EA87D2" w14:textId="77777777"/>
    <w:p w:rsidRPr="005F2817" w:rsidR="007242C3" w:rsidP="00B776CB" w:rsidRDefault="007242C3" w14:paraId="6E692D2C" w14:textId="77777777"/>
    <w:p w:rsidRPr="005F2817" w:rsidR="008845C7" w:rsidP="00B776CB" w:rsidRDefault="008845C7" w14:paraId="53F6DF6E" w14:textId="77777777"/>
    <w:p w:rsidRPr="005F2817" w:rsidR="00061675" w:rsidP="00B776CB" w:rsidRDefault="00061675" w14:paraId="40E64EE9" w14:textId="77777777"/>
    <w:p w:rsidRPr="005F2817" w:rsidR="00FF64B0" w:rsidP="00B776CB" w:rsidRDefault="00FF64B0" w14:paraId="5E6E1337" w14:textId="77777777">
      <w:pPr>
        <w:sectPr w:rsidRPr="005F2817" w:rsidR="00FF64B0" w:rsidSect="00B91B43">
          <w:pgSz w:w="16838" w:h="11906" w:orient="landscape"/>
          <w:pgMar w:top="1797" w:right="851" w:bottom="1797" w:left="851" w:header="720" w:footer="720" w:gutter="0"/>
          <w:cols w:space="720"/>
        </w:sectPr>
      </w:pPr>
    </w:p>
    <w:p w:rsidRPr="005F2817" w:rsidR="00061675" w:rsidP="00480B9F" w:rsidRDefault="00480B9F" w14:paraId="3FE40543" w14:textId="77777777">
      <w:pPr>
        <w:jc w:val="center"/>
        <w:rPr>
          <w:rFonts w:ascii="Arial" w:hAnsi="Arial" w:cs="Arial"/>
          <w:b/>
          <w:sz w:val="24"/>
          <w:szCs w:val="24"/>
        </w:rPr>
      </w:pPr>
      <w:r w:rsidRPr="005F2817">
        <w:rPr>
          <w:rFonts w:ascii="Arial" w:hAnsi="Arial" w:cs="Arial"/>
          <w:b/>
          <w:sz w:val="24"/>
          <w:szCs w:val="24"/>
        </w:rPr>
        <w:lastRenderedPageBreak/>
        <w:t>EXAMPLE</w:t>
      </w:r>
    </w:p>
    <w:p w:rsidRPr="005F2817" w:rsidR="00FF64B0" w:rsidP="00B776CB" w:rsidRDefault="00FF64B0" w14:paraId="29AAC4D7" w14:textId="77777777"/>
    <w:p w:rsidRPr="005F2817" w:rsidR="00B8658B" w:rsidP="00B776CB" w:rsidRDefault="007C2342" w14:paraId="174E3C5B" w14:textId="22B95C7C">
      <w:r w:rsidRPr="005F2817">
        <w:rPr>
          <w:noProof/>
        </w:rPr>
        <w:drawing>
          <wp:anchor distT="0" distB="0" distL="114300" distR="114300" simplePos="0" relativeHeight="251658752" behindDoc="1" locked="0" layoutInCell="1" allowOverlap="1" wp14:anchorId="373D99F5" wp14:editId="10081FD1">
            <wp:simplePos x="0" y="0"/>
            <wp:positionH relativeFrom="column">
              <wp:posOffset>12700</wp:posOffset>
            </wp:positionH>
            <wp:positionV relativeFrom="paragraph">
              <wp:posOffset>224155</wp:posOffset>
            </wp:positionV>
            <wp:extent cx="5438140" cy="8726805"/>
            <wp:effectExtent l="0" t="0" r="0"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5438140" cy="87268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F2817" w:rsidR="00765C56">
        <w:br w:type="page"/>
      </w:r>
    </w:p>
    <w:p w:rsidRPr="005F2817" w:rsidR="00480B9F" w:rsidP="00480B9F" w:rsidRDefault="00480B9F" w14:paraId="2F6E3724" w14:textId="77777777">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rsidRPr="005F2817" w:rsidR="00480B9F" w:rsidP="00B776CB" w:rsidRDefault="00480B9F" w14:paraId="32462FE1" w14:textId="77777777">
      <w:pPr>
        <w:rPr>
          <w:rFonts w:ascii="Arial" w:hAnsi="Arial" w:cs="Arial"/>
          <w:b/>
          <w:bCs/>
          <w:iCs/>
          <w:sz w:val="24"/>
          <w:szCs w:val="24"/>
          <w:lang w:eastAsia="en-GB"/>
        </w:rPr>
      </w:pPr>
    </w:p>
    <w:p w:rsidRPr="005F2817" w:rsidR="00277970" w:rsidP="00B776CB" w:rsidRDefault="00277970" w14:paraId="49A78F5F" w14:textId="77777777">
      <w:pPr>
        <w:rPr>
          <w:rFonts w:ascii="Arial" w:hAnsi="Arial" w:cs="Arial"/>
          <w:b/>
          <w:sz w:val="24"/>
          <w:szCs w:val="24"/>
        </w:rPr>
      </w:pPr>
      <w:r w:rsidRPr="005F2817">
        <w:rPr>
          <w:rFonts w:ascii="Arial" w:hAnsi="Arial" w:cs="Arial"/>
          <w:b/>
          <w:bCs/>
          <w:iCs/>
          <w:sz w:val="24"/>
          <w:szCs w:val="24"/>
          <w:lang w:eastAsia="en-GB"/>
        </w:rPr>
        <w:t>Offshore TO Name</w:t>
      </w:r>
      <w:r w:rsidRPr="005F2817">
        <w:rPr>
          <w:rFonts w:ascii="Arial" w:hAnsi="Arial" w:cs="Arial"/>
          <w:b/>
          <w:sz w:val="24"/>
          <w:szCs w:val="24"/>
        </w:rPr>
        <w:t xml:space="preserve"> </w:t>
      </w:r>
    </w:p>
    <w:p w:rsidRPr="005F2817" w:rsidR="00277970" w:rsidP="00B776CB" w:rsidRDefault="00277970" w14:paraId="3C34180A" w14:textId="77777777">
      <w:pPr>
        <w:rPr>
          <w:rFonts w:ascii="Arial" w:hAnsi="Arial" w:cs="Arial"/>
          <w:b/>
          <w:bCs/>
          <w:sz w:val="24"/>
          <w:szCs w:val="24"/>
          <w:lang w:eastAsia="en-GB"/>
        </w:rPr>
      </w:pPr>
    </w:p>
    <w:p w:rsidRPr="005F2817" w:rsidR="00277970" w:rsidP="00B776CB" w:rsidRDefault="00277970" w14:paraId="358AFA05" w14:textId="77777777">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rsidRPr="005F2817" w:rsidR="00277970" w:rsidP="00B776CB" w:rsidRDefault="00277970" w14:paraId="2FA6691C" w14:textId="77777777">
      <w:pPr>
        <w:rPr>
          <w:rFonts w:ascii="Arial" w:hAnsi="Arial" w:cs="Arial"/>
          <w:b/>
          <w:bCs/>
          <w:lang w:eastAsia="en-GB"/>
        </w:rPr>
      </w:pPr>
      <w:r w:rsidRPr="005F2817">
        <w:rPr>
          <w:rFonts w:ascii="Arial" w:hAnsi="Arial" w:cs="Arial"/>
          <w:b/>
          <w:bCs/>
          <w:lang w:eastAsia="en-GB"/>
        </w:rPr>
        <w:t>Guidance Notes Reference: Part 3 – 3.1 Protection Policy</w:t>
      </w:r>
      <w:r w:rsidRPr="005F2817">
        <w:rPr>
          <w:rFonts w:ascii="Arial" w:hAnsi="Arial" w:cs="Arial"/>
          <w:b/>
          <w:bCs/>
          <w:lang w:eastAsia="en-GB"/>
        </w:rPr>
        <w:tab/>
      </w:r>
      <w:r w:rsidRPr="005F2817">
        <w:rPr>
          <w:rFonts w:ascii="Arial" w:hAnsi="Arial" w:cs="Arial"/>
          <w:b/>
          <w:bCs/>
          <w:lang w:eastAsia="en-GB"/>
        </w:rPr>
        <w:tab/>
      </w:r>
      <w:r w:rsidRPr="005F2817">
        <w:rPr>
          <w:rFonts w:ascii="Arial" w:hAnsi="Arial" w:cs="Arial"/>
          <w:b/>
          <w:bCs/>
          <w:lang w:eastAsia="en-GB"/>
        </w:rPr>
        <w:t>Date: xx/xx/2009</w:t>
      </w:r>
    </w:p>
    <w:p w:rsidRPr="005F2817" w:rsidR="00277970" w:rsidP="00B776CB" w:rsidRDefault="00277970" w14:paraId="1E1B221A" w14:textId="77777777">
      <w:pPr>
        <w:rPr>
          <w:rFonts w:ascii="Arial" w:hAnsi="Arial" w:cs="Arial"/>
          <w:b/>
          <w:bCs/>
          <w:lang w:eastAsia="en-GB"/>
        </w:rPr>
      </w:pPr>
    </w:p>
    <w:p w:rsidRPr="005F2817" w:rsidR="00277970" w:rsidP="00963E23" w:rsidRDefault="00277970" w14:paraId="11F80B80" w14:textId="77777777">
      <w:pPr>
        <w:jc w:val="center"/>
        <w:rPr>
          <w:rFonts w:ascii="Arial" w:hAnsi="Arial" w:cs="Arial"/>
          <w:b/>
          <w:bCs/>
          <w:lang w:eastAsia="en-GB"/>
        </w:rPr>
      </w:pPr>
    </w:p>
    <w:p w:rsidRPr="005F2817" w:rsidR="00963E23" w:rsidP="00963E23" w:rsidRDefault="00963E23" w14:paraId="73DDEEFC" w14:textId="77777777">
      <w:pPr>
        <w:jc w:val="center"/>
        <w:rPr>
          <w:rFonts w:ascii="Arial" w:hAnsi="Arial" w:cs="Arial"/>
          <w:b/>
          <w:bCs/>
          <w:lang w:eastAsia="en-GB"/>
        </w:rPr>
      </w:pPr>
    </w:p>
    <w:p w:rsidRPr="005F2817" w:rsidR="00FF64B0" w:rsidP="00B776CB" w:rsidRDefault="00FF64B0" w14:paraId="2426304F" w14:textId="77777777"/>
    <w:p w:rsidRPr="005F2817" w:rsidR="00FF64B0" w:rsidP="00FF64B0" w:rsidRDefault="00FF64B0" w14:paraId="68181CCA" w14:textId="77777777">
      <w:pPr>
        <w:pStyle w:val="Title"/>
        <w:rPr>
          <w:rFonts w:cs="Arial"/>
          <w:sz w:val="32"/>
          <w:szCs w:val="32"/>
        </w:rPr>
      </w:pPr>
      <w:r w:rsidRPr="005F2817">
        <w:rPr>
          <w:rFonts w:cs="Arial"/>
          <w:b/>
          <w:sz w:val="32"/>
          <w:szCs w:val="32"/>
          <w:u w:val="none"/>
        </w:rPr>
        <w:t>PROTECTION POLICY</w:t>
      </w:r>
    </w:p>
    <w:p w:rsidRPr="005F2817" w:rsidR="00FF64B0" w:rsidP="00FF64B0" w:rsidRDefault="00FF64B0" w14:paraId="00156646" w14:textId="77777777">
      <w:pPr>
        <w:jc w:val="center"/>
        <w:rPr>
          <w:rFonts w:ascii="Arial" w:hAnsi="Arial" w:cs="Arial"/>
          <w:sz w:val="32"/>
          <w:szCs w:val="32"/>
        </w:rPr>
      </w:pPr>
    </w:p>
    <w:p w:rsidRPr="005F2817" w:rsidR="00FF64B0" w:rsidP="001B5569" w:rsidRDefault="00FF64B0" w14:paraId="50014CB1" w14:textId="77777777">
      <w:pPr>
        <w:pStyle w:val="Heading1"/>
        <w:numPr>
          <w:ilvl w:val="0"/>
          <w:numId w:val="0"/>
        </w:numPr>
        <w:jc w:val="center"/>
        <w:rPr>
          <w:rFonts w:cs="Arial"/>
          <w:sz w:val="32"/>
          <w:szCs w:val="32"/>
        </w:rPr>
      </w:pPr>
      <w:r w:rsidRPr="005F2817">
        <w:rPr>
          <w:rFonts w:cs="Arial"/>
          <w:sz w:val="32"/>
          <w:szCs w:val="32"/>
        </w:rPr>
        <w:t>Substation: Wind Farm No1: 132/33kV</w:t>
      </w:r>
    </w:p>
    <w:p w:rsidRPr="005F2817" w:rsidR="00FF64B0" w:rsidP="00FF64B0" w:rsidRDefault="00FF64B0" w14:paraId="5CE80428" w14:textId="77777777">
      <w:pPr>
        <w:rPr>
          <w:rFonts w:ascii="Arial" w:hAnsi="Arial" w:cs="Arial"/>
          <w:b/>
        </w:rPr>
      </w:pPr>
    </w:p>
    <w:p w:rsidRPr="005F2817" w:rsidR="00FF64B0" w:rsidP="00FF64B0" w:rsidRDefault="00FF64B0" w14:paraId="4BF4628C" w14:textId="77777777">
      <w:pPr>
        <w:rPr>
          <w:rFonts w:ascii="Arial" w:hAnsi="Arial" w:cs="Arial"/>
          <w:b/>
        </w:rPr>
      </w:pPr>
    </w:p>
    <w:p w:rsidRPr="005F2817" w:rsidR="00FF64B0" w:rsidP="00FF64B0" w:rsidRDefault="00FF64B0" w14:paraId="797583E6" w14:textId="77777777">
      <w:pPr>
        <w:tabs>
          <w:tab w:val="left" w:pos="3402"/>
        </w:tabs>
        <w:ind w:left="360"/>
        <w:rPr>
          <w:rFonts w:ascii="Arial" w:hAnsi="Arial" w:cs="Arial"/>
          <w:b/>
          <w:sz w:val="24"/>
          <w:szCs w:val="24"/>
        </w:rPr>
      </w:pPr>
    </w:p>
    <w:p w:rsidRPr="005F2817" w:rsidR="00FF64B0" w:rsidP="00FF64B0" w:rsidRDefault="00FF64B0" w14:paraId="2C52161A" w14:textId="77777777">
      <w:pPr>
        <w:tabs>
          <w:tab w:val="left" w:pos="3402"/>
        </w:tabs>
        <w:ind w:left="360"/>
        <w:rPr>
          <w:rFonts w:ascii="Arial" w:hAnsi="Arial" w:cs="Arial"/>
          <w:b/>
          <w:sz w:val="24"/>
          <w:szCs w:val="24"/>
          <w:u w:val="single"/>
        </w:rPr>
      </w:pPr>
      <w:r w:rsidRPr="005F2817">
        <w:rPr>
          <w:rFonts w:ascii="Arial" w:hAnsi="Arial" w:cs="Arial"/>
          <w:b/>
          <w:sz w:val="24"/>
          <w:szCs w:val="24"/>
          <w:u w:val="single"/>
        </w:rPr>
        <w:t>Details of Protection Policy:</w:t>
      </w:r>
    </w:p>
    <w:p w:rsidRPr="005F2817" w:rsidR="00FF64B0" w:rsidP="00B776CB" w:rsidRDefault="00FF64B0" w14:paraId="6426AD8C" w14:textId="77777777"/>
    <w:p w:rsidRPr="005F2817" w:rsidR="00FF64B0" w:rsidP="00B776CB" w:rsidRDefault="00FF64B0" w14:paraId="3ADCC65A" w14:textId="77777777"/>
    <w:p w:rsidRPr="005F2817" w:rsidR="00FF64B0" w:rsidP="00B776CB" w:rsidRDefault="00FF64B0" w14:paraId="42B23327" w14:textId="77777777"/>
    <w:p w:rsidRPr="005F2817" w:rsidR="00FF64B0" w:rsidP="00B776CB" w:rsidRDefault="00FF64B0" w14:paraId="49612B72" w14:textId="77777777"/>
    <w:p w:rsidRPr="005F2817" w:rsidR="00FF64B0" w:rsidP="00B776CB" w:rsidRDefault="00FF64B0" w14:paraId="2FCC8ACF" w14:textId="77777777"/>
    <w:p w:rsidRPr="005F2817" w:rsidR="00FF64B0" w:rsidP="00B776CB" w:rsidRDefault="00FF64B0" w14:paraId="54F5EB3C" w14:textId="77777777"/>
    <w:p w:rsidRPr="005F2817" w:rsidR="00FF64B0" w:rsidP="00B776CB" w:rsidRDefault="00FF64B0" w14:paraId="794E33EF" w14:textId="77777777"/>
    <w:p w:rsidRPr="005F2817" w:rsidR="00FF64B0" w:rsidP="00B776CB" w:rsidRDefault="00FF64B0" w14:paraId="482B618B" w14:textId="77777777"/>
    <w:p w:rsidRPr="005F2817" w:rsidR="00FF64B0" w:rsidP="00B776CB" w:rsidRDefault="00FF64B0" w14:paraId="4349E5F1" w14:textId="77777777"/>
    <w:p w:rsidRPr="005F2817" w:rsidR="00FF64B0" w:rsidP="00B776CB" w:rsidRDefault="00FF64B0" w14:paraId="05071D3B" w14:textId="77777777"/>
    <w:p w:rsidRPr="005F2817" w:rsidR="00FF64B0" w:rsidP="00B776CB" w:rsidRDefault="00FF64B0" w14:paraId="7CF90944" w14:textId="77777777"/>
    <w:p w:rsidRPr="005F2817" w:rsidR="00FF64B0" w:rsidP="00B776CB" w:rsidRDefault="00FF64B0" w14:paraId="78E575AD" w14:textId="77777777"/>
    <w:p w:rsidRPr="005F2817" w:rsidR="00FF64B0" w:rsidP="00B776CB" w:rsidRDefault="00FF64B0" w14:paraId="15E07758" w14:textId="77777777"/>
    <w:p w:rsidRPr="005F2817" w:rsidR="00FF64B0" w:rsidP="00B776CB" w:rsidRDefault="00FF64B0" w14:paraId="5F4F2A6E" w14:textId="77777777"/>
    <w:p w:rsidRPr="005F2817" w:rsidR="00FF64B0" w:rsidP="00B776CB" w:rsidRDefault="00FF64B0" w14:paraId="7B1BB864" w14:textId="77777777"/>
    <w:p w:rsidRPr="005F2817" w:rsidR="00FF64B0" w:rsidP="00B776CB" w:rsidRDefault="00FF64B0" w14:paraId="717DCCE3" w14:textId="77777777"/>
    <w:p w:rsidRPr="005F2817" w:rsidR="00FF64B0" w:rsidP="00B776CB" w:rsidRDefault="00FF64B0" w14:paraId="022A0459" w14:textId="77777777"/>
    <w:p w:rsidRPr="005F2817" w:rsidR="00FF64B0" w:rsidP="00B776CB" w:rsidRDefault="00FF64B0" w14:paraId="20F582C1" w14:textId="77777777"/>
    <w:p w:rsidRPr="005F2817" w:rsidR="00FF64B0" w:rsidP="00B776CB" w:rsidRDefault="00FF64B0" w14:paraId="05A5F757" w14:textId="77777777"/>
    <w:p w:rsidRPr="005F2817" w:rsidR="00FF64B0" w:rsidP="00B776CB" w:rsidRDefault="00FF64B0" w14:paraId="4B0E8B30" w14:textId="77777777"/>
    <w:p w:rsidRPr="005F2817" w:rsidR="00B8658B" w:rsidP="00B8658B" w:rsidRDefault="00FF64B0" w14:paraId="07FE8E54" w14:textId="77777777">
      <w:r w:rsidRPr="005F2817">
        <w:br w:type="page"/>
      </w:r>
    </w:p>
    <w:p w:rsidRPr="005F2817" w:rsidR="00480B9F" w:rsidP="00480B9F" w:rsidRDefault="00480B9F" w14:paraId="4BA6D07B" w14:textId="77777777">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rsidRPr="005F2817" w:rsidR="00480B9F" w:rsidP="00963E23" w:rsidRDefault="00480B9F" w14:paraId="5998DFB7" w14:textId="77777777">
      <w:pPr>
        <w:rPr>
          <w:rFonts w:ascii="Arial" w:hAnsi="Arial" w:cs="Arial"/>
          <w:b/>
          <w:bCs/>
          <w:iCs/>
          <w:sz w:val="24"/>
          <w:szCs w:val="24"/>
          <w:lang w:eastAsia="en-GB"/>
        </w:rPr>
      </w:pPr>
    </w:p>
    <w:p w:rsidRPr="005F2817" w:rsidR="00480B9F" w:rsidP="00963E23" w:rsidRDefault="00480B9F" w14:paraId="58CB51EF" w14:textId="77777777">
      <w:pPr>
        <w:rPr>
          <w:rFonts w:ascii="Arial" w:hAnsi="Arial" w:cs="Arial"/>
          <w:b/>
          <w:bCs/>
          <w:iCs/>
          <w:sz w:val="24"/>
          <w:szCs w:val="24"/>
          <w:lang w:eastAsia="en-GB"/>
        </w:rPr>
      </w:pPr>
    </w:p>
    <w:p w:rsidRPr="005F2817" w:rsidR="00963E23" w:rsidP="00963E23" w:rsidRDefault="00277970" w14:paraId="0B133198" w14:textId="77777777">
      <w:pPr>
        <w:rPr>
          <w:rFonts w:ascii="Arial" w:hAnsi="Arial" w:cs="Arial"/>
          <w:b/>
          <w:bCs/>
          <w:sz w:val="28"/>
          <w:szCs w:val="28"/>
          <w:lang w:eastAsia="en-GB"/>
        </w:rPr>
      </w:pPr>
      <w:r w:rsidRPr="005F2817">
        <w:rPr>
          <w:rFonts w:ascii="Arial" w:hAnsi="Arial" w:cs="Arial"/>
          <w:b/>
          <w:bCs/>
          <w:iCs/>
          <w:sz w:val="24"/>
          <w:szCs w:val="24"/>
          <w:lang w:eastAsia="en-GB"/>
        </w:rPr>
        <w:t>Offshore TO Name</w:t>
      </w:r>
      <w:r w:rsidRPr="005F2817" w:rsidR="00963E23">
        <w:rPr>
          <w:rFonts w:ascii="Arial" w:hAnsi="Arial" w:cs="Arial"/>
          <w:b/>
          <w:bCs/>
          <w:iCs/>
          <w:sz w:val="24"/>
          <w:szCs w:val="24"/>
          <w:lang w:eastAsia="en-GB"/>
        </w:rPr>
        <w:tab/>
      </w:r>
      <w:r w:rsidRPr="005F2817" w:rsidR="00963E23">
        <w:rPr>
          <w:rFonts w:ascii="Arial" w:hAnsi="Arial" w:cs="Arial"/>
          <w:b/>
          <w:bCs/>
          <w:iCs/>
          <w:sz w:val="24"/>
          <w:szCs w:val="24"/>
          <w:lang w:eastAsia="en-GB"/>
        </w:rPr>
        <w:tab/>
      </w:r>
      <w:r w:rsidRPr="005F2817" w:rsidR="00963E23">
        <w:rPr>
          <w:rFonts w:ascii="Arial" w:hAnsi="Arial" w:cs="Arial"/>
          <w:b/>
          <w:bCs/>
          <w:iCs/>
          <w:sz w:val="24"/>
          <w:szCs w:val="24"/>
          <w:lang w:eastAsia="en-GB"/>
        </w:rPr>
        <w:tab/>
      </w:r>
      <w:r w:rsidRPr="005F2817" w:rsidR="00963E23">
        <w:rPr>
          <w:rFonts w:ascii="Arial" w:hAnsi="Arial" w:cs="Arial"/>
          <w:b/>
          <w:bCs/>
          <w:iCs/>
          <w:sz w:val="24"/>
          <w:szCs w:val="24"/>
          <w:lang w:eastAsia="en-GB"/>
        </w:rPr>
        <w:tab/>
      </w:r>
    </w:p>
    <w:p w:rsidRPr="005F2817" w:rsidR="00277970" w:rsidP="00277970" w:rsidRDefault="00277970" w14:paraId="7A6239AE" w14:textId="77777777">
      <w:pPr>
        <w:rPr>
          <w:rFonts w:ascii="Arial" w:hAnsi="Arial" w:cs="Arial"/>
          <w:b/>
          <w:bCs/>
          <w:sz w:val="24"/>
          <w:szCs w:val="24"/>
          <w:lang w:eastAsia="en-GB"/>
        </w:rPr>
      </w:pPr>
    </w:p>
    <w:p w:rsidRPr="005F2817" w:rsidR="00277970" w:rsidP="00277970" w:rsidRDefault="00277970" w14:paraId="254BC186" w14:textId="77777777">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rsidRPr="005F2817" w:rsidR="00277970" w:rsidP="00277970" w:rsidRDefault="00277970" w14:paraId="664BE827" w14:textId="77777777">
      <w:pPr>
        <w:rPr>
          <w:rFonts w:ascii="Arial" w:hAnsi="Arial" w:cs="Arial"/>
          <w:b/>
          <w:bCs/>
          <w:lang w:eastAsia="en-GB"/>
        </w:rPr>
      </w:pPr>
      <w:r w:rsidRPr="005F2817">
        <w:rPr>
          <w:rFonts w:ascii="Arial" w:hAnsi="Arial" w:cs="Arial"/>
          <w:b/>
          <w:bCs/>
          <w:lang w:eastAsia="en-GB"/>
        </w:rPr>
        <w:t>Guidance Notes Reference: Part 3 – 3.2 Protection &amp; Automatic Switching Schedule</w:t>
      </w:r>
    </w:p>
    <w:p w:rsidRPr="005F2817" w:rsidR="00277970" w:rsidP="00277970" w:rsidRDefault="00277970" w14:paraId="0915FC09" w14:textId="77777777">
      <w:pPr>
        <w:rPr>
          <w:rFonts w:ascii="Arial" w:hAnsi="Arial" w:cs="Arial"/>
          <w:b/>
          <w:bCs/>
          <w:lang w:eastAsia="en-GB"/>
        </w:rPr>
      </w:pPr>
    </w:p>
    <w:p w:rsidRPr="005F2817" w:rsidR="00277970" w:rsidP="00277970" w:rsidRDefault="00277970" w14:paraId="2B728CE8" w14:textId="77777777">
      <w:pPr>
        <w:rPr>
          <w:rFonts w:ascii="Arial" w:hAnsi="Arial" w:cs="Arial"/>
          <w:b/>
          <w:bCs/>
          <w:lang w:eastAsia="en-GB"/>
        </w:rPr>
      </w:pPr>
      <w:r w:rsidRPr="005F2817">
        <w:rPr>
          <w:rFonts w:ascii="Arial" w:hAnsi="Arial" w:cs="Arial"/>
          <w:b/>
          <w:bCs/>
          <w:lang w:eastAsia="en-GB"/>
        </w:rPr>
        <w:t>Circuit: Site End A – Site End B T1 132kV</w:t>
      </w:r>
      <w:r w:rsidRPr="005F2817">
        <w:rPr>
          <w:rFonts w:ascii="Arial" w:hAnsi="Arial" w:cs="Arial"/>
          <w:b/>
          <w:bCs/>
          <w:lang w:eastAsia="en-GB"/>
        </w:rPr>
        <w:tab/>
      </w:r>
      <w:r w:rsidRPr="005F2817">
        <w:rPr>
          <w:rFonts w:ascii="Arial" w:hAnsi="Arial" w:cs="Arial"/>
          <w:b/>
          <w:bCs/>
          <w:lang w:eastAsia="en-GB"/>
        </w:rPr>
        <w:tab/>
      </w:r>
      <w:r w:rsidRPr="005F2817">
        <w:rPr>
          <w:rFonts w:ascii="Arial" w:hAnsi="Arial" w:cs="Arial"/>
          <w:b/>
          <w:bCs/>
          <w:lang w:eastAsia="en-GB"/>
        </w:rPr>
        <w:tab/>
      </w:r>
      <w:r w:rsidRPr="005F2817">
        <w:rPr>
          <w:rFonts w:ascii="Arial" w:hAnsi="Arial" w:cs="Arial"/>
          <w:b/>
          <w:bCs/>
          <w:lang w:eastAsia="en-GB"/>
        </w:rPr>
        <w:tab/>
      </w:r>
      <w:r w:rsidRPr="005F2817">
        <w:rPr>
          <w:rFonts w:ascii="Arial" w:hAnsi="Arial" w:cs="Arial"/>
          <w:b/>
          <w:bCs/>
          <w:lang w:eastAsia="en-GB"/>
        </w:rPr>
        <w:t>Date: xx/xx/2009</w:t>
      </w:r>
    </w:p>
    <w:p w:rsidRPr="005F2817" w:rsidR="00277970" w:rsidP="00B8658B" w:rsidRDefault="00277970" w14:paraId="64947D7D" w14:textId="77777777">
      <w:pPr>
        <w:jc w:val="both"/>
        <w:rPr>
          <w:rFonts w:ascii="Arial" w:hAnsi="Arial" w:cs="Arial"/>
          <w:b/>
          <w:sz w:val="28"/>
          <w:szCs w:val="28"/>
        </w:rPr>
      </w:pPr>
    </w:p>
    <w:p w:rsidRPr="005F2817" w:rsidR="00B8658B" w:rsidP="00B8658B" w:rsidRDefault="006121A4" w14:paraId="2F9F231D" w14:textId="77777777">
      <w:pPr>
        <w:jc w:val="both"/>
        <w:rPr>
          <w:rFonts w:ascii="Arial" w:hAnsi="Arial" w:cs="Arial"/>
          <w:b/>
          <w:sz w:val="28"/>
          <w:szCs w:val="28"/>
        </w:rPr>
      </w:pPr>
      <w:r>
        <w:rPr>
          <w:rFonts w:ascii="Arial" w:hAnsi="Arial" w:cs="Arial"/>
          <w:b/>
          <w:noProof/>
          <w:sz w:val="28"/>
          <w:szCs w:val="28"/>
          <w:lang w:eastAsia="en-GB"/>
        </w:rPr>
        <w:object w:dxaOrig="1440" w:dyaOrig="1440" w14:anchorId="51481908">
          <v:shape id="_x0000_s2104" style="position:absolute;left:0;text-align:left;margin-left:-3.95pt;margin-top:7.5pt;width:454.5pt;height:147pt;z-index:-251656704" type="#_x0000_t75">
            <v:imagedata o:title="" r:id="rId35"/>
            <w10:wrap side="right"/>
          </v:shape>
          <o:OLEObject Type="Embed" ProgID="Visio.Drawing.11" ShapeID="_x0000_s2104" DrawAspect="Content" ObjectID="_1734869102" r:id="rId36"/>
        </w:object>
      </w:r>
    </w:p>
    <w:p w:rsidRPr="005F2817" w:rsidR="00B8658B" w:rsidP="00B8658B" w:rsidRDefault="00B8658B" w14:paraId="0712EF4C" w14:textId="77777777">
      <w:pPr>
        <w:jc w:val="both"/>
        <w:rPr>
          <w:rFonts w:ascii="Arial" w:hAnsi="Arial" w:cs="Arial"/>
          <w:b/>
          <w:sz w:val="28"/>
          <w:szCs w:val="28"/>
        </w:rPr>
      </w:pPr>
    </w:p>
    <w:p w:rsidRPr="005F2817" w:rsidR="00B8658B" w:rsidP="00B8658B" w:rsidRDefault="00B8658B" w14:paraId="7C72EF54" w14:textId="77777777">
      <w:pPr>
        <w:jc w:val="both"/>
        <w:rPr>
          <w:rFonts w:ascii="Arial" w:hAnsi="Arial" w:cs="Arial"/>
          <w:b/>
          <w:sz w:val="28"/>
          <w:szCs w:val="28"/>
        </w:rPr>
      </w:pPr>
    </w:p>
    <w:p w:rsidRPr="005F2817" w:rsidR="00B8658B" w:rsidP="00B8658B" w:rsidRDefault="00B8658B" w14:paraId="6054569C" w14:textId="77777777">
      <w:pPr>
        <w:jc w:val="both"/>
        <w:rPr>
          <w:rFonts w:ascii="Arial" w:hAnsi="Arial" w:cs="Arial"/>
          <w:b/>
          <w:sz w:val="28"/>
          <w:szCs w:val="28"/>
        </w:rPr>
      </w:pPr>
    </w:p>
    <w:p w:rsidRPr="005F2817" w:rsidR="00B8658B" w:rsidP="00B8658B" w:rsidRDefault="00B8658B" w14:paraId="1E8B8A7F" w14:textId="77777777">
      <w:pPr>
        <w:jc w:val="both"/>
        <w:rPr>
          <w:rFonts w:ascii="Arial" w:hAnsi="Arial" w:cs="Arial"/>
          <w:b/>
          <w:sz w:val="28"/>
          <w:szCs w:val="28"/>
        </w:rPr>
      </w:pPr>
    </w:p>
    <w:p w:rsidRPr="005F2817" w:rsidR="00B8658B" w:rsidP="00B8658B" w:rsidRDefault="00B8658B" w14:paraId="6A4CEC39" w14:textId="77777777">
      <w:pPr>
        <w:jc w:val="both"/>
        <w:rPr>
          <w:rFonts w:ascii="Arial" w:hAnsi="Arial" w:cs="Arial"/>
          <w:b/>
          <w:sz w:val="28"/>
          <w:szCs w:val="28"/>
        </w:rPr>
      </w:pPr>
    </w:p>
    <w:p w:rsidRPr="005F2817" w:rsidR="00B8658B" w:rsidP="00B8658B" w:rsidRDefault="00B8658B" w14:paraId="240F287E" w14:textId="77777777">
      <w:pPr>
        <w:jc w:val="both"/>
        <w:rPr>
          <w:rFonts w:ascii="Arial" w:hAnsi="Arial" w:cs="Arial"/>
          <w:b/>
          <w:sz w:val="28"/>
          <w:szCs w:val="28"/>
        </w:rPr>
      </w:pPr>
    </w:p>
    <w:p w:rsidRPr="005F2817" w:rsidR="00B8658B" w:rsidP="00B8658B" w:rsidRDefault="00B8658B" w14:paraId="74911ED2" w14:textId="77777777">
      <w:pPr>
        <w:jc w:val="both"/>
        <w:rPr>
          <w:rFonts w:ascii="Arial" w:hAnsi="Arial" w:cs="Arial"/>
          <w:b/>
          <w:sz w:val="28"/>
          <w:szCs w:val="28"/>
        </w:rPr>
      </w:pPr>
    </w:p>
    <w:p w:rsidRPr="005F2817" w:rsidR="00B8658B" w:rsidP="00B8658B" w:rsidRDefault="00B8658B" w14:paraId="7E584F34" w14:textId="77777777">
      <w:pPr>
        <w:jc w:val="both"/>
        <w:rPr>
          <w:rFonts w:ascii="Arial" w:hAnsi="Arial" w:cs="Arial"/>
          <w:b/>
          <w:sz w:val="28"/>
          <w:szCs w:val="28"/>
        </w:rPr>
      </w:pPr>
    </w:p>
    <w:p w:rsidRPr="005F2817" w:rsidR="00B8658B" w:rsidP="00B8658B" w:rsidRDefault="00B8658B" w14:paraId="1CE373E8" w14:textId="77777777">
      <w:pPr>
        <w:jc w:val="both"/>
        <w:rPr>
          <w:rFonts w:ascii="Arial" w:hAnsi="Arial" w:cs="Arial"/>
          <w:b/>
          <w:sz w:val="28"/>
          <w:szCs w:val="28"/>
        </w:rPr>
      </w:pPr>
    </w:p>
    <w:p w:rsidRPr="005F2817" w:rsidR="00B8658B" w:rsidP="00B8658B" w:rsidRDefault="00B8658B" w14:paraId="5CE2420D" w14:textId="77777777">
      <w:pPr>
        <w:rPr>
          <w:rFonts w:ascii="Arial" w:hAnsi="Arial"/>
        </w:rPr>
      </w:pPr>
      <w:r w:rsidRPr="005F2817">
        <w:rPr>
          <w:rFonts w:ascii="Arial" w:hAnsi="Arial"/>
        </w:rPr>
        <w:t>Reversion: NO</w:t>
      </w:r>
    </w:p>
    <w:p w:rsidRPr="005F2817" w:rsidR="00802168" w:rsidP="00B8658B" w:rsidRDefault="00802168" w14:paraId="6F0CE475" w14:textId="77777777">
      <w:pPr>
        <w:rPr>
          <w:rFonts w:ascii="Arial" w:hAnsi="Arial"/>
        </w:rPr>
      </w:pPr>
    </w:p>
    <w:tbl>
      <w:tblPr>
        <w:tblW w:w="9024" w:type="dxa"/>
        <w:tblInd w:w="120" w:type="dxa"/>
        <w:tblLayout w:type="fixed"/>
        <w:tblCellMar>
          <w:left w:w="120" w:type="dxa"/>
          <w:right w:w="120" w:type="dxa"/>
        </w:tblCellMar>
        <w:tblLook w:val="0000" w:firstRow="0" w:lastRow="0" w:firstColumn="0" w:lastColumn="0" w:noHBand="0" w:noVBand="0"/>
      </w:tblPr>
      <w:tblGrid>
        <w:gridCol w:w="3008"/>
        <w:gridCol w:w="3008"/>
        <w:gridCol w:w="3008"/>
      </w:tblGrid>
      <w:tr w:rsidRPr="005F2817" w:rsidR="00B8658B" w14:paraId="0517AE86" w14:textId="77777777">
        <w:tc>
          <w:tcPr>
            <w:tcW w:w="3008" w:type="dxa"/>
            <w:tcBorders>
              <w:bottom w:val="single" w:color="000000" w:sz="7" w:space="0"/>
              <w:right w:val="single" w:color="000000" w:sz="7" w:space="0"/>
            </w:tcBorders>
          </w:tcPr>
          <w:p w:rsidRPr="005F2817" w:rsidR="00B8658B" w:rsidP="006357B8" w:rsidRDefault="00B8658B" w14:paraId="5CA54062" w14:textId="77777777">
            <w:pPr>
              <w:spacing w:line="120" w:lineRule="exact"/>
              <w:rPr>
                <w:rFonts w:ascii="Arial" w:hAnsi="Arial"/>
              </w:rPr>
            </w:pPr>
          </w:p>
          <w:p w:rsidRPr="005F2817" w:rsidR="00B8658B" w:rsidP="006357B8" w:rsidRDefault="00B8658B" w14:paraId="4AA3CE63" w14:textId="77777777">
            <w:pPr>
              <w:spacing w:after="58"/>
              <w:rPr>
                <w:rFonts w:ascii="Arial" w:hAnsi="Arial"/>
              </w:rPr>
            </w:pPr>
            <w:r w:rsidRPr="005F2817">
              <w:rPr>
                <w:rFonts w:ascii="Arial" w:hAnsi="Arial"/>
                <w:b/>
              </w:rPr>
              <w:t>LINE PROTECTION</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09317D31" w14:textId="77777777">
            <w:pPr>
              <w:spacing w:line="120" w:lineRule="exact"/>
              <w:rPr>
                <w:rFonts w:ascii="Arial" w:hAnsi="Arial"/>
              </w:rPr>
            </w:pPr>
          </w:p>
          <w:p w:rsidRPr="005F2817" w:rsidR="00B8658B" w:rsidP="006357B8" w:rsidRDefault="00B8658B" w14:paraId="4A9C7061" w14:textId="77777777">
            <w:pPr>
              <w:spacing w:after="58"/>
              <w:jc w:val="center"/>
              <w:rPr>
                <w:rFonts w:ascii="Arial" w:hAnsi="Arial"/>
              </w:rPr>
            </w:pPr>
            <w:r w:rsidRPr="005F2817">
              <w:rPr>
                <w:rFonts w:ascii="Arial" w:hAnsi="Arial"/>
              </w:rPr>
              <w:t>SITE END A</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E902030" w14:textId="77777777">
            <w:pPr>
              <w:spacing w:line="120" w:lineRule="exact"/>
              <w:rPr>
                <w:rFonts w:ascii="Arial" w:hAnsi="Arial"/>
              </w:rPr>
            </w:pPr>
          </w:p>
          <w:p w:rsidRPr="005F2817" w:rsidR="00B8658B" w:rsidP="006357B8" w:rsidRDefault="00B8658B" w14:paraId="2A2FC14F" w14:textId="77777777">
            <w:pPr>
              <w:spacing w:after="58"/>
              <w:jc w:val="center"/>
              <w:rPr>
                <w:rFonts w:ascii="Arial" w:hAnsi="Arial"/>
              </w:rPr>
            </w:pPr>
            <w:r w:rsidRPr="005F2817">
              <w:rPr>
                <w:rFonts w:ascii="Arial" w:hAnsi="Arial"/>
              </w:rPr>
              <w:t>SITE END B</w:t>
            </w:r>
          </w:p>
        </w:tc>
      </w:tr>
      <w:tr w:rsidRPr="005F2817" w:rsidR="00B8658B" w14:paraId="3A95CAFB" w14:textId="77777777">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788EEE58" w14:textId="77777777">
            <w:pPr>
              <w:spacing w:line="120" w:lineRule="exact"/>
              <w:rPr>
                <w:rFonts w:ascii="Arial" w:hAnsi="Arial"/>
              </w:rPr>
            </w:pPr>
          </w:p>
          <w:p w:rsidRPr="005F2817" w:rsidR="00B8658B" w:rsidP="006357B8" w:rsidRDefault="00B8658B" w14:paraId="1E5A917E" w14:textId="77777777">
            <w:pPr>
              <w:spacing w:after="58"/>
              <w:rPr>
                <w:rFonts w:ascii="Arial" w:hAnsi="Arial"/>
              </w:rPr>
            </w:pPr>
            <w:r w:rsidRPr="005F2817">
              <w:rPr>
                <w:rFonts w:ascii="Arial" w:hAnsi="Arial"/>
              </w:rPr>
              <w:t>1st M.P.</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138C5B6E" w14:textId="77777777">
            <w:pPr>
              <w:spacing w:before="120" w:after="58"/>
              <w:jc w:val="center"/>
              <w:rPr>
                <w:rFonts w:ascii="Arial" w:hAnsi="Arial"/>
              </w:rPr>
            </w:pP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0A9C3779" w14:textId="77777777">
            <w:pPr>
              <w:spacing w:line="120" w:lineRule="exact"/>
              <w:rPr>
                <w:rFonts w:ascii="Arial" w:hAnsi="Arial"/>
              </w:rPr>
            </w:pPr>
          </w:p>
          <w:p w:rsidRPr="005F2817" w:rsidR="00B8658B" w:rsidP="006357B8" w:rsidRDefault="00B8658B" w14:paraId="2608CC63" w14:textId="77777777">
            <w:pPr>
              <w:spacing w:after="58"/>
              <w:jc w:val="center"/>
              <w:rPr>
                <w:rFonts w:ascii="Arial" w:hAnsi="Arial"/>
              </w:rPr>
            </w:pPr>
          </w:p>
        </w:tc>
      </w:tr>
      <w:tr w:rsidRPr="005F2817" w:rsidR="00B8658B" w14:paraId="0F2B4544" w14:textId="77777777">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1F98D0EF" w14:textId="77777777">
            <w:pPr>
              <w:spacing w:line="120" w:lineRule="exact"/>
              <w:rPr>
                <w:rFonts w:ascii="Arial" w:hAnsi="Arial"/>
              </w:rPr>
            </w:pPr>
          </w:p>
          <w:p w:rsidRPr="005F2817" w:rsidR="00B8658B" w:rsidP="006357B8" w:rsidRDefault="00B8658B" w14:paraId="44941AD2" w14:textId="77777777">
            <w:pPr>
              <w:spacing w:after="58"/>
              <w:rPr>
                <w:rFonts w:ascii="Arial" w:hAnsi="Arial"/>
              </w:rPr>
            </w:pPr>
            <w:r w:rsidRPr="005F2817">
              <w:rPr>
                <w:rFonts w:ascii="Arial" w:hAnsi="Arial"/>
              </w:rPr>
              <w:t>Back-up Earth Fault</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00D5B466" w14:textId="77777777">
            <w:pPr>
              <w:spacing w:line="120" w:lineRule="exact"/>
              <w:rPr>
                <w:rFonts w:ascii="Arial" w:hAnsi="Arial"/>
              </w:rPr>
            </w:pPr>
          </w:p>
          <w:p w:rsidRPr="005F2817" w:rsidR="00B8658B" w:rsidP="006357B8" w:rsidRDefault="00B8658B" w14:paraId="217652D2" w14:textId="77777777">
            <w:pPr>
              <w:spacing w:after="58"/>
              <w:jc w:val="center"/>
              <w:rPr>
                <w:rFonts w:ascii="Arial" w:hAnsi="Arial"/>
              </w:rPr>
            </w:pP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3540ABF" w14:textId="77777777">
            <w:pPr>
              <w:spacing w:line="120" w:lineRule="exact"/>
              <w:rPr>
                <w:rFonts w:ascii="Arial" w:hAnsi="Arial"/>
              </w:rPr>
            </w:pPr>
          </w:p>
          <w:p w:rsidRPr="005F2817" w:rsidR="00B8658B" w:rsidP="006357B8" w:rsidRDefault="00B8658B" w14:paraId="5A2D192A" w14:textId="77777777">
            <w:pPr>
              <w:spacing w:after="58"/>
              <w:jc w:val="center"/>
              <w:rPr>
                <w:rFonts w:ascii="Arial" w:hAnsi="Arial"/>
              </w:rPr>
            </w:pPr>
          </w:p>
        </w:tc>
      </w:tr>
    </w:tbl>
    <w:p w:rsidRPr="005F2817" w:rsidR="00B8658B" w:rsidP="00B8658B" w:rsidRDefault="00B8658B" w14:paraId="0A0CEF7D" w14:textId="77777777">
      <w:pPr>
        <w:pStyle w:val="Header"/>
        <w:tabs>
          <w:tab w:val="clear" w:pos="4153"/>
          <w:tab w:val="clear" w:pos="8306"/>
        </w:tabs>
        <w:rPr>
          <w:rFonts w:ascii="Arial" w:hAnsi="Arial"/>
        </w:rPr>
      </w:pPr>
    </w:p>
    <w:p w:rsidRPr="005F2817" w:rsidR="00B8658B" w:rsidP="00B8658B" w:rsidRDefault="00B8658B" w14:paraId="2D4C4137" w14:textId="77777777">
      <w:pPr>
        <w:pStyle w:val="Header"/>
        <w:tabs>
          <w:tab w:val="clear" w:pos="4153"/>
          <w:tab w:val="clear" w:pos="8306"/>
        </w:tabs>
        <w:rPr>
          <w:rFonts w:ascii="Arial" w:hAnsi="Arial"/>
          <w:b/>
          <w:u w:val="single"/>
        </w:rPr>
      </w:pPr>
      <w:r w:rsidRPr="005F2817">
        <w:rPr>
          <w:rFonts w:ascii="Arial" w:hAnsi="Arial"/>
          <w:b/>
          <w:u w:val="single"/>
        </w:rPr>
        <w:t>Telecommunications Routes</w:t>
      </w:r>
    </w:p>
    <w:p w:rsidRPr="005F2817" w:rsidR="00B8658B" w:rsidP="00B8658B" w:rsidRDefault="00B8658B" w14:paraId="616E944D" w14:textId="77777777">
      <w:pPr>
        <w:rPr>
          <w:rFonts w:ascii="Arial" w:hAnsi="Arial"/>
        </w:rPr>
      </w:pPr>
    </w:p>
    <w:tbl>
      <w:tblPr>
        <w:tblW w:w="9006" w:type="dxa"/>
        <w:tblInd w:w="138" w:type="dxa"/>
        <w:tblLayout w:type="fixed"/>
        <w:tblCellMar>
          <w:left w:w="120" w:type="dxa"/>
          <w:right w:w="120" w:type="dxa"/>
        </w:tblCellMar>
        <w:tblLook w:val="0000" w:firstRow="0" w:lastRow="0" w:firstColumn="0" w:lastColumn="0" w:noHBand="0" w:noVBand="0"/>
      </w:tblPr>
      <w:tblGrid>
        <w:gridCol w:w="2990"/>
        <w:gridCol w:w="3008"/>
        <w:gridCol w:w="3008"/>
      </w:tblGrid>
      <w:tr w:rsidRPr="005F2817" w:rsidR="00B8658B" w14:paraId="4C3EA801" w14:textId="77777777">
        <w:tc>
          <w:tcPr>
            <w:tcW w:w="2990" w:type="dxa"/>
            <w:tcBorders>
              <w:bottom w:val="single" w:color="000000" w:sz="7" w:space="0"/>
              <w:right w:val="single" w:color="000000" w:sz="7" w:space="0"/>
            </w:tcBorders>
          </w:tcPr>
          <w:p w:rsidRPr="005F2817" w:rsidR="00B8658B" w:rsidP="006357B8" w:rsidRDefault="00B8658B" w14:paraId="6A3C2616" w14:textId="77777777">
            <w:pPr>
              <w:spacing w:line="120" w:lineRule="exact"/>
              <w:rPr>
                <w:rFonts w:ascii="Arial" w:hAnsi="Arial"/>
              </w:rPr>
            </w:pPr>
          </w:p>
          <w:p w:rsidRPr="005F2817" w:rsidR="00B8658B" w:rsidP="006357B8" w:rsidRDefault="00B8658B" w14:paraId="208E0B36" w14:textId="77777777">
            <w:pPr>
              <w:spacing w:after="58"/>
              <w:rPr>
                <w:rFonts w:ascii="Arial" w:hAnsi="Arial"/>
                <w:b/>
              </w:rPr>
            </w:pPr>
            <w:r w:rsidRPr="005F2817">
              <w:rPr>
                <w:rFonts w:ascii="Arial" w:hAnsi="Arial"/>
                <w:b/>
              </w:rPr>
              <w:t>PROTECTION SIGNALLING</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0450DBB4" w14:textId="77777777">
            <w:pPr>
              <w:spacing w:line="120" w:lineRule="exact"/>
              <w:rPr>
                <w:rFonts w:ascii="Arial" w:hAnsi="Arial"/>
                <w:b/>
              </w:rPr>
            </w:pPr>
          </w:p>
          <w:p w:rsidRPr="005F2817" w:rsidR="00B8658B" w:rsidP="006357B8" w:rsidRDefault="00B8658B" w14:paraId="2D094E00" w14:textId="77777777">
            <w:pPr>
              <w:spacing w:after="58"/>
              <w:jc w:val="center"/>
              <w:rPr>
                <w:rFonts w:ascii="Arial" w:hAnsi="Arial"/>
              </w:rPr>
            </w:pPr>
            <w:r w:rsidRPr="005F2817">
              <w:rPr>
                <w:rFonts w:ascii="Arial" w:hAnsi="Arial"/>
              </w:rPr>
              <w:t>SITE END A</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9022606" w14:textId="77777777">
            <w:pPr>
              <w:spacing w:line="120" w:lineRule="exact"/>
              <w:rPr>
                <w:rFonts w:ascii="Arial" w:hAnsi="Arial"/>
              </w:rPr>
            </w:pPr>
          </w:p>
          <w:p w:rsidRPr="005F2817" w:rsidR="00B8658B" w:rsidP="006357B8" w:rsidRDefault="00B8658B" w14:paraId="42798DB8" w14:textId="77777777">
            <w:pPr>
              <w:spacing w:after="58"/>
              <w:jc w:val="center"/>
              <w:rPr>
                <w:rFonts w:ascii="Arial" w:hAnsi="Arial"/>
              </w:rPr>
            </w:pPr>
            <w:r w:rsidRPr="005F2817">
              <w:rPr>
                <w:rFonts w:ascii="Arial" w:hAnsi="Arial"/>
              </w:rPr>
              <w:t>SITE END B</w:t>
            </w:r>
          </w:p>
        </w:tc>
      </w:tr>
      <w:tr w:rsidRPr="005F2817" w:rsidR="00B8658B" w14:paraId="455BF644" w14:textId="77777777">
        <w:tc>
          <w:tcPr>
            <w:tcW w:w="299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1AC0183D" w14:textId="77777777">
            <w:pPr>
              <w:spacing w:line="120" w:lineRule="exact"/>
              <w:rPr>
                <w:rFonts w:ascii="Arial" w:hAnsi="Arial"/>
              </w:rPr>
            </w:pPr>
          </w:p>
          <w:p w:rsidRPr="005F2817" w:rsidR="00B8658B" w:rsidP="006357B8" w:rsidRDefault="00B8658B" w14:paraId="566EA8E3" w14:textId="77777777">
            <w:pPr>
              <w:spacing w:after="58"/>
              <w:rPr>
                <w:rFonts w:ascii="Arial" w:hAnsi="Arial"/>
              </w:rPr>
            </w:pPr>
            <w:r w:rsidRPr="005F2817">
              <w:rPr>
                <w:rFonts w:ascii="Arial" w:hAnsi="Arial"/>
              </w:rPr>
              <w:t>1st M.P.</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E51E64D" w14:textId="77777777">
            <w:pPr>
              <w:spacing w:before="120" w:after="58"/>
              <w:jc w:val="center"/>
              <w:rPr>
                <w:rFonts w:ascii="Arial" w:hAnsi="Arial"/>
              </w:rPr>
            </w:pP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6FD1002" w14:textId="77777777">
            <w:pPr>
              <w:spacing w:before="120" w:after="58"/>
              <w:jc w:val="center"/>
              <w:rPr>
                <w:rFonts w:ascii="Arial" w:hAnsi="Arial"/>
              </w:rPr>
            </w:pPr>
          </w:p>
        </w:tc>
      </w:tr>
    </w:tbl>
    <w:p w:rsidRPr="005F2817" w:rsidR="00B8658B" w:rsidP="00B8658B" w:rsidRDefault="00B8658B" w14:paraId="74036ADD" w14:textId="77777777">
      <w:pPr>
        <w:rPr>
          <w:rFonts w:ascii="Arial" w:hAnsi="Arial"/>
        </w:rPr>
      </w:pPr>
    </w:p>
    <w:tbl>
      <w:tblPr>
        <w:tblW w:w="9006" w:type="dxa"/>
        <w:tblInd w:w="138" w:type="dxa"/>
        <w:tblLayout w:type="fixed"/>
        <w:tblCellMar>
          <w:left w:w="120" w:type="dxa"/>
          <w:right w:w="120" w:type="dxa"/>
        </w:tblCellMar>
        <w:tblLook w:val="0000" w:firstRow="0" w:lastRow="0" w:firstColumn="0" w:lastColumn="0" w:noHBand="0" w:noVBand="0"/>
      </w:tblPr>
      <w:tblGrid>
        <w:gridCol w:w="2990"/>
        <w:gridCol w:w="3008"/>
        <w:gridCol w:w="3008"/>
      </w:tblGrid>
      <w:tr w:rsidRPr="005F2817" w:rsidR="00B8658B" w14:paraId="4AE6C246" w14:textId="77777777">
        <w:tc>
          <w:tcPr>
            <w:tcW w:w="2990" w:type="dxa"/>
            <w:tcBorders>
              <w:bottom w:val="single" w:color="000000" w:sz="7" w:space="0"/>
              <w:right w:val="single" w:color="000000" w:sz="7" w:space="0"/>
            </w:tcBorders>
          </w:tcPr>
          <w:p w:rsidRPr="005F2817" w:rsidR="00B8658B" w:rsidP="006357B8" w:rsidRDefault="00B8658B" w14:paraId="42278A29" w14:textId="77777777">
            <w:pPr>
              <w:spacing w:line="120" w:lineRule="exact"/>
              <w:rPr>
                <w:rFonts w:ascii="Arial" w:hAnsi="Arial"/>
              </w:rPr>
            </w:pPr>
          </w:p>
          <w:p w:rsidRPr="005F2817" w:rsidR="00B8658B" w:rsidP="006357B8" w:rsidRDefault="00B8658B" w14:paraId="01EC13B3" w14:textId="77777777">
            <w:pPr>
              <w:spacing w:after="58"/>
              <w:rPr>
                <w:rFonts w:ascii="Arial" w:hAnsi="Arial"/>
                <w:b/>
              </w:rPr>
            </w:pPr>
            <w:r w:rsidRPr="005F2817">
              <w:rPr>
                <w:rFonts w:ascii="Arial" w:hAnsi="Arial"/>
                <w:b/>
              </w:rPr>
              <w:t>INTERTRIPPING</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8BC7478" w14:textId="77777777">
            <w:pPr>
              <w:spacing w:line="120" w:lineRule="exact"/>
              <w:rPr>
                <w:rFonts w:ascii="Arial" w:hAnsi="Arial"/>
                <w:b/>
              </w:rPr>
            </w:pPr>
          </w:p>
          <w:p w:rsidRPr="005F2817" w:rsidR="00B8658B" w:rsidP="006357B8" w:rsidRDefault="00B8658B" w14:paraId="50CD1382" w14:textId="77777777">
            <w:pPr>
              <w:spacing w:after="58"/>
              <w:jc w:val="center"/>
              <w:rPr>
                <w:rFonts w:ascii="Arial" w:hAnsi="Arial"/>
              </w:rPr>
            </w:pPr>
            <w:r w:rsidRPr="005F2817">
              <w:rPr>
                <w:rFonts w:ascii="Arial" w:hAnsi="Arial"/>
              </w:rPr>
              <w:t>SITE END A</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67252FE" w14:textId="77777777">
            <w:pPr>
              <w:spacing w:before="120" w:after="58"/>
              <w:jc w:val="center"/>
              <w:rPr>
                <w:rFonts w:ascii="Arial" w:hAnsi="Arial"/>
              </w:rPr>
            </w:pPr>
            <w:r w:rsidRPr="005F2817">
              <w:rPr>
                <w:rFonts w:ascii="Arial" w:hAnsi="Arial"/>
              </w:rPr>
              <w:t>SITE END B</w:t>
            </w:r>
          </w:p>
        </w:tc>
      </w:tr>
      <w:tr w:rsidRPr="005F2817" w:rsidR="00B8658B" w14:paraId="5D6B652B" w14:textId="77777777">
        <w:tc>
          <w:tcPr>
            <w:tcW w:w="299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11B7D5C4" w14:textId="77777777">
            <w:pPr>
              <w:spacing w:line="120" w:lineRule="exact"/>
              <w:rPr>
                <w:rFonts w:ascii="Arial" w:hAnsi="Arial"/>
              </w:rPr>
            </w:pPr>
          </w:p>
          <w:p w:rsidRPr="005F2817" w:rsidR="00B8658B" w:rsidP="006357B8" w:rsidRDefault="00B8658B" w14:paraId="54908DFA" w14:textId="77777777">
            <w:pPr>
              <w:spacing w:after="58"/>
              <w:rPr>
                <w:rFonts w:ascii="Arial" w:hAnsi="Arial"/>
              </w:rPr>
            </w:pPr>
            <w:r w:rsidRPr="005F2817">
              <w:rPr>
                <w:rFonts w:ascii="Arial" w:hAnsi="Arial"/>
              </w:rPr>
              <w:t>1st Intertrip</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48A39E7D" w14:textId="77777777">
            <w:pPr>
              <w:spacing w:before="120" w:after="58"/>
              <w:jc w:val="center"/>
              <w:rPr>
                <w:rFonts w:ascii="Arial" w:hAnsi="Arial"/>
              </w:rPr>
            </w:pPr>
            <w:r w:rsidRPr="005F2817">
              <w:rPr>
                <w:rFonts w:ascii="Arial" w:hAnsi="Arial"/>
              </w:rPr>
              <w:t>YES</w:t>
            </w:r>
          </w:p>
        </w:tc>
        <w:tc>
          <w:tcPr>
            <w:tcW w:w="3008"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4804061D" w14:textId="77777777">
            <w:pPr>
              <w:spacing w:before="120" w:after="58"/>
              <w:jc w:val="center"/>
              <w:rPr>
                <w:rFonts w:ascii="Arial" w:hAnsi="Arial"/>
              </w:rPr>
            </w:pPr>
            <w:r w:rsidRPr="005F2817">
              <w:rPr>
                <w:rFonts w:ascii="Arial" w:hAnsi="Arial"/>
              </w:rPr>
              <w:t>YES</w:t>
            </w:r>
          </w:p>
        </w:tc>
      </w:tr>
    </w:tbl>
    <w:p w:rsidRPr="005F2817" w:rsidR="00B8658B" w:rsidP="00B8658B" w:rsidRDefault="00B8658B" w14:paraId="7C150C44" w14:textId="77777777">
      <w:pPr>
        <w:rPr>
          <w:rFonts w:ascii="Arial" w:hAnsi="Arial"/>
        </w:rPr>
      </w:pPr>
    </w:p>
    <w:tbl>
      <w:tblPr>
        <w:tblW w:w="0" w:type="auto"/>
        <w:tblInd w:w="120" w:type="dxa"/>
        <w:tblLayout w:type="fixed"/>
        <w:tblCellMar>
          <w:left w:w="120" w:type="dxa"/>
          <w:right w:w="120" w:type="dxa"/>
        </w:tblCellMar>
        <w:tblLook w:val="0000" w:firstRow="0" w:lastRow="0" w:firstColumn="0" w:lastColumn="0" w:noHBand="0" w:noVBand="0"/>
      </w:tblPr>
      <w:tblGrid>
        <w:gridCol w:w="1098"/>
        <w:gridCol w:w="1890"/>
        <w:gridCol w:w="1530"/>
        <w:gridCol w:w="1530"/>
        <w:gridCol w:w="1440"/>
        <w:gridCol w:w="1530"/>
      </w:tblGrid>
      <w:tr w:rsidRPr="005F2817" w:rsidR="00B8658B" w14:paraId="010BA79A" w14:textId="77777777">
        <w:trPr>
          <w:cantSplit/>
        </w:trPr>
        <w:tc>
          <w:tcPr>
            <w:tcW w:w="2988" w:type="dxa"/>
            <w:gridSpan w:val="2"/>
            <w:vMerge w:val="restart"/>
            <w:tcBorders>
              <w:bottom w:val="single" w:color="000000" w:sz="2" w:space="0"/>
            </w:tcBorders>
          </w:tcPr>
          <w:p w:rsidRPr="005F2817" w:rsidR="00B8658B" w:rsidP="006357B8" w:rsidRDefault="00B8658B" w14:paraId="4E849140" w14:textId="77777777">
            <w:pPr>
              <w:spacing w:line="120" w:lineRule="exact"/>
              <w:rPr>
                <w:rFonts w:ascii="Arial" w:hAnsi="Arial"/>
              </w:rPr>
            </w:pPr>
          </w:p>
          <w:p w:rsidRPr="005F2817" w:rsidR="00B8658B" w:rsidP="006357B8" w:rsidRDefault="00B8658B" w14:paraId="4EC52A87" w14:textId="77777777">
            <w:pPr>
              <w:spacing w:after="58"/>
              <w:rPr>
                <w:rFonts w:ascii="Arial" w:hAnsi="Arial"/>
              </w:rPr>
            </w:pPr>
            <w:r w:rsidRPr="005F2817">
              <w:rPr>
                <w:rFonts w:ascii="Arial" w:hAnsi="Arial"/>
                <w:b/>
              </w:rPr>
              <w:t>INTERTRIPPING AND PROTECTION UNSTABILISATION INITIATION</w:t>
            </w:r>
          </w:p>
        </w:tc>
        <w:tc>
          <w:tcPr>
            <w:tcW w:w="3060" w:type="dxa"/>
            <w:gridSpan w:val="2"/>
            <w:tcBorders>
              <w:top w:val="single" w:color="000000" w:sz="6" w:space="0"/>
              <w:left w:val="single" w:color="000000" w:sz="6" w:space="0"/>
              <w:bottom w:val="single" w:color="000000" w:sz="6" w:space="0"/>
              <w:right w:val="single" w:color="000000" w:sz="6" w:space="0"/>
            </w:tcBorders>
          </w:tcPr>
          <w:p w:rsidRPr="005F2817" w:rsidR="00B8658B" w:rsidP="006357B8" w:rsidRDefault="00B8658B" w14:paraId="7CFD548E" w14:textId="77777777">
            <w:pPr>
              <w:spacing w:line="120" w:lineRule="exact"/>
              <w:rPr>
                <w:rFonts w:ascii="Arial" w:hAnsi="Arial"/>
              </w:rPr>
            </w:pPr>
          </w:p>
          <w:p w:rsidRPr="005F2817" w:rsidR="00B8658B" w:rsidP="006357B8" w:rsidRDefault="00B8658B" w14:paraId="1DA1D1C9" w14:textId="77777777">
            <w:pPr>
              <w:spacing w:after="58"/>
              <w:jc w:val="center"/>
              <w:rPr>
                <w:rFonts w:ascii="Arial" w:hAnsi="Arial"/>
              </w:rPr>
            </w:pPr>
            <w:r w:rsidRPr="005F2817">
              <w:rPr>
                <w:rFonts w:ascii="Arial" w:hAnsi="Arial"/>
              </w:rPr>
              <w:t>SITE END A</w:t>
            </w:r>
          </w:p>
        </w:tc>
        <w:tc>
          <w:tcPr>
            <w:tcW w:w="2970" w:type="dxa"/>
            <w:gridSpan w:val="2"/>
            <w:tcBorders>
              <w:top w:val="single" w:color="000000" w:sz="7" w:space="0"/>
              <w:left w:val="nil"/>
              <w:bottom w:val="single" w:color="000000" w:sz="7" w:space="0"/>
              <w:right w:val="single" w:color="000000" w:sz="7" w:space="0"/>
            </w:tcBorders>
          </w:tcPr>
          <w:p w:rsidRPr="005F2817" w:rsidR="00B8658B" w:rsidP="006357B8" w:rsidRDefault="00B8658B" w14:paraId="63F9CBC8" w14:textId="77777777">
            <w:pPr>
              <w:spacing w:before="120" w:after="58"/>
              <w:jc w:val="center"/>
              <w:rPr>
                <w:rFonts w:ascii="Arial" w:hAnsi="Arial"/>
              </w:rPr>
            </w:pPr>
            <w:r w:rsidRPr="005F2817">
              <w:rPr>
                <w:rFonts w:ascii="Arial" w:hAnsi="Arial"/>
              </w:rPr>
              <w:t>SITE END B</w:t>
            </w:r>
          </w:p>
        </w:tc>
      </w:tr>
      <w:tr w:rsidRPr="005F2817" w:rsidR="00B8658B" w14:paraId="7A6F6EF8" w14:textId="77777777">
        <w:trPr>
          <w:cantSplit/>
        </w:trPr>
        <w:tc>
          <w:tcPr>
            <w:tcW w:w="2988" w:type="dxa"/>
            <w:gridSpan w:val="2"/>
            <w:vMerge/>
          </w:tcPr>
          <w:p w:rsidRPr="005F2817" w:rsidR="00B8658B" w:rsidP="006357B8" w:rsidRDefault="00B8658B" w14:paraId="372980A9" w14:textId="77777777">
            <w:pPr>
              <w:spacing w:after="58"/>
              <w:rPr>
                <w:rFonts w:ascii="Arial" w:hAnsi="Arial"/>
              </w:rPr>
            </w:pPr>
          </w:p>
        </w:tc>
        <w:tc>
          <w:tcPr>
            <w:tcW w:w="1530" w:type="dxa"/>
            <w:tcBorders>
              <w:left w:val="single" w:color="000000" w:sz="4" w:space="0"/>
              <w:bottom w:val="single" w:color="000000" w:sz="4" w:space="0"/>
              <w:right w:val="single" w:color="000000" w:sz="4" w:space="0"/>
            </w:tcBorders>
          </w:tcPr>
          <w:p w:rsidRPr="005F2817" w:rsidR="00B8658B" w:rsidP="006357B8" w:rsidRDefault="00B8658B" w14:paraId="4E399256" w14:textId="77777777">
            <w:pPr>
              <w:spacing w:line="120" w:lineRule="exact"/>
              <w:rPr>
                <w:rFonts w:ascii="Arial" w:hAnsi="Arial"/>
              </w:rPr>
            </w:pPr>
          </w:p>
          <w:p w:rsidRPr="005F2817" w:rsidR="00B8658B" w:rsidP="006357B8" w:rsidRDefault="00B8658B" w14:paraId="11AFC25D" w14:textId="77777777">
            <w:pPr>
              <w:spacing w:after="58"/>
              <w:jc w:val="center"/>
              <w:rPr>
                <w:rFonts w:ascii="Arial" w:hAnsi="Arial"/>
              </w:rPr>
            </w:pPr>
            <w:r w:rsidRPr="005F2817">
              <w:rPr>
                <w:rFonts w:ascii="Arial" w:hAnsi="Arial"/>
              </w:rPr>
              <w:t>INTERTRIP</w:t>
            </w:r>
          </w:p>
        </w:tc>
        <w:tc>
          <w:tcPr>
            <w:tcW w:w="1530" w:type="dxa"/>
            <w:tcBorders>
              <w:left w:val="nil"/>
              <w:bottom w:val="single" w:color="000000" w:sz="7" w:space="0"/>
              <w:right w:val="single" w:color="000000" w:sz="7" w:space="0"/>
            </w:tcBorders>
          </w:tcPr>
          <w:p w:rsidRPr="005F2817" w:rsidR="00B8658B" w:rsidP="006357B8" w:rsidRDefault="00B8658B" w14:paraId="1EC02A73" w14:textId="77777777">
            <w:pPr>
              <w:spacing w:line="120" w:lineRule="exact"/>
              <w:rPr>
                <w:rFonts w:ascii="Arial" w:hAnsi="Arial"/>
              </w:rPr>
            </w:pPr>
          </w:p>
          <w:p w:rsidRPr="005F2817" w:rsidR="00B8658B" w:rsidP="006357B8" w:rsidRDefault="00B8658B" w14:paraId="4D294E40" w14:textId="77777777">
            <w:pPr>
              <w:spacing w:after="58"/>
              <w:jc w:val="center"/>
              <w:rPr>
                <w:rFonts w:ascii="Arial" w:hAnsi="Arial"/>
              </w:rPr>
            </w:pPr>
            <w:r w:rsidRPr="005F2817">
              <w:rPr>
                <w:rFonts w:ascii="Arial" w:hAnsi="Arial"/>
              </w:rPr>
              <w:t>UNSTAB.</w:t>
            </w:r>
          </w:p>
        </w:tc>
        <w:tc>
          <w:tcPr>
            <w:tcW w:w="144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44ABCA3C" w14:textId="77777777">
            <w:pPr>
              <w:spacing w:line="120" w:lineRule="exact"/>
              <w:rPr>
                <w:rFonts w:ascii="Arial" w:hAnsi="Arial"/>
              </w:rPr>
            </w:pPr>
          </w:p>
          <w:p w:rsidRPr="005F2817" w:rsidR="00B8658B" w:rsidP="006357B8" w:rsidRDefault="00B8658B" w14:paraId="0D7A4999" w14:textId="77777777">
            <w:pPr>
              <w:spacing w:after="58"/>
              <w:jc w:val="center"/>
              <w:rPr>
                <w:rFonts w:ascii="Arial" w:hAnsi="Arial"/>
              </w:rPr>
            </w:pPr>
            <w:r w:rsidRPr="005F2817">
              <w:rPr>
                <w:rFonts w:ascii="Arial" w:hAnsi="Arial"/>
              </w:rPr>
              <w:t>INTERTRIP</w:t>
            </w: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27663858" w14:textId="77777777">
            <w:pPr>
              <w:spacing w:line="120" w:lineRule="exact"/>
              <w:rPr>
                <w:rFonts w:ascii="Arial" w:hAnsi="Arial"/>
              </w:rPr>
            </w:pPr>
          </w:p>
          <w:p w:rsidRPr="005F2817" w:rsidR="00B8658B" w:rsidP="006357B8" w:rsidRDefault="00B8658B" w14:paraId="178C3F91" w14:textId="77777777">
            <w:pPr>
              <w:spacing w:after="58"/>
              <w:jc w:val="center"/>
              <w:rPr>
                <w:rFonts w:ascii="Arial" w:hAnsi="Arial"/>
              </w:rPr>
            </w:pPr>
            <w:r w:rsidRPr="005F2817">
              <w:rPr>
                <w:rFonts w:ascii="Arial" w:hAnsi="Arial"/>
              </w:rPr>
              <w:t>UNSTAB.</w:t>
            </w:r>
          </w:p>
        </w:tc>
      </w:tr>
      <w:tr w:rsidRPr="005F2817" w:rsidR="00B8658B" w14:paraId="6D9C0AFD" w14:textId="77777777">
        <w:trPr>
          <w:cantSplit/>
        </w:trPr>
        <w:tc>
          <w:tcPr>
            <w:tcW w:w="1098" w:type="dxa"/>
            <w:vMerge w:val="restart"/>
            <w:tcBorders>
              <w:top w:val="single" w:color="000000" w:sz="6" w:space="0"/>
              <w:left w:val="single" w:color="000000" w:sz="6" w:space="0"/>
              <w:bottom w:val="single" w:color="000000" w:sz="6" w:space="0"/>
              <w:right w:val="single" w:color="000000" w:sz="6" w:space="0"/>
            </w:tcBorders>
          </w:tcPr>
          <w:p w:rsidRPr="005F2817" w:rsidR="00B8658B" w:rsidP="006357B8" w:rsidRDefault="00B8658B" w14:paraId="2001235F" w14:textId="77777777">
            <w:pPr>
              <w:spacing w:line="120" w:lineRule="exact"/>
              <w:rPr>
                <w:rFonts w:ascii="Arial" w:hAnsi="Arial"/>
              </w:rPr>
            </w:pPr>
          </w:p>
          <w:p w:rsidRPr="005F2817" w:rsidR="00B8658B" w:rsidP="006357B8" w:rsidRDefault="00B8658B" w14:paraId="66B6AFFA" w14:textId="77777777">
            <w:pPr>
              <w:rPr>
                <w:rFonts w:ascii="Arial" w:hAnsi="Arial"/>
              </w:rPr>
            </w:pPr>
          </w:p>
          <w:p w:rsidRPr="005F2817" w:rsidR="00B8658B" w:rsidP="006357B8" w:rsidRDefault="00B8658B" w14:paraId="0989FA11" w14:textId="77777777">
            <w:pPr>
              <w:rPr>
                <w:rFonts w:ascii="Arial" w:hAnsi="Arial"/>
              </w:rPr>
            </w:pPr>
          </w:p>
          <w:p w:rsidRPr="005F2817" w:rsidR="00B8658B" w:rsidP="006357B8" w:rsidRDefault="00B8658B" w14:paraId="0D4B1567" w14:textId="77777777">
            <w:pPr>
              <w:rPr>
                <w:rFonts w:ascii="Arial" w:hAnsi="Arial"/>
              </w:rPr>
            </w:pPr>
            <w:r w:rsidRPr="005F2817">
              <w:rPr>
                <w:rFonts w:ascii="Arial" w:hAnsi="Arial"/>
              </w:rPr>
              <w:t>SOURCE</w:t>
            </w:r>
          </w:p>
          <w:p w:rsidRPr="005F2817" w:rsidR="00B8658B" w:rsidP="006357B8" w:rsidRDefault="00B8658B" w14:paraId="1480BEE0" w14:textId="77777777">
            <w:pPr>
              <w:rPr>
                <w:rFonts w:ascii="Arial" w:hAnsi="Arial"/>
              </w:rPr>
            </w:pPr>
          </w:p>
          <w:p w:rsidRPr="005F2817" w:rsidR="00B8658B" w:rsidP="006357B8" w:rsidRDefault="00B8658B" w14:paraId="2A276288" w14:textId="77777777">
            <w:pPr>
              <w:spacing w:after="58"/>
              <w:rPr>
                <w:rFonts w:ascii="Arial" w:hAnsi="Arial"/>
              </w:rPr>
            </w:pPr>
          </w:p>
        </w:tc>
        <w:tc>
          <w:tcPr>
            <w:tcW w:w="1890" w:type="dxa"/>
            <w:tcBorders>
              <w:top w:val="single" w:color="000000" w:sz="6" w:space="0"/>
              <w:left w:val="nil"/>
              <w:right w:val="single" w:color="000000" w:sz="6" w:space="0"/>
            </w:tcBorders>
          </w:tcPr>
          <w:p w:rsidRPr="005F2817" w:rsidR="00B8658B" w:rsidP="006357B8" w:rsidRDefault="00B8658B" w14:paraId="43FBB600" w14:textId="77777777">
            <w:pPr>
              <w:spacing w:line="120" w:lineRule="exact"/>
              <w:rPr>
                <w:rFonts w:ascii="Arial" w:hAnsi="Arial"/>
              </w:rPr>
            </w:pPr>
          </w:p>
          <w:p w:rsidRPr="005F2817" w:rsidR="00B8658B" w:rsidP="006357B8" w:rsidRDefault="00B8658B" w14:paraId="2A81F97D" w14:textId="77777777">
            <w:pPr>
              <w:spacing w:after="58"/>
              <w:rPr>
                <w:rFonts w:ascii="Arial" w:hAnsi="Arial"/>
              </w:rPr>
            </w:pPr>
            <w:r w:rsidRPr="005F2817">
              <w:rPr>
                <w:rFonts w:ascii="Arial" w:hAnsi="Arial"/>
              </w:rPr>
              <w:t>1st &amp; 2nd M.P.</w:t>
            </w:r>
          </w:p>
        </w:tc>
        <w:tc>
          <w:tcPr>
            <w:tcW w:w="1530" w:type="dxa"/>
            <w:tcBorders>
              <w:left w:val="nil"/>
              <w:bottom w:val="single" w:color="000000" w:sz="7" w:space="0"/>
              <w:right w:val="single" w:color="000000" w:sz="7" w:space="0"/>
            </w:tcBorders>
          </w:tcPr>
          <w:p w:rsidRPr="005F2817" w:rsidR="00B8658B" w:rsidP="006357B8" w:rsidRDefault="00B8658B" w14:paraId="574D01EE" w14:textId="77777777">
            <w:pPr>
              <w:spacing w:before="120" w:after="58"/>
              <w:jc w:val="center"/>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404FF947" w14:textId="77777777">
            <w:pPr>
              <w:spacing w:before="120" w:after="58"/>
              <w:jc w:val="center"/>
              <w:rPr>
                <w:rFonts w:ascii="Arial" w:hAnsi="Arial"/>
              </w:rPr>
            </w:pPr>
          </w:p>
        </w:tc>
        <w:tc>
          <w:tcPr>
            <w:tcW w:w="144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71AEF42" w14:textId="77777777">
            <w:pPr>
              <w:spacing w:before="120" w:after="58"/>
              <w:jc w:val="center"/>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3F59A858" w14:textId="77777777">
            <w:pPr>
              <w:spacing w:before="120" w:after="58"/>
              <w:jc w:val="center"/>
              <w:rPr>
                <w:rFonts w:ascii="Arial" w:hAnsi="Arial"/>
              </w:rPr>
            </w:pPr>
          </w:p>
        </w:tc>
      </w:tr>
      <w:tr w:rsidRPr="005F2817" w:rsidR="00B8658B" w14:paraId="203EB02A" w14:textId="77777777">
        <w:trPr>
          <w:cantSplit/>
        </w:trPr>
        <w:tc>
          <w:tcPr>
            <w:tcW w:w="1098" w:type="dxa"/>
            <w:vMerge/>
            <w:tcBorders>
              <w:left w:val="single" w:color="000000" w:sz="6" w:space="0"/>
              <w:bottom w:val="single" w:color="000000" w:sz="6" w:space="0"/>
              <w:right w:val="single" w:color="000000" w:sz="6" w:space="0"/>
            </w:tcBorders>
          </w:tcPr>
          <w:p w:rsidRPr="005F2817" w:rsidR="00B8658B" w:rsidP="006357B8" w:rsidRDefault="00B8658B" w14:paraId="165E6FA5" w14:textId="77777777">
            <w:pPr>
              <w:spacing w:after="58"/>
              <w:rPr>
                <w:rFonts w:ascii="Arial" w:hAnsi="Arial"/>
              </w:rPr>
            </w:pPr>
          </w:p>
        </w:tc>
        <w:tc>
          <w:tcPr>
            <w:tcW w:w="1890" w:type="dxa"/>
            <w:tcBorders>
              <w:top w:val="single" w:color="000000" w:sz="6" w:space="0"/>
              <w:left w:val="nil"/>
              <w:right w:val="single" w:color="000000" w:sz="6" w:space="0"/>
            </w:tcBorders>
          </w:tcPr>
          <w:p w:rsidRPr="005F2817" w:rsidR="00B8658B" w:rsidP="006357B8" w:rsidRDefault="00B8658B" w14:paraId="3FEDB76D" w14:textId="77777777">
            <w:pPr>
              <w:spacing w:line="120" w:lineRule="exact"/>
              <w:rPr>
                <w:rFonts w:ascii="Arial" w:hAnsi="Arial"/>
              </w:rPr>
            </w:pPr>
          </w:p>
          <w:p w:rsidRPr="005F2817" w:rsidR="00B8658B" w:rsidP="006357B8" w:rsidRDefault="00B8658B" w14:paraId="1DA2AA11" w14:textId="77777777">
            <w:pPr>
              <w:spacing w:after="58"/>
              <w:rPr>
                <w:rFonts w:ascii="Arial" w:hAnsi="Arial"/>
              </w:rPr>
            </w:pPr>
            <w:r w:rsidRPr="005F2817">
              <w:rPr>
                <w:rFonts w:ascii="Arial" w:hAnsi="Arial"/>
              </w:rPr>
              <w:t>Busbar Protection</w:t>
            </w:r>
          </w:p>
        </w:tc>
        <w:tc>
          <w:tcPr>
            <w:tcW w:w="1530" w:type="dxa"/>
            <w:tcBorders>
              <w:top w:val="single" w:color="000000" w:sz="7" w:space="0"/>
              <w:left w:val="nil"/>
              <w:bottom w:val="single" w:color="000000" w:sz="7" w:space="0"/>
              <w:right w:val="single" w:color="000000" w:sz="7" w:space="0"/>
            </w:tcBorders>
          </w:tcPr>
          <w:p w:rsidRPr="005F2817" w:rsidR="00B8658B" w:rsidP="006357B8" w:rsidRDefault="00B8658B" w14:paraId="0462FD03" w14:textId="77777777">
            <w:pPr>
              <w:spacing w:before="120" w:after="58"/>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490FD5B" w14:textId="77777777">
            <w:pPr>
              <w:spacing w:before="120" w:after="58"/>
              <w:jc w:val="center"/>
              <w:rPr>
                <w:rFonts w:ascii="Arial" w:hAnsi="Arial"/>
              </w:rPr>
            </w:pPr>
          </w:p>
        </w:tc>
        <w:tc>
          <w:tcPr>
            <w:tcW w:w="144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29547EC7" w14:textId="77777777">
            <w:pPr>
              <w:spacing w:before="120" w:after="58"/>
              <w:jc w:val="center"/>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29904F4B" w14:textId="77777777">
            <w:pPr>
              <w:spacing w:before="120" w:after="58"/>
              <w:jc w:val="center"/>
              <w:rPr>
                <w:rFonts w:ascii="Arial" w:hAnsi="Arial"/>
              </w:rPr>
            </w:pPr>
          </w:p>
        </w:tc>
      </w:tr>
      <w:tr w:rsidRPr="005F2817" w:rsidR="00B8658B" w14:paraId="2E21D637" w14:textId="77777777">
        <w:trPr>
          <w:cantSplit/>
        </w:trPr>
        <w:tc>
          <w:tcPr>
            <w:tcW w:w="1098" w:type="dxa"/>
            <w:vMerge/>
            <w:tcBorders>
              <w:left w:val="single" w:color="000000" w:sz="6" w:space="0"/>
              <w:bottom w:val="single" w:color="000000" w:sz="6" w:space="0"/>
              <w:right w:val="single" w:color="000000" w:sz="6" w:space="0"/>
            </w:tcBorders>
          </w:tcPr>
          <w:p w:rsidRPr="005F2817" w:rsidR="00B8658B" w:rsidP="006357B8" w:rsidRDefault="00B8658B" w14:paraId="1FF8EC6A" w14:textId="77777777">
            <w:pPr>
              <w:spacing w:after="58"/>
              <w:rPr>
                <w:rFonts w:ascii="Arial" w:hAnsi="Arial"/>
              </w:rPr>
            </w:pPr>
          </w:p>
        </w:tc>
        <w:tc>
          <w:tcPr>
            <w:tcW w:w="1890" w:type="dxa"/>
            <w:tcBorders>
              <w:top w:val="single" w:color="000000" w:sz="6" w:space="0"/>
              <w:left w:val="nil"/>
              <w:bottom w:val="single" w:color="000000" w:sz="6" w:space="0"/>
              <w:right w:val="single" w:color="000000" w:sz="6" w:space="0"/>
            </w:tcBorders>
          </w:tcPr>
          <w:p w:rsidRPr="005F2817" w:rsidR="00B8658B" w:rsidP="006357B8" w:rsidRDefault="00B8658B" w14:paraId="2B9257FB" w14:textId="77777777">
            <w:pPr>
              <w:spacing w:line="120" w:lineRule="exact"/>
              <w:rPr>
                <w:rFonts w:ascii="Arial" w:hAnsi="Arial"/>
              </w:rPr>
            </w:pPr>
          </w:p>
          <w:p w:rsidRPr="005F2817" w:rsidR="00B8658B" w:rsidP="006357B8" w:rsidRDefault="00B8658B" w14:paraId="2845F7E0" w14:textId="77777777">
            <w:pPr>
              <w:spacing w:after="58"/>
              <w:rPr>
                <w:rFonts w:ascii="Arial" w:hAnsi="Arial"/>
              </w:rPr>
            </w:pPr>
            <w:r w:rsidRPr="005F2817">
              <w:rPr>
                <w:rFonts w:ascii="Arial" w:hAnsi="Arial"/>
              </w:rPr>
              <w:t>CB Fail Prot</w:t>
            </w:r>
          </w:p>
        </w:tc>
        <w:tc>
          <w:tcPr>
            <w:tcW w:w="1530" w:type="dxa"/>
            <w:tcBorders>
              <w:top w:val="single" w:color="000000" w:sz="7" w:space="0"/>
              <w:left w:val="nil"/>
              <w:bottom w:val="single" w:color="000000" w:sz="7" w:space="0"/>
              <w:right w:val="single" w:color="000000" w:sz="7" w:space="0"/>
            </w:tcBorders>
          </w:tcPr>
          <w:p w:rsidRPr="005F2817" w:rsidR="00B8658B" w:rsidP="006357B8" w:rsidRDefault="00B8658B" w14:paraId="1F430EFD" w14:textId="77777777">
            <w:pPr>
              <w:spacing w:before="120" w:after="58"/>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AA2C5BE" w14:textId="77777777">
            <w:pPr>
              <w:spacing w:before="120" w:after="58"/>
              <w:jc w:val="center"/>
              <w:rPr>
                <w:rFonts w:ascii="Arial" w:hAnsi="Arial"/>
              </w:rPr>
            </w:pPr>
          </w:p>
        </w:tc>
        <w:tc>
          <w:tcPr>
            <w:tcW w:w="144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0188EEF5" w14:textId="77777777">
            <w:pPr>
              <w:spacing w:before="120" w:after="58"/>
              <w:jc w:val="center"/>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7D43D3D0" w14:textId="77777777">
            <w:pPr>
              <w:spacing w:before="120" w:after="58"/>
              <w:jc w:val="center"/>
              <w:rPr>
                <w:rFonts w:ascii="Arial" w:hAnsi="Arial"/>
              </w:rPr>
            </w:pPr>
          </w:p>
        </w:tc>
      </w:tr>
      <w:tr w:rsidRPr="005F2817" w:rsidR="00B8658B" w14:paraId="4CB517FB" w14:textId="77777777">
        <w:trPr>
          <w:cantSplit/>
        </w:trPr>
        <w:tc>
          <w:tcPr>
            <w:tcW w:w="1098" w:type="dxa"/>
            <w:vMerge/>
            <w:tcBorders>
              <w:left w:val="single" w:color="000000" w:sz="6" w:space="0"/>
              <w:bottom w:val="single" w:color="000000" w:sz="6" w:space="0"/>
              <w:right w:val="single" w:color="000000" w:sz="6" w:space="0"/>
            </w:tcBorders>
          </w:tcPr>
          <w:p w:rsidRPr="005F2817" w:rsidR="00B8658B" w:rsidP="006357B8" w:rsidRDefault="00B8658B" w14:paraId="6323C08A" w14:textId="77777777">
            <w:pPr>
              <w:spacing w:after="58"/>
              <w:rPr>
                <w:rFonts w:ascii="Arial" w:hAnsi="Arial"/>
              </w:rPr>
            </w:pPr>
          </w:p>
        </w:tc>
        <w:tc>
          <w:tcPr>
            <w:tcW w:w="1890" w:type="dxa"/>
            <w:tcBorders>
              <w:top w:val="single" w:color="000000" w:sz="6" w:space="0"/>
              <w:left w:val="nil"/>
              <w:bottom w:val="single" w:color="000000" w:sz="6" w:space="0"/>
              <w:right w:val="single" w:color="000000" w:sz="6" w:space="0"/>
            </w:tcBorders>
          </w:tcPr>
          <w:p w:rsidRPr="005F2817" w:rsidR="00B8658B" w:rsidP="006357B8" w:rsidRDefault="00B8658B" w14:paraId="6D9E4FB0" w14:textId="77777777">
            <w:pPr>
              <w:spacing w:after="58"/>
              <w:rPr>
                <w:rFonts w:ascii="Arial" w:hAnsi="Arial"/>
              </w:rPr>
            </w:pPr>
          </w:p>
        </w:tc>
        <w:tc>
          <w:tcPr>
            <w:tcW w:w="1530" w:type="dxa"/>
            <w:tcBorders>
              <w:top w:val="single" w:color="000000" w:sz="7" w:space="0"/>
              <w:left w:val="nil"/>
              <w:bottom w:val="single" w:color="000000" w:sz="7" w:space="0"/>
              <w:right w:val="single" w:color="000000" w:sz="7" w:space="0"/>
            </w:tcBorders>
          </w:tcPr>
          <w:p w:rsidRPr="005F2817" w:rsidR="00B8658B" w:rsidP="006357B8" w:rsidRDefault="00B8658B" w14:paraId="6D63FFCE" w14:textId="77777777">
            <w:pPr>
              <w:spacing w:before="120" w:after="58"/>
              <w:jc w:val="center"/>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30597F31" w14:textId="77777777">
            <w:pPr>
              <w:spacing w:before="120" w:after="58"/>
              <w:jc w:val="center"/>
              <w:rPr>
                <w:rFonts w:ascii="Arial" w:hAnsi="Arial"/>
              </w:rPr>
            </w:pPr>
          </w:p>
        </w:tc>
        <w:tc>
          <w:tcPr>
            <w:tcW w:w="144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7471504B" w14:textId="77777777">
            <w:pPr>
              <w:spacing w:before="120" w:after="58"/>
              <w:jc w:val="center"/>
              <w:rPr>
                <w:rFonts w:ascii="Arial" w:hAnsi="Arial"/>
              </w:rPr>
            </w:pPr>
          </w:p>
        </w:tc>
        <w:tc>
          <w:tcPr>
            <w:tcW w:w="153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3A2230C0" w14:textId="77777777">
            <w:pPr>
              <w:spacing w:before="120" w:after="58"/>
              <w:jc w:val="center"/>
              <w:rPr>
                <w:rFonts w:ascii="Arial" w:hAnsi="Arial"/>
              </w:rPr>
            </w:pPr>
          </w:p>
        </w:tc>
      </w:tr>
    </w:tbl>
    <w:p w:rsidRPr="005F2817" w:rsidR="00B8658B" w:rsidP="00B8658B" w:rsidRDefault="00B8658B" w14:paraId="5A65D70B" w14:textId="77777777">
      <w:pPr>
        <w:rPr>
          <w:rFonts w:ascii="Arial" w:hAnsi="Arial"/>
        </w:rPr>
      </w:pPr>
    </w:p>
    <w:p w:rsidRPr="005F2817" w:rsidR="00B8658B" w:rsidP="00B8658B" w:rsidRDefault="00B8658B" w14:paraId="0FF79931" w14:textId="77777777">
      <w:pPr>
        <w:rPr>
          <w:rFonts w:ascii="Arial" w:hAnsi="Arial"/>
        </w:rPr>
      </w:pPr>
    </w:p>
    <w:p w:rsidRPr="005F2817" w:rsidR="00B8658B" w:rsidP="00B8658B" w:rsidRDefault="00B8658B" w14:paraId="28BC9843" w14:textId="77777777">
      <w:pPr>
        <w:rPr>
          <w:rFonts w:ascii="Arial" w:hAnsi="Arial"/>
        </w:rPr>
      </w:pPr>
    </w:p>
    <w:tbl>
      <w:tblPr>
        <w:tblW w:w="0" w:type="auto"/>
        <w:tblInd w:w="12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left w:w="120" w:type="dxa"/>
          <w:right w:w="120" w:type="dxa"/>
        </w:tblCellMar>
        <w:tblLook w:val="0000" w:firstRow="0" w:lastRow="0" w:firstColumn="0" w:lastColumn="0" w:noHBand="0" w:noVBand="0"/>
      </w:tblPr>
      <w:tblGrid>
        <w:gridCol w:w="2410"/>
        <w:gridCol w:w="1559"/>
        <w:gridCol w:w="1560"/>
        <w:gridCol w:w="1842"/>
        <w:gridCol w:w="1701"/>
      </w:tblGrid>
      <w:tr w:rsidRPr="005F2817" w:rsidR="00B8658B" w14:paraId="3DF5788B" w14:textId="77777777">
        <w:trPr>
          <w:cantSplit/>
          <w:trHeight w:val="468"/>
        </w:trPr>
        <w:tc>
          <w:tcPr>
            <w:tcW w:w="2410" w:type="dxa"/>
            <w:vMerge w:val="restart"/>
            <w:tcBorders>
              <w:top w:val="nil"/>
              <w:left w:val="nil"/>
            </w:tcBorders>
          </w:tcPr>
          <w:p w:rsidRPr="005F2817" w:rsidR="00B8658B" w:rsidP="006357B8" w:rsidRDefault="00B8658B" w14:paraId="662A034D" w14:textId="77777777">
            <w:pPr>
              <w:spacing w:line="120" w:lineRule="exact"/>
              <w:rPr>
                <w:rFonts w:ascii="Arial" w:hAnsi="Arial"/>
              </w:rPr>
            </w:pPr>
          </w:p>
          <w:p w:rsidRPr="005F2817" w:rsidR="00B8658B" w:rsidP="006357B8" w:rsidRDefault="00B8658B" w14:paraId="74CD8D51" w14:textId="77777777">
            <w:pPr>
              <w:rPr>
                <w:rFonts w:ascii="Arial" w:hAnsi="Arial"/>
                <w:b/>
              </w:rPr>
            </w:pPr>
            <w:r w:rsidRPr="005F2817">
              <w:rPr>
                <w:rFonts w:ascii="Arial" w:hAnsi="Arial"/>
                <w:b/>
              </w:rPr>
              <w:t>SYNCHRONISING FACILITIES</w:t>
            </w:r>
          </w:p>
          <w:p w:rsidRPr="005F2817" w:rsidR="00B8658B" w:rsidP="006357B8" w:rsidRDefault="00B8658B" w14:paraId="0CB34F4B" w14:textId="77777777">
            <w:pPr>
              <w:spacing w:after="58"/>
              <w:rPr>
                <w:rFonts w:ascii="Arial" w:hAnsi="Arial"/>
              </w:rPr>
            </w:pPr>
          </w:p>
        </w:tc>
        <w:tc>
          <w:tcPr>
            <w:tcW w:w="3119" w:type="dxa"/>
            <w:gridSpan w:val="2"/>
          </w:tcPr>
          <w:p w:rsidRPr="005F2817" w:rsidR="00B8658B" w:rsidP="006357B8" w:rsidRDefault="00B8658B" w14:paraId="55F5B541" w14:textId="77777777">
            <w:pPr>
              <w:spacing w:before="120" w:after="58"/>
              <w:jc w:val="center"/>
              <w:rPr>
                <w:rFonts w:ascii="Arial" w:hAnsi="Arial"/>
              </w:rPr>
            </w:pPr>
            <w:r w:rsidRPr="005F2817">
              <w:rPr>
                <w:rFonts w:ascii="Arial" w:hAnsi="Arial"/>
              </w:rPr>
              <w:t>SITE END A</w:t>
            </w:r>
          </w:p>
        </w:tc>
        <w:tc>
          <w:tcPr>
            <w:tcW w:w="3543" w:type="dxa"/>
            <w:gridSpan w:val="2"/>
          </w:tcPr>
          <w:p w:rsidRPr="005F2817" w:rsidR="00B8658B" w:rsidP="006357B8" w:rsidRDefault="00B8658B" w14:paraId="4E37639E" w14:textId="77777777">
            <w:pPr>
              <w:spacing w:before="120" w:after="58"/>
              <w:jc w:val="center"/>
              <w:rPr>
                <w:rFonts w:ascii="Arial" w:hAnsi="Arial"/>
              </w:rPr>
            </w:pPr>
            <w:r w:rsidRPr="005F2817">
              <w:rPr>
                <w:rFonts w:ascii="Arial" w:hAnsi="Arial"/>
              </w:rPr>
              <w:t>SITE END B</w:t>
            </w:r>
          </w:p>
        </w:tc>
      </w:tr>
      <w:tr w:rsidRPr="005F2817" w:rsidR="00B8658B" w14:paraId="56E5E076" w14:textId="77777777">
        <w:trPr>
          <w:cantSplit/>
        </w:trPr>
        <w:tc>
          <w:tcPr>
            <w:tcW w:w="2410" w:type="dxa"/>
            <w:vMerge/>
            <w:tcBorders>
              <w:top w:val="nil"/>
              <w:left w:val="nil"/>
            </w:tcBorders>
          </w:tcPr>
          <w:p w:rsidRPr="005F2817" w:rsidR="00B8658B" w:rsidP="006357B8" w:rsidRDefault="00B8658B" w14:paraId="0D1E45AA" w14:textId="77777777">
            <w:pPr>
              <w:spacing w:after="58"/>
              <w:rPr>
                <w:rFonts w:ascii="Arial" w:hAnsi="Arial"/>
              </w:rPr>
            </w:pPr>
          </w:p>
        </w:tc>
        <w:tc>
          <w:tcPr>
            <w:tcW w:w="1559" w:type="dxa"/>
          </w:tcPr>
          <w:p w:rsidRPr="005F2817" w:rsidR="00B8658B" w:rsidP="006357B8" w:rsidRDefault="00B8658B" w14:paraId="5D634414" w14:textId="77777777">
            <w:pPr>
              <w:spacing w:before="120" w:after="58"/>
              <w:jc w:val="center"/>
              <w:rPr>
                <w:rFonts w:ascii="Arial" w:hAnsi="Arial"/>
                <w:b/>
              </w:rPr>
            </w:pPr>
            <w:r w:rsidRPr="005F2817">
              <w:rPr>
                <w:rFonts w:ascii="Arial" w:hAnsi="Arial"/>
                <w:b/>
              </w:rPr>
              <w:t>105</w:t>
            </w:r>
          </w:p>
        </w:tc>
        <w:tc>
          <w:tcPr>
            <w:tcW w:w="1560" w:type="dxa"/>
          </w:tcPr>
          <w:p w:rsidRPr="005F2817" w:rsidR="00B8658B" w:rsidP="006357B8" w:rsidRDefault="00B8658B" w14:paraId="44378B62" w14:textId="77777777">
            <w:pPr>
              <w:spacing w:before="120" w:after="58"/>
              <w:jc w:val="center"/>
              <w:rPr>
                <w:rFonts w:ascii="Arial" w:hAnsi="Arial"/>
                <w:b/>
              </w:rPr>
            </w:pPr>
            <w:r w:rsidRPr="005F2817">
              <w:rPr>
                <w:rFonts w:ascii="Arial" w:hAnsi="Arial"/>
                <w:b/>
              </w:rPr>
              <w:t>1T0</w:t>
            </w:r>
          </w:p>
        </w:tc>
        <w:tc>
          <w:tcPr>
            <w:tcW w:w="1842" w:type="dxa"/>
          </w:tcPr>
          <w:p w:rsidRPr="005F2817" w:rsidR="00B8658B" w:rsidP="006357B8" w:rsidRDefault="00B8658B" w14:paraId="21EAF975" w14:textId="77777777">
            <w:pPr>
              <w:spacing w:before="120" w:after="58"/>
              <w:jc w:val="center"/>
              <w:rPr>
                <w:rFonts w:ascii="Arial" w:hAnsi="Arial"/>
                <w:b/>
              </w:rPr>
            </w:pPr>
            <w:r w:rsidRPr="005F2817">
              <w:rPr>
                <w:rFonts w:ascii="Arial" w:hAnsi="Arial"/>
                <w:b/>
              </w:rPr>
              <w:t>1T0</w:t>
            </w:r>
          </w:p>
        </w:tc>
        <w:tc>
          <w:tcPr>
            <w:tcW w:w="1701" w:type="dxa"/>
          </w:tcPr>
          <w:p w:rsidRPr="005F2817" w:rsidR="00B8658B" w:rsidP="006357B8" w:rsidRDefault="00B8658B" w14:paraId="4E70C296" w14:textId="77777777">
            <w:pPr>
              <w:spacing w:before="120" w:after="58"/>
              <w:jc w:val="center"/>
              <w:rPr>
                <w:rFonts w:ascii="Arial" w:hAnsi="Arial"/>
                <w:b/>
              </w:rPr>
            </w:pPr>
          </w:p>
        </w:tc>
      </w:tr>
      <w:tr w:rsidRPr="005F2817" w:rsidR="00B8658B" w14:paraId="21C7CCC6" w14:textId="77777777">
        <w:tc>
          <w:tcPr>
            <w:tcW w:w="2410" w:type="dxa"/>
          </w:tcPr>
          <w:p w:rsidRPr="005F2817" w:rsidR="00B8658B" w:rsidP="006357B8" w:rsidRDefault="00B8658B" w14:paraId="4BE10541" w14:textId="77777777">
            <w:pPr>
              <w:spacing w:line="120" w:lineRule="exact"/>
              <w:rPr>
                <w:rFonts w:ascii="Arial" w:hAnsi="Arial"/>
              </w:rPr>
            </w:pPr>
          </w:p>
          <w:p w:rsidRPr="005F2817" w:rsidR="00B8658B" w:rsidP="006357B8" w:rsidRDefault="00B8658B" w14:paraId="12936828" w14:textId="77777777">
            <w:pPr>
              <w:spacing w:after="58"/>
              <w:rPr>
                <w:rFonts w:ascii="Arial" w:hAnsi="Arial"/>
              </w:rPr>
            </w:pPr>
            <w:r w:rsidRPr="005F2817">
              <w:rPr>
                <w:rFonts w:ascii="Arial" w:hAnsi="Arial"/>
              </w:rPr>
              <w:t>Dead Line Charge.</w:t>
            </w:r>
          </w:p>
        </w:tc>
        <w:tc>
          <w:tcPr>
            <w:tcW w:w="1559" w:type="dxa"/>
          </w:tcPr>
          <w:p w:rsidRPr="005F2817" w:rsidR="00B8658B" w:rsidP="006357B8" w:rsidRDefault="00B8658B" w14:paraId="3C0F7C55" w14:textId="77777777">
            <w:pPr>
              <w:spacing w:before="120" w:after="58"/>
              <w:jc w:val="center"/>
              <w:rPr>
                <w:rFonts w:ascii="Arial" w:hAnsi="Arial"/>
              </w:rPr>
            </w:pPr>
            <w:r w:rsidRPr="005F2817">
              <w:rPr>
                <w:rFonts w:ascii="Arial" w:hAnsi="Arial"/>
              </w:rPr>
              <w:t>YES</w:t>
            </w:r>
          </w:p>
        </w:tc>
        <w:tc>
          <w:tcPr>
            <w:tcW w:w="1560" w:type="dxa"/>
          </w:tcPr>
          <w:p w:rsidRPr="005F2817" w:rsidR="00B8658B" w:rsidP="006357B8" w:rsidRDefault="00B8658B" w14:paraId="39218C64" w14:textId="77777777">
            <w:pPr>
              <w:spacing w:before="120" w:after="58"/>
              <w:jc w:val="center"/>
              <w:rPr>
                <w:rFonts w:ascii="Arial" w:hAnsi="Arial"/>
              </w:rPr>
            </w:pPr>
          </w:p>
        </w:tc>
        <w:tc>
          <w:tcPr>
            <w:tcW w:w="1842" w:type="dxa"/>
          </w:tcPr>
          <w:p w:rsidRPr="005F2817" w:rsidR="00B8658B" w:rsidP="006357B8" w:rsidRDefault="00B8658B" w14:paraId="5713A50E" w14:textId="77777777">
            <w:pPr>
              <w:spacing w:before="120" w:after="58"/>
              <w:jc w:val="center"/>
              <w:rPr>
                <w:rFonts w:ascii="Arial" w:hAnsi="Arial"/>
              </w:rPr>
            </w:pPr>
          </w:p>
        </w:tc>
        <w:tc>
          <w:tcPr>
            <w:tcW w:w="1701" w:type="dxa"/>
          </w:tcPr>
          <w:p w:rsidRPr="005F2817" w:rsidR="00B8658B" w:rsidP="006357B8" w:rsidRDefault="00B8658B" w14:paraId="27AFE3ED" w14:textId="77777777">
            <w:pPr>
              <w:spacing w:before="120" w:after="58"/>
              <w:jc w:val="center"/>
              <w:rPr>
                <w:rFonts w:ascii="Arial" w:hAnsi="Arial"/>
              </w:rPr>
            </w:pPr>
          </w:p>
        </w:tc>
      </w:tr>
      <w:tr w:rsidRPr="005F2817" w:rsidR="00B8658B" w14:paraId="2DF0CE92" w14:textId="77777777">
        <w:tc>
          <w:tcPr>
            <w:tcW w:w="2410" w:type="dxa"/>
          </w:tcPr>
          <w:p w:rsidRPr="005F2817" w:rsidR="00B8658B" w:rsidP="006357B8" w:rsidRDefault="00B8658B" w14:paraId="09077AF6" w14:textId="77777777">
            <w:pPr>
              <w:spacing w:line="120" w:lineRule="exact"/>
              <w:rPr>
                <w:rFonts w:ascii="Arial" w:hAnsi="Arial"/>
              </w:rPr>
            </w:pPr>
          </w:p>
          <w:p w:rsidRPr="005F2817" w:rsidR="00B8658B" w:rsidP="006357B8" w:rsidRDefault="00B8658B" w14:paraId="7F04D73A" w14:textId="77777777">
            <w:pPr>
              <w:spacing w:after="58"/>
              <w:rPr>
                <w:rFonts w:ascii="Arial" w:hAnsi="Arial"/>
              </w:rPr>
            </w:pPr>
            <w:r w:rsidRPr="005F2817">
              <w:rPr>
                <w:rFonts w:ascii="Arial" w:hAnsi="Arial"/>
              </w:rPr>
              <w:t>Circuit Check Synch.</w:t>
            </w:r>
          </w:p>
        </w:tc>
        <w:tc>
          <w:tcPr>
            <w:tcW w:w="1559" w:type="dxa"/>
          </w:tcPr>
          <w:p w:rsidRPr="005F2817" w:rsidR="00B8658B" w:rsidP="006357B8" w:rsidRDefault="00B8658B" w14:paraId="77C1BE2F" w14:textId="77777777">
            <w:pPr>
              <w:spacing w:before="120" w:after="58"/>
              <w:jc w:val="center"/>
              <w:rPr>
                <w:rFonts w:ascii="Arial" w:hAnsi="Arial"/>
              </w:rPr>
            </w:pPr>
          </w:p>
        </w:tc>
        <w:tc>
          <w:tcPr>
            <w:tcW w:w="1560" w:type="dxa"/>
          </w:tcPr>
          <w:p w:rsidRPr="005F2817" w:rsidR="00B8658B" w:rsidP="006357B8" w:rsidRDefault="00B8658B" w14:paraId="5EAA037D" w14:textId="77777777">
            <w:pPr>
              <w:spacing w:before="120" w:after="58"/>
              <w:jc w:val="center"/>
              <w:rPr>
                <w:rFonts w:ascii="Arial" w:hAnsi="Arial"/>
              </w:rPr>
            </w:pPr>
          </w:p>
        </w:tc>
        <w:tc>
          <w:tcPr>
            <w:tcW w:w="1842" w:type="dxa"/>
          </w:tcPr>
          <w:p w:rsidRPr="005F2817" w:rsidR="00B8658B" w:rsidP="006357B8" w:rsidRDefault="00B8658B" w14:paraId="3B54BA56" w14:textId="77777777">
            <w:pPr>
              <w:spacing w:before="120" w:after="58"/>
              <w:jc w:val="center"/>
              <w:rPr>
                <w:rFonts w:ascii="Arial" w:hAnsi="Arial"/>
              </w:rPr>
            </w:pPr>
            <w:r w:rsidRPr="005F2817">
              <w:rPr>
                <w:rFonts w:ascii="Arial" w:hAnsi="Arial"/>
              </w:rPr>
              <w:t>YES</w:t>
            </w:r>
          </w:p>
        </w:tc>
        <w:tc>
          <w:tcPr>
            <w:tcW w:w="1701" w:type="dxa"/>
          </w:tcPr>
          <w:p w:rsidRPr="005F2817" w:rsidR="00B8658B" w:rsidP="006357B8" w:rsidRDefault="00B8658B" w14:paraId="3C7D4C9C" w14:textId="77777777">
            <w:pPr>
              <w:spacing w:before="120" w:after="58"/>
              <w:jc w:val="center"/>
              <w:rPr>
                <w:rFonts w:ascii="Arial" w:hAnsi="Arial"/>
              </w:rPr>
            </w:pPr>
          </w:p>
        </w:tc>
      </w:tr>
      <w:tr w:rsidRPr="005F2817" w:rsidR="00B8658B" w14:paraId="072D0333" w14:textId="77777777">
        <w:tc>
          <w:tcPr>
            <w:tcW w:w="2410" w:type="dxa"/>
          </w:tcPr>
          <w:p w:rsidRPr="005F2817" w:rsidR="00B8658B" w:rsidP="006357B8" w:rsidRDefault="00B8658B" w14:paraId="0A317EF9" w14:textId="77777777">
            <w:pPr>
              <w:spacing w:line="120" w:lineRule="exact"/>
              <w:rPr>
                <w:rFonts w:ascii="Arial" w:hAnsi="Arial"/>
              </w:rPr>
            </w:pPr>
          </w:p>
          <w:p w:rsidRPr="005F2817" w:rsidR="00B8658B" w:rsidP="006357B8" w:rsidRDefault="00B8658B" w14:paraId="27E0D852" w14:textId="77777777">
            <w:pPr>
              <w:spacing w:after="58"/>
              <w:rPr>
                <w:rFonts w:ascii="Arial" w:hAnsi="Arial"/>
              </w:rPr>
            </w:pPr>
            <w:r w:rsidRPr="005F2817">
              <w:rPr>
                <w:rFonts w:ascii="Arial" w:hAnsi="Arial"/>
              </w:rPr>
              <w:t>Live Circuit Close.</w:t>
            </w:r>
          </w:p>
        </w:tc>
        <w:tc>
          <w:tcPr>
            <w:tcW w:w="1559" w:type="dxa"/>
          </w:tcPr>
          <w:p w:rsidRPr="005F2817" w:rsidR="00B8658B" w:rsidP="006357B8" w:rsidRDefault="00B8658B" w14:paraId="77D78EAA" w14:textId="77777777">
            <w:pPr>
              <w:spacing w:before="120" w:after="58"/>
              <w:jc w:val="center"/>
              <w:rPr>
                <w:rFonts w:ascii="Arial" w:hAnsi="Arial"/>
              </w:rPr>
            </w:pPr>
          </w:p>
        </w:tc>
        <w:tc>
          <w:tcPr>
            <w:tcW w:w="1560" w:type="dxa"/>
          </w:tcPr>
          <w:p w:rsidRPr="005F2817" w:rsidR="00B8658B" w:rsidP="006357B8" w:rsidRDefault="00B8658B" w14:paraId="2388F789" w14:textId="77777777">
            <w:pPr>
              <w:spacing w:before="120" w:after="58"/>
              <w:jc w:val="center"/>
              <w:rPr>
                <w:rFonts w:ascii="Arial" w:hAnsi="Arial"/>
              </w:rPr>
            </w:pPr>
          </w:p>
        </w:tc>
        <w:tc>
          <w:tcPr>
            <w:tcW w:w="1842" w:type="dxa"/>
          </w:tcPr>
          <w:p w:rsidRPr="005F2817" w:rsidR="00B8658B" w:rsidP="006357B8" w:rsidRDefault="00B8658B" w14:paraId="588D0C46" w14:textId="77777777">
            <w:pPr>
              <w:spacing w:before="120" w:after="58"/>
              <w:jc w:val="center"/>
              <w:rPr>
                <w:rFonts w:ascii="Arial" w:hAnsi="Arial"/>
              </w:rPr>
            </w:pPr>
          </w:p>
        </w:tc>
        <w:tc>
          <w:tcPr>
            <w:tcW w:w="1701" w:type="dxa"/>
          </w:tcPr>
          <w:p w:rsidRPr="005F2817" w:rsidR="00B8658B" w:rsidP="006357B8" w:rsidRDefault="00B8658B" w14:paraId="361CBA8A" w14:textId="77777777">
            <w:pPr>
              <w:spacing w:before="120" w:after="58"/>
              <w:jc w:val="center"/>
              <w:rPr>
                <w:rFonts w:ascii="Arial" w:hAnsi="Arial"/>
              </w:rPr>
            </w:pPr>
          </w:p>
        </w:tc>
      </w:tr>
    </w:tbl>
    <w:p w:rsidRPr="005F2817" w:rsidR="00B8658B" w:rsidP="00B8658B" w:rsidRDefault="00B8658B" w14:paraId="64E05E71" w14:textId="77777777">
      <w:pPr>
        <w:rPr>
          <w:rFonts w:ascii="Arial" w:hAnsi="Arial"/>
        </w:rPr>
      </w:pPr>
    </w:p>
    <w:p w:rsidRPr="005F2817" w:rsidR="00B8658B" w:rsidP="00B8658B" w:rsidRDefault="00B8658B" w14:paraId="0E94079F" w14:textId="77777777">
      <w:pPr>
        <w:rPr>
          <w:rFonts w:ascii="Arial" w:hAnsi="Arial"/>
        </w:rPr>
      </w:pPr>
    </w:p>
    <w:p w:rsidRPr="005F2817" w:rsidR="00B8658B" w:rsidP="00B8658B" w:rsidRDefault="00B8658B" w14:paraId="5FF507D2" w14:textId="77777777">
      <w:pPr>
        <w:rPr>
          <w:rFonts w:ascii="Arial" w:hAnsi="Arial"/>
        </w:rPr>
      </w:pPr>
    </w:p>
    <w:tbl>
      <w:tblPr>
        <w:tblW w:w="0" w:type="auto"/>
        <w:tblInd w:w="120" w:type="dxa"/>
        <w:tblLayout w:type="fixed"/>
        <w:tblCellMar>
          <w:left w:w="120" w:type="dxa"/>
          <w:right w:w="120" w:type="dxa"/>
        </w:tblCellMar>
        <w:tblLook w:val="0000" w:firstRow="0" w:lastRow="0" w:firstColumn="0" w:lastColumn="0" w:noHBand="0" w:noVBand="0"/>
      </w:tblPr>
      <w:tblGrid>
        <w:gridCol w:w="4253"/>
        <w:gridCol w:w="2410"/>
        <w:gridCol w:w="2410"/>
      </w:tblGrid>
      <w:tr w:rsidRPr="005F2817" w:rsidR="00B8658B" w14:paraId="7BA89B18" w14:textId="77777777">
        <w:trPr>
          <w:cantSplit/>
        </w:trPr>
        <w:tc>
          <w:tcPr>
            <w:tcW w:w="4253" w:type="dxa"/>
            <w:vMerge w:val="restart"/>
          </w:tcPr>
          <w:p w:rsidRPr="005F2817" w:rsidR="00B8658B" w:rsidP="006357B8" w:rsidRDefault="00B8658B" w14:paraId="5639F1CF" w14:textId="77777777">
            <w:pPr>
              <w:spacing w:line="120" w:lineRule="exact"/>
              <w:rPr>
                <w:rFonts w:ascii="Arial" w:hAnsi="Arial"/>
              </w:rPr>
            </w:pPr>
          </w:p>
          <w:p w:rsidRPr="005F2817" w:rsidR="00B8658B" w:rsidP="006357B8" w:rsidRDefault="00B8658B" w14:paraId="07FE68F8" w14:textId="77777777">
            <w:pPr>
              <w:spacing w:after="58"/>
              <w:rPr>
                <w:rFonts w:ascii="Arial" w:hAnsi="Arial"/>
              </w:rPr>
            </w:pPr>
            <w:r w:rsidRPr="005F2817">
              <w:rPr>
                <w:rFonts w:ascii="Arial" w:hAnsi="Arial"/>
                <w:b/>
              </w:rPr>
              <w:t>TRANSFORMER INFORMATION</w:t>
            </w:r>
          </w:p>
          <w:p w:rsidRPr="005F2817" w:rsidR="00B8658B" w:rsidP="006357B8" w:rsidRDefault="00B8658B" w14:paraId="460DB29B" w14:textId="77777777">
            <w:pPr>
              <w:spacing w:line="120" w:lineRule="exact"/>
              <w:rPr>
                <w:rFonts w:ascii="Arial" w:hAnsi="Arial"/>
              </w:rPr>
            </w:pPr>
          </w:p>
          <w:p w:rsidRPr="005F2817" w:rsidR="00B8658B" w:rsidP="006357B8" w:rsidRDefault="00B8658B" w14:paraId="1689CD36" w14:textId="77777777">
            <w:pPr>
              <w:spacing w:after="58"/>
              <w:rPr>
                <w:rFonts w:ascii="Arial" w:hAnsi="Arial"/>
              </w:rPr>
            </w:pPr>
          </w:p>
        </w:tc>
        <w:tc>
          <w:tcPr>
            <w:tcW w:w="2410" w:type="dxa"/>
            <w:tcBorders>
              <w:top w:val="single" w:color="000000" w:sz="2" w:space="0"/>
              <w:left w:val="single" w:color="000000" w:sz="2" w:space="0"/>
              <w:right w:val="single" w:color="000000" w:sz="2" w:space="0"/>
            </w:tcBorders>
          </w:tcPr>
          <w:p w:rsidRPr="005F2817" w:rsidR="00B8658B" w:rsidP="006357B8" w:rsidRDefault="00B8658B" w14:paraId="3F924F7B" w14:textId="77777777">
            <w:pPr>
              <w:spacing w:before="120" w:after="58"/>
              <w:jc w:val="center"/>
              <w:rPr>
                <w:rFonts w:ascii="Arial" w:hAnsi="Arial"/>
              </w:rPr>
            </w:pPr>
            <w:r w:rsidRPr="005F2817">
              <w:rPr>
                <w:rFonts w:ascii="Arial" w:hAnsi="Arial"/>
              </w:rPr>
              <w:t>SITE END A</w:t>
            </w:r>
          </w:p>
        </w:tc>
        <w:tc>
          <w:tcPr>
            <w:tcW w:w="2410" w:type="dxa"/>
            <w:tcBorders>
              <w:top w:val="single" w:color="000000" w:sz="7" w:space="0"/>
              <w:left w:val="nil"/>
              <w:bottom w:val="single" w:color="000000" w:sz="7" w:space="0"/>
              <w:right w:val="single" w:color="000000" w:sz="7" w:space="0"/>
            </w:tcBorders>
          </w:tcPr>
          <w:p w:rsidRPr="005F2817" w:rsidR="00B8658B" w:rsidP="006357B8" w:rsidRDefault="00B8658B" w14:paraId="6B000ABB" w14:textId="77777777">
            <w:pPr>
              <w:spacing w:before="120" w:after="58"/>
              <w:jc w:val="center"/>
              <w:rPr>
                <w:rFonts w:ascii="Arial" w:hAnsi="Arial"/>
              </w:rPr>
            </w:pPr>
            <w:r w:rsidRPr="005F2817">
              <w:rPr>
                <w:rFonts w:ascii="Arial" w:hAnsi="Arial"/>
              </w:rPr>
              <w:t>SITE END B</w:t>
            </w:r>
          </w:p>
        </w:tc>
      </w:tr>
      <w:tr w:rsidRPr="005F2817" w:rsidR="00B8658B" w14:paraId="3ECC0029" w14:textId="77777777">
        <w:trPr>
          <w:cantSplit/>
        </w:trPr>
        <w:tc>
          <w:tcPr>
            <w:tcW w:w="4253" w:type="dxa"/>
            <w:vMerge/>
            <w:tcBorders>
              <w:bottom w:val="single" w:color="000000" w:sz="7" w:space="0"/>
            </w:tcBorders>
          </w:tcPr>
          <w:p w:rsidRPr="005F2817" w:rsidR="00B8658B" w:rsidP="006357B8" w:rsidRDefault="00B8658B" w14:paraId="0E52EEF8" w14:textId="77777777">
            <w:pPr>
              <w:spacing w:after="58"/>
              <w:rPr>
                <w:rFonts w:ascii="Arial" w:hAnsi="Arial"/>
              </w:rPr>
            </w:pPr>
          </w:p>
        </w:tc>
        <w:tc>
          <w:tcPr>
            <w:tcW w:w="2410" w:type="dxa"/>
            <w:tcBorders>
              <w:top w:val="single" w:color="000000" w:sz="2" w:space="0"/>
              <w:left w:val="single" w:color="000000" w:sz="2" w:space="0"/>
              <w:bottom w:val="single" w:color="000000" w:sz="2" w:space="0"/>
              <w:right w:val="single" w:color="000000" w:sz="2" w:space="0"/>
            </w:tcBorders>
          </w:tcPr>
          <w:p w:rsidRPr="005F2817" w:rsidR="00B8658B" w:rsidP="006357B8" w:rsidRDefault="00B8658B" w14:paraId="1EA64E54" w14:textId="77777777">
            <w:pPr>
              <w:spacing w:before="120" w:after="58"/>
              <w:jc w:val="center"/>
              <w:rPr>
                <w:rFonts w:ascii="Arial" w:hAnsi="Arial"/>
              </w:rPr>
            </w:pPr>
            <w:r w:rsidRPr="005F2817">
              <w:rPr>
                <w:rFonts w:ascii="Arial" w:hAnsi="Arial"/>
              </w:rPr>
              <w:t>N/A</w:t>
            </w:r>
          </w:p>
        </w:tc>
        <w:tc>
          <w:tcPr>
            <w:tcW w:w="2410" w:type="dxa"/>
            <w:tcBorders>
              <w:top w:val="single" w:color="000000" w:sz="7" w:space="0"/>
              <w:left w:val="nil"/>
              <w:bottom w:val="single" w:color="000000" w:sz="7" w:space="0"/>
              <w:right w:val="single" w:color="000000" w:sz="7" w:space="0"/>
            </w:tcBorders>
          </w:tcPr>
          <w:p w:rsidRPr="005F2817" w:rsidR="00B8658B" w:rsidP="006357B8" w:rsidRDefault="00B8658B" w14:paraId="6D17A2C3" w14:textId="77777777">
            <w:pPr>
              <w:spacing w:before="120" w:after="58"/>
              <w:jc w:val="center"/>
              <w:rPr>
                <w:rFonts w:ascii="Arial" w:hAnsi="Arial"/>
              </w:rPr>
            </w:pPr>
            <w:r w:rsidRPr="005F2817">
              <w:rPr>
                <w:rFonts w:ascii="Arial" w:hAnsi="Arial"/>
              </w:rPr>
              <w:t>T1</w:t>
            </w:r>
          </w:p>
        </w:tc>
      </w:tr>
      <w:tr w:rsidRPr="005F2817" w:rsidR="00B8658B" w14:paraId="5CB6A522" w14:textId="77777777">
        <w:tc>
          <w:tcPr>
            <w:tcW w:w="4253"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332EFF56" w14:textId="77777777">
            <w:pPr>
              <w:spacing w:line="120" w:lineRule="exact"/>
              <w:rPr>
                <w:rFonts w:ascii="Arial" w:hAnsi="Arial"/>
                <w:lang w:val="pt-BR"/>
              </w:rPr>
            </w:pPr>
          </w:p>
          <w:p w:rsidRPr="005F2817" w:rsidR="00B8658B" w:rsidP="006357B8" w:rsidRDefault="00B8658B" w14:paraId="2D0642F0" w14:textId="77777777">
            <w:pPr>
              <w:spacing w:after="58"/>
              <w:rPr>
                <w:rFonts w:ascii="Arial" w:hAnsi="Arial"/>
                <w:lang w:val="pt-BR"/>
              </w:rPr>
            </w:pPr>
            <w:r w:rsidRPr="005F2817">
              <w:rPr>
                <w:rFonts w:ascii="Arial" w:hAnsi="Arial"/>
                <w:lang w:val="pt-BR"/>
              </w:rPr>
              <w:t>Minimum Trip Load (MVA)      (LV EI O/C)</w:t>
            </w:r>
          </w:p>
        </w:tc>
        <w:tc>
          <w:tcPr>
            <w:tcW w:w="2410" w:type="dxa"/>
            <w:tcBorders>
              <w:left w:val="single" w:color="000000" w:sz="7" w:space="0"/>
              <w:bottom w:val="single" w:color="000000" w:sz="7" w:space="0"/>
              <w:right w:val="single" w:color="000000" w:sz="7" w:space="0"/>
            </w:tcBorders>
          </w:tcPr>
          <w:p w:rsidRPr="005F2817" w:rsidR="00B8658B" w:rsidP="006357B8" w:rsidRDefault="00B8658B" w14:paraId="6442A99B" w14:textId="77777777">
            <w:pPr>
              <w:spacing w:after="58"/>
              <w:jc w:val="center"/>
              <w:rPr>
                <w:rFonts w:ascii="Arial" w:hAnsi="Arial"/>
                <w:lang w:val="pt-BR"/>
              </w:rPr>
            </w:pPr>
          </w:p>
        </w:tc>
        <w:tc>
          <w:tcPr>
            <w:tcW w:w="241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C7196E4" w14:textId="77777777">
            <w:pPr>
              <w:spacing w:after="58"/>
              <w:jc w:val="center"/>
              <w:rPr>
                <w:rFonts w:ascii="Arial" w:hAnsi="Arial"/>
                <w:lang w:val="pt-BR"/>
              </w:rPr>
            </w:pPr>
          </w:p>
        </w:tc>
      </w:tr>
      <w:tr w:rsidRPr="005F2817" w:rsidR="00B8658B" w14:paraId="5F17173E" w14:textId="77777777">
        <w:tc>
          <w:tcPr>
            <w:tcW w:w="4253"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5E9F060" w14:textId="77777777">
            <w:pPr>
              <w:spacing w:after="58"/>
              <w:rPr>
                <w:rFonts w:ascii="Arial" w:hAnsi="Arial"/>
              </w:rPr>
            </w:pPr>
            <w:r w:rsidRPr="005F2817">
              <w:rPr>
                <w:rFonts w:ascii="Arial" w:hAnsi="Arial"/>
              </w:rPr>
              <w:t>Co-ordinating Gaps in Protected Zone</w:t>
            </w:r>
          </w:p>
        </w:tc>
        <w:tc>
          <w:tcPr>
            <w:tcW w:w="241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AB789B6" w14:textId="77777777">
            <w:pPr>
              <w:spacing w:after="58"/>
              <w:jc w:val="center"/>
              <w:rPr>
                <w:rFonts w:ascii="Arial" w:hAnsi="Arial"/>
              </w:rPr>
            </w:pPr>
          </w:p>
        </w:tc>
        <w:tc>
          <w:tcPr>
            <w:tcW w:w="2410"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4E2AE81A" w14:textId="77777777">
            <w:pPr>
              <w:spacing w:after="58"/>
              <w:jc w:val="center"/>
              <w:rPr>
                <w:rFonts w:ascii="Arial" w:hAnsi="Arial"/>
              </w:rPr>
            </w:pPr>
          </w:p>
        </w:tc>
      </w:tr>
    </w:tbl>
    <w:p w:rsidRPr="005F2817" w:rsidR="00B8658B" w:rsidP="00B8658B" w:rsidRDefault="00B8658B" w14:paraId="13E391A6" w14:textId="77777777">
      <w:pPr>
        <w:jc w:val="both"/>
        <w:rPr>
          <w:rFonts w:ascii="Arial" w:hAnsi="Arial" w:cs="Arial"/>
          <w:b/>
          <w:sz w:val="28"/>
          <w:szCs w:val="28"/>
        </w:rPr>
      </w:pPr>
    </w:p>
    <w:p w:rsidRPr="005F2817" w:rsidR="00B8658B" w:rsidP="00B8658B" w:rsidRDefault="00B8658B" w14:paraId="1C5744E7" w14:textId="77777777">
      <w:pPr>
        <w:pStyle w:val="Heading1"/>
      </w:pPr>
      <w:r w:rsidRPr="005F2817">
        <w:t>DAR SEQUENCE SCHEDULES</w:t>
      </w:r>
    </w:p>
    <w:p w:rsidRPr="005F2817" w:rsidR="00B8658B" w:rsidP="00B8658B" w:rsidRDefault="00B8658B" w14:paraId="5AFB2337" w14:textId="77777777">
      <w:pPr>
        <w:rPr>
          <w:rFonts w:ascii="Arial" w:hAnsi="Arial"/>
        </w:rPr>
      </w:pPr>
    </w:p>
    <w:p w:rsidRPr="005F2817" w:rsidR="00B8658B" w:rsidP="00B8658B" w:rsidRDefault="00B8658B" w14:paraId="6F82D1E4" w14:textId="77777777">
      <w:pPr>
        <w:rPr>
          <w:rFonts w:ascii="Arial" w:hAnsi="Arial"/>
        </w:rPr>
      </w:pPr>
      <w:r w:rsidRPr="005F2817">
        <w:rPr>
          <w:rFonts w:ascii="Arial" w:hAnsi="Arial"/>
        </w:rPr>
        <w:t>REVERSION: NO</w:t>
      </w:r>
    </w:p>
    <w:p w:rsidRPr="005F2817" w:rsidR="00B8658B" w:rsidP="00B8658B" w:rsidRDefault="00B8658B" w14:paraId="08BAFAAA" w14:textId="77777777">
      <w:pPr>
        <w:rPr>
          <w:rFonts w:ascii="Arial" w:hAnsi="Arial"/>
        </w:rPr>
      </w:pPr>
    </w:p>
    <w:p w:rsidRPr="005F2817" w:rsidR="00B8658B" w:rsidP="00B8658B" w:rsidRDefault="00B8658B" w14:paraId="082EEF5A" w14:textId="77777777">
      <w:pPr>
        <w:rPr>
          <w:rFonts w:ascii="Arial" w:hAnsi="Arial"/>
          <w:b/>
        </w:rPr>
      </w:pPr>
      <w:r w:rsidRPr="005F2817">
        <w:rPr>
          <w:rFonts w:ascii="Arial" w:hAnsi="Arial"/>
        </w:rPr>
        <w:t>1</w:t>
      </w:r>
      <w:r w:rsidRPr="005F2817">
        <w:rPr>
          <w:rFonts w:ascii="Arial" w:hAnsi="Arial"/>
          <w:b/>
        </w:rPr>
        <w:t>. TRANSIENT LINE FAULT</w:t>
      </w:r>
    </w:p>
    <w:p w:rsidRPr="005F2817" w:rsidR="00B8658B" w:rsidP="00B8658B" w:rsidRDefault="00B8658B" w14:paraId="0BA10DE4" w14:textId="77777777">
      <w:pPr>
        <w:rPr>
          <w:rFonts w:ascii="Arial" w:hAnsi="Arial"/>
          <w:b/>
        </w:rPr>
      </w:pPr>
    </w:p>
    <w:tbl>
      <w:tblPr>
        <w:tblW w:w="0" w:type="auto"/>
        <w:tblInd w:w="120" w:type="dxa"/>
        <w:tblLayout w:type="fixed"/>
        <w:tblCellMar>
          <w:left w:w="120" w:type="dxa"/>
          <w:right w:w="120" w:type="dxa"/>
        </w:tblCellMar>
        <w:tblLook w:val="0000" w:firstRow="0" w:lastRow="0" w:firstColumn="0" w:lastColumn="0" w:noHBand="0" w:noVBand="0"/>
      </w:tblPr>
      <w:tblGrid>
        <w:gridCol w:w="3006"/>
        <w:gridCol w:w="4224"/>
        <w:gridCol w:w="1842"/>
      </w:tblGrid>
      <w:tr w:rsidRPr="005F2817" w:rsidR="00B8658B" w14:paraId="0DE19C06" w14:textId="77777777">
        <w:tc>
          <w:tcPr>
            <w:tcW w:w="3006" w:type="dxa"/>
            <w:tcBorders>
              <w:top w:val="single" w:color="000000" w:sz="7" w:space="0"/>
              <w:left w:val="single" w:color="000000" w:sz="7" w:space="0"/>
              <w:bottom w:val="single" w:color="000000" w:sz="8" w:space="0"/>
              <w:right w:val="single" w:color="000000" w:sz="7" w:space="0"/>
            </w:tcBorders>
          </w:tcPr>
          <w:p w:rsidRPr="005F2817" w:rsidR="00B8658B" w:rsidP="006357B8" w:rsidRDefault="00B8658B" w14:paraId="3C9E8E2A" w14:textId="77777777">
            <w:pPr>
              <w:spacing w:line="120" w:lineRule="exact"/>
              <w:jc w:val="center"/>
              <w:rPr>
                <w:rFonts w:ascii="Arial" w:hAnsi="Arial"/>
                <w:b/>
              </w:rPr>
            </w:pPr>
          </w:p>
          <w:p w:rsidRPr="005F2817" w:rsidR="00B8658B" w:rsidP="006357B8" w:rsidRDefault="00B8658B" w14:paraId="29C0ACCA" w14:textId="77777777">
            <w:pPr>
              <w:spacing w:after="58"/>
              <w:jc w:val="center"/>
              <w:rPr>
                <w:rFonts w:ascii="Arial" w:hAnsi="Arial"/>
                <w:b/>
              </w:rPr>
            </w:pPr>
            <w:r w:rsidRPr="005F2817">
              <w:rPr>
                <w:rFonts w:ascii="Arial" w:hAnsi="Arial"/>
                <w:b/>
              </w:rPr>
              <w:t>LOCATION</w:t>
            </w:r>
          </w:p>
        </w:tc>
        <w:tc>
          <w:tcPr>
            <w:tcW w:w="4224"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FB17874" w14:textId="77777777">
            <w:pPr>
              <w:spacing w:line="120" w:lineRule="exact"/>
              <w:jc w:val="center"/>
              <w:rPr>
                <w:rFonts w:ascii="Arial" w:hAnsi="Arial"/>
                <w:b/>
              </w:rPr>
            </w:pPr>
          </w:p>
          <w:p w:rsidRPr="005F2817" w:rsidR="00B8658B" w:rsidP="006357B8" w:rsidRDefault="00B8658B" w14:paraId="3666E763" w14:textId="77777777">
            <w:pPr>
              <w:spacing w:after="58"/>
              <w:jc w:val="center"/>
              <w:rPr>
                <w:rFonts w:ascii="Arial" w:hAnsi="Arial"/>
                <w:b/>
              </w:rPr>
            </w:pPr>
            <w:r w:rsidRPr="005F2817">
              <w:rPr>
                <w:rFonts w:ascii="Arial" w:hAnsi="Arial"/>
                <w:b/>
              </w:rPr>
              <w:t>OPERATION</w:t>
            </w:r>
          </w:p>
        </w:tc>
        <w:tc>
          <w:tcPr>
            <w:tcW w:w="1842"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24C7945D" w14:textId="77777777">
            <w:pPr>
              <w:spacing w:line="120" w:lineRule="exact"/>
              <w:jc w:val="center"/>
              <w:rPr>
                <w:rFonts w:ascii="Arial" w:hAnsi="Arial"/>
                <w:b/>
              </w:rPr>
            </w:pPr>
          </w:p>
          <w:p w:rsidRPr="005F2817" w:rsidR="00B8658B" w:rsidP="006357B8" w:rsidRDefault="00B8658B" w14:paraId="17936DA2" w14:textId="77777777">
            <w:pPr>
              <w:spacing w:after="58"/>
              <w:jc w:val="center"/>
              <w:rPr>
                <w:rFonts w:ascii="Arial" w:hAnsi="Arial"/>
                <w:b/>
              </w:rPr>
            </w:pPr>
            <w:r w:rsidRPr="005F2817">
              <w:rPr>
                <w:rFonts w:ascii="Arial" w:hAnsi="Arial"/>
                <w:b/>
              </w:rPr>
              <w:t>TIME (Seconds)</w:t>
            </w:r>
          </w:p>
        </w:tc>
      </w:tr>
      <w:tr w:rsidRPr="005F2817" w:rsidR="00B8658B" w14:paraId="2D25F915" w14:textId="77777777">
        <w:trPr>
          <w:cantSplit/>
          <w:trHeight w:val="254"/>
        </w:trPr>
        <w:tc>
          <w:tcPr>
            <w:tcW w:w="3006" w:type="dxa"/>
            <w:tcBorders>
              <w:top w:val="single" w:color="000000" w:sz="8" w:space="0"/>
              <w:left w:val="single" w:color="000000" w:sz="8" w:space="0"/>
              <w:right w:val="single" w:color="000000" w:sz="8" w:space="0"/>
            </w:tcBorders>
          </w:tcPr>
          <w:p w:rsidRPr="005F2817" w:rsidR="00B8658B" w:rsidP="006357B8" w:rsidRDefault="00B8658B" w14:paraId="232B4030" w14:textId="77777777">
            <w:pPr>
              <w:spacing w:before="120" w:after="58"/>
              <w:jc w:val="center"/>
              <w:rPr>
                <w:rFonts w:ascii="Arial" w:hAnsi="Arial"/>
              </w:rPr>
            </w:pPr>
            <w:r w:rsidRPr="005F2817">
              <w:rPr>
                <w:rFonts w:ascii="Arial" w:hAnsi="Arial"/>
              </w:rPr>
              <w:t>SITE END A</w:t>
            </w:r>
          </w:p>
        </w:tc>
        <w:tc>
          <w:tcPr>
            <w:tcW w:w="4224" w:type="dxa"/>
            <w:tcBorders>
              <w:top w:val="single" w:color="000000" w:sz="7" w:space="0"/>
              <w:left w:val="single" w:color="000000" w:sz="8" w:space="0"/>
              <w:bottom w:val="single" w:color="000000" w:sz="7" w:space="0"/>
              <w:right w:val="single" w:color="000000" w:sz="7" w:space="0"/>
            </w:tcBorders>
          </w:tcPr>
          <w:p w:rsidRPr="005F2817" w:rsidR="00B8658B" w:rsidP="006357B8" w:rsidRDefault="00B8658B" w14:paraId="4D4A3925" w14:textId="77777777">
            <w:pPr>
              <w:spacing w:before="120" w:after="58"/>
              <w:jc w:val="center"/>
              <w:rPr>
                <w:rFonts w:ascii="Arial" w:hAnsi="Arial"/>
              </w:rPr>
            </w:pPr>
            <w:r w:rsidRPr="005F2817">
              <w:rPr>
                <w:rFonts w:ascii="Arial" w:hAnsi="Arial"/>
              </w:rPr>
              <w:t>Close CB 105 to Dead Line Charge</w:t>
            </w:r>
          </w:p>
        </w:tc>
        <w:tc>
          <w:tcPr>
            <w:tcW w:w="1842"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337F13C3" w14:textId="77777777">
            <w:pPr>
              <w:spacing w:before="120" w:after="58"/>
              <w:jc w:val="center"/>
              <w:rPr>
                <w:rFonts w:ascii="Arial" w:hAnsi="Arial"/>
              </w:rPr>
            </w:pPr>
            <w:r w:rsidRPr="005F2817">
              <w:rPr>
                <w:rFonts w:ascii="Arial" w:hAnsi="Arial"/>
              </w:rPr>
              <w:t>15 sec</w:t>
            </w:r>
          </w:p>
        </w:tc>
      </w:tr>
      <w:tr w:rsidRPr="005F2817" w:rsidR="00B8658B" w14:paraId="6B836CCC" w14:textId="77777777">
        <w:trPr>
          <w:cantSplit/>
          <w:trHeight w:val="394"/>
        </w:trPr>
        <w:tc>
          <w:tcPr>
            <w:tcW w:w="3006" w:type="dxa"/>
            <w:tcBorders>
              <w:top w:val="single" w:color="000000" w:sz="8" w:space="0"/>
              <w:left w:val="single" w:color="000000" w:sz="8" w:space="0"/>
              <w:bottom w:val="single" w:color="000000" w:sz="8" w:space="0"/>
              <w:right w:val="single" w:color="000000" w:sz="8" w:space="0"/>
            </w:tcBorders>
          </w:tcPr>
          <w:p w:rsidRPr="005F2817" w:rsidR="00B8658B" w:rsidP="006357B8" w:rsidRDefault="00B8658B" w14:paraId="24D15AEB" w14:textId="77777777">
            <w:pPr>
              <w:spacing w:before="120" w:after="58"/>
              <w:jc w:val="center"/>
              <w:rPr>
                <w:rFonts w:ascii="Arial" w:hAnsi="Arial"/>
              </w:rPr>
            </w:pPr>
            <w:r w:rsidRPr="005F2817">
              <w:rPr>
                <w:rFonts w:ascii="Arial" w:hAnsi="Arial"/>
              </w:rPr>
              <w:t>SITE END B</w:t>
            </w:r>
          </w:p>
        </w:tc>
        <w:tc>
          <w:tcPr>
            <w:tcW w:w="4224" w:type="dxa"/>
            <w:tcBorders>
              <w:top w:val="single" w:color="000000" w:sz="7" w:space="0"/>
              <w:left w:val="single" w:color="000000" w:sz="8" w:space="0"/>
              <w:bottom w:val="single" w:color="000000" w:sz="7" w:space="0"/>
              <w:right w:val="single" w:color="000000" w:sz="7" w:space="0"/>
            </w:tcBorders>
          </w:tcPr>
          <w:p w:rsidRPr="005F2817" w:rsidR="00B8658B" w:rsidP="006357B8" w:rsidRDefault="00B8658B" w14:paraId="0E99BD5E" w14:textId="77777777">
            <w:pPr>
              <w:spacing w:before="120" w:after="58"/>
              <w:jc w:val="center"/>
              <w:rPr>
                <w:rFonts w:ascii="Arial" w:hAnsi="Arial"/>
              </w:rPr>
            </w:pPr>
            <w:r w:rsidRPr="005F2817">
              <w:rPr>
                <w:rFonts w:ascii="Arial" w:hAnsi="Arial"/>
              </w:rPr>
              <w:t>Close CB 1T0 to Circuit Check Synch</w:t>
            </w:r>
          </w:p>
        </w:tc>
        <w:tc>
          <w:tcPr>
            <w:tcW w:w="1842"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3B028A61" w14:textId="77777777">
            <w:pPr>
              <w:spacing w:before="120" w:after="58"/>
              <w:jc w:val="center"/>
              <w:rPr>
                <w:rFonts w:ascii="Arial" w:hAnsi="Arial"/>
              </w:rPr>
            </w:pPr>
            <w:r w:rsidRPr="005F2817">
              <w:rPr>
                <w:rFonts w:ascii="Arial" w:hAnsi="Arial"/>
              </w:rPr>
              <w:t>20 sec</w:t>
            </w:r>
          </w:p>
        </w:tc>
      </w:tr>
    </w:tbl>
    <w:p w:rsidRPr="005F2817" w:rsidR="00B8658B" w:rsidP="00B8658B" w:rsidRDefault="00B8658B" w14:paraId="2BF1CBD7" w14:textId="77777777">
      <w:pPr>
        <w:rPr>
          <w:rFonts w:ascii="Arial" w:hAnsi="Arial"/>
        </w:rPr>
      </w:pPr>
    </w:p>
    <w:p w:rsidRPr="005F2817" w:rsidR="00B8658B" w:rsidP="00B8658B" w:rsidRDefault="00B8658B" w14:paraId="7625C926" w14:textId="77777777">
      <w:pPr>
        <w:rPr>
          <w:rFonts w:ascii="Arial" w:hAnsi="Arial"/>
        </w:rPr>
      </w:pPr>
      <w:r w:rsidRPr="005F2817">
        <w:rPr>
          <w:rFonts w:ascii="Arial" w:hAnsi="Arial"/>
        </w:rPr>
        <w:t>DCC – Dead Line Charge</w:t>
      </w:r>
      <w:r w:rsidRPr="005F2817">
        <w:rPr>
          <w:rFonts w:ascii="Arial" w:hAnsi="Arial"/>
        </w:rPr>
        <w:tab/>
      </w:r>
      <w:r w:rsidRPr="005F2817">
        <w:rPr>
          <w:rFonts w:ascii="Arial" w:hAnsi="Arial"/>
        </w:rPr>
        <w:t>SCC – Circuit Cehck Synch</w:t>
      </w:r>
    </w:p>
    <w:p w:rsidRPr="005F2817" w:rsidR="00B8658B" w:rsidP="00B8658B" w:rsidRDefault="00B8658B" w14:paraId="22A2B30A" w14:textId="77777777">
      <w:pPr>
        <w:rPr>
          <w:rFonts w:ascii="Arial" w:hAnsi="Arial"/>
        </w:rPr>
      </w:pPr>
    </w:p>
    <w:p w:rsidRPr="005F2817" w:rsidR="00B8658B" w:rsidP="00B8658B" w:rsidRDefault="00B8658B" w14:paraId="56BB4067" w14:textId="77777777">
      <w:pPr>
        <w:rPr>
          <w:rFonts w:ascii="Arial" w:hAnsi="Arial"/>
        </w:rPr>
      </w:pPr>
    </w:p>
    <w:p w:rsidRPr="005F2817" w:rsidR="00B8658B" w:rsidP="00B8658B" w:rsidRDefault="00B8658B" w14:paraId="68A28AFA" w14:textId="77777777">
      <w:pPr>
        <w:rPr>
          <w:rFonts w:ascii="Arial" w:hAnsi="Arial"/>
          <w:b/>
        </w:rPr>
      </w:pPr>
      <w:r w:rsidRPr="005F2817">
        <w:rPr>
          <w:rFonts w:ascii="Arial" w:hAnsi="Arial"/>
        </w:rPr>
        <w:t xml:space="preserve">2. </w:t>
      </w:r>
      <w:r w:rsidRPr="005F2817">
        <w:rPr>
          <w:rFonts w:ascii="Arial" w:hAnsi="Arial"/>
          <w:b/>
        </w:rPr>
        <w:t>TRANSIENT LINE FAULT WITH FERRO RESONANCE</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977"/>
        <w:gridCol w:w="4253"/>
        <w:gridCol w:w="1842"/>
      </w:tblGrid>
      <w:tr w:rsidRPr="005F2817" w:rsidR="00B8658B" w14:paraId="0909570E" w14:textId="77777777">
        <w:tc>
          <w:tcPr>
            <w:tcW w:w="2977" w:type="dxa"/>
          </w:tcPr>
          <w:p w:rsidRPr="005F2817" w:rsidR="00B8658B" w:rsidP="006357B8" w:rsidRDefault="00B8658B" w14:paraId="3EBA97AD" w14:textId="77777777">
            <w:pPr>
              <w:jc w:val="center"/>
              <w:rPr>
                <w:rFonts w:ascii="Arial" w:hAnsi="Arial"/>
                <w:b/>
              </w:rPr>
            </w:pPr>
          </w:p>
          <w:p w:rsidRPr="005F2817" w:rsidR="00B8658B" w:rsidP="006357B8" w:rsidRDefault="00B8658B" w14:paraId="17598F2F" w14:textId="77777777">
            <w:pPr>
              <w:jc w:val="center"/>
              <w:rPr>
                <w:rFonts w:ascii="Arial" w:hAnsi="Arial"/>
                <w:b/>
              </w:rPr>
            </w:pPr>
            <w:r w:rsidRPr="005F2817">
              <w:rPr>
                <w:rFonts w:ascii="Arial" w:hAnsi="Arial"/>
                <w:b/>
              </w:rPr>
              <w:t>LOCATION</w:t>
            </w:r>
          </w:p>
        </w:tc>
        <w:tc>
          <w:tcPr>
            <w:tcW w:w="4253" w:type="dxa"/>
          </w:tcPr>
          <w:p w:rsidRPr="005F2817" w:rsidR="00B8658B" w:rsidP="006357B8" w:rsidRDefault="00B8658B" w14:paraId="61D6AE8D" w14:textId="77777777">
            <w:pPr>
              <w:jc w:val="center"/>
              <w:rPr>
                <w:rFonts w:ascii="Arial" w:hAnsi="Arial"/>
                <w:b/>
              </w:rPr>
            </w:pPr>
          </w:p>
          <w:p w:rsidRPr="005F2817" w:rsidR="00B8658B" w:rsidP="006357B8" w:rsidRDefault="00B8658B" w14:paraId="03F34512" w14:textId="77777777">
            <w:pPr>
              <w:jc w:val="center"/>
              <w:rPr>
                <w:rFonts w:ascii="Arial" w:hAnsi="Arial"/>
                <w:b/>
              </w:rPr>
            </w:pPr>
            <w:r w:rsidRPr="005F2817">
              <w:rPr>
                <w:rFonts w:ascii="Arial" w:hAnsi="Arial"/>
                <w:b/>
              </w:rPr>
              <w:t>OPERATION</w:t>
            </w:r>
          </w:p>
        </w:tc>
        <w:tc>
          <w:tcPr>
            <w:tcW w:w="1842" w:type="dxa"/>
          </w:tcPr>
          <w:p w:rsidRPr="005F2817" w:rsidR="00B8658B" w:rsidP="006357B8" w:rsidRDefault="00B8658B" w14:paraId="26AD81F5" w14:textId="77777777">
            <w:pPr>
              <w:jc w:val="center"/>
              <w:rPr>
                <w:rFonts w:ascii="Arial" w:hAnsi="Arial"/>
                <w:b/>
              </w:rPr>
            </w:pPr>
          </w:p>
          <w:p w:rsidRPr="005F2817" w:rsidR="00B8658B" w:rsidP="006357B8" w:rsidRDefault="00B8658B" w14:paraId="695F533E" w14:textId="77777777">
            <w:pPr>
              <w:jc w:val="center"/>
              <w:rPr>
                <w:rFonts w:ascii="Arial" w:hAnsi="Arial"/>
                <w:b/>
              </w:rPr>
            </w:pPr>
            <w:r w:rsidRPr="005F2817">
              <w:rPr>
                <w:rFonts w:ascii="Arial" w:hAnsi="Arial"/>
                <w:b/>
              </w:rPr>
              <w:t>TIME (Seconds)</w:t>
            </w:r>
          </w:p>
        </w:tc>
      </w:tr>
      <w:tr w:rsidRPr="005F2817" w:rsidR="00B8658B" w14:paraId="1A607E31" w14:textId="77777777">
        <w:trPr>
          <w:cantSplit/>
        </w:trPr>
        <w:tc>
          <w:tcPr>
            <w:tcW w:w="2977" w:type="dxa"/>
          </w:tcPr>
          <w:p w:rsidRPr="005F2817" w:rsidR="00B8658B" w:rsidP="006357B8" w:rsidRDefault="00B8658B" w14:paraId="465D6C48" w14:textId="77777777">
            <w:pPr>
              <w:spacing w:before="120" w:after="58"/>
              <w:jc w:val="center"/>
              <w:rPr>
                <w:rFonts w:ascii="Arial" w:hAnsi="Arial"/>
              </w:rPr>
            </w:pPr>
            <w:r w:rsidRPr="005F2817">
              <w:rPr>
                <w:rFonts w:ascii="Arial" w:hAnsi="Arial"/>
              </w:rPr>
              <w:t xml:space="preserve">SITE END A </w:t>
            </w:r>
          </w:p>
        </w:tc>
        <w:tc>
          <w:tcPr>
            <w:tcW w:w="4253" w:type="dxa"/>
          </w:tcPr>
          <w:p w:rsidRPr="005F2817" w:rsidR="00B8658B" w:rsidP="006357B8" w:rsidRDefault="00B8658B" w14:paraId="090FE8D7" w14:textId="77777777">
            <w:pPr>
              <w:spacing w:before="120" w:after="58"/>
              <w:jc w:val="center"/>
              <w:rPr>
                <w:rFonts w:ascii="Arial" w:hAnsi="Arial"/>
              </w:rPr>
            </w:pPr>
          </w:p>
        </w:tc>
        <w:tc>
          <w:tcPr>
            <w:tcW w:w="1842" w:type="dxa"/>
          </w:tcPr>
          <w:p w:rsidRPr="005F2817" w:rsidR="00B8658B" w:rsidP="006357B8" w:rsidRDefault="00B8658B" w14:paraId="42643C0C" w14:textId="77777777">
            <w:pPr>
              <w:spacing w:before="120" w:after="58"/>
              <w:jc w:val="center"/>
              <w:rPr>
                <w:rFonts w:ascii="Arial" w:hAnsi="Arial"/>
              </w:rPr>
            </w:pPr>
            <w:r w:rsidRPr="005F2817">
              <w:rPr>
                <w:rFonts w:ascii="Arial" w:hAnsi="Arial"/>
              </w:rPr>
              <w:t>sec</w:t>
            </w:r>
          </w:p>
        </w:tc>
      </w:tr>
      <w:tr w:rsidRPr="005F2817" w:rsidR="00B8658B" w14:paraId="436AC160" w14:textId="77777777">
        <w:tc>
          <w:tcPr>
            <w:tcW w:w="2977" w:type="dxa"/>
          </w:tcPr>
          <w:p w:rsidRPr="005F2817" w:rsidR="00B8658B" w:rsidP="006357B8" w:rsidRDefault="00B8658B" w14:paraId="02D5CB83" w14:textId="77777777">
            <w:pPr>
              <w:spacing w:before="120" w:after="58"/>
              <w:jc w:val="center"/>
              <w:rPr>
                <w:rFonts w:ascii="Arial" w:hAnsi="Arial"/>
              </w:rPr>
            </w:pPr>
            <w:r w:rsidRPr="005F2817">
              <w:rPr>
                <w:rFonts w:ascii="Arial" w:hAnsi="Arial"/>
              </w:rPr>
              <w:t>SITE END B</w:t>
            </w:r>
          </w:p>
        </w:tc>
        <w:tc>
          <w:tcPr>
            <w:tcW w:w="4253" w:type="dxa"/>
          </w:tcPr>
          <w:p w:rsidRPr="005F2817" w:rsidR="00B8658B" w:rsidP="006357B8" w:rsidRDefault="00B8658B" w14:paraId="5EED0C6C" w14:textId="77777777">
            <w:pPr>
              <w:spacing w:before="120" w:after="58"/>
              <w:jc w:val="center"/>
              <w:rPr>
                <w:rFonts w:ascii="Arial" w:hAnsi="Arial"/>
              </w:rPr>
            </w:pPr>
          </w:p>
        </w:tc>
        <w:tc>
          <w:tcPr>
            <w:tcW w:w="1842" w:type="dxa"/>
          </w:tcPr>
          <w:p w:rsidRPr="005F2817" w:rsidR="00B8658B" w:rsidP="006357B8" w:rsidRDefault="00B8658B" w14:paraId="47026F0B" w14:textId="77777777">
            <w:pPr>
              <w:spacing w:before="120" w:after="58"/>
              <w:jc w:val="center"/>
              <w:rPr>
                <w:rFonts w:ascii="Arial" w:hAnsi="Arial"/>
              </w:rPr>
            </w:pPr>
          </w:p>
        </w:tc>
      </w:tr>
    </w:tbl>
    <w:p w:rsidRPr="005F2817" w:rsidR="00B8658B" w:rsidP="00B8658B" w:rsidRDefault="00B8658B" w14:paraId="71896B8B" w14:textId="77777777">
      <w:pPr>
        <w:rPr>
          <w:rFonts w:ascii="Arial" w:hAnsi="Arial"/>
        </w:rPr>
      </w:pPr>
    </w:p>
    <w:p w:rsidRPr="005F2817" w:rsidR="00B8658B" w:rsidP="00B8658B" w:rsidRDefault="00B8658B" w14:paraId="3FEFB460" w14:textId="77777777">
      <w:pPr>
        <w:rPr>
          <w:rFonts w:ascii="Arial" w:hAnsi="Arial"/>
        </w:rPr>
      </w:pPr>
      <w:r w:rsidRPr="005F2817">
        <w:rPr>
          <w:rFonts w:ascii="Arial" w:hAnsi="Arial"/>
        </w:rPr>
        <w:br w:type="page"/>
      </w:r>
    </w:p>
    <w:p w:rsidRPr="005F2817" w:rsidR="00B8658B" w:rsidP="00B8658B" w:rsidRDefault="00B8658B" w14:paraId="69E78A88" w14:textId="77777777">
      <w:pPr>
        <w:rPr>
          <w:rFonts w:ascii="Arial" w:hAnsi="Arial"/>
          <w:b/>
        </w:rPr>
      </w:pPr>
      <w:r w:rsidRPr="005F2817">
        <w:rPr>
          <w:rFonts w:ascii="Arial" w:hAnsi="Arial"/>
        </w:rPr>
        <w:lastRenderedPageBreak/>
        <w:t xml:space="preserve">3. </w:t>
      </w:r>
      <w:r w:rsidRPr="005F2817">
        <w:rPr>
          <w:rFonts w:ascii="Arial" w:hAnsi="Arial"/>
          <w:b/>
        </w:rPr>
        <w:t xml:space="preserve">PERSISTENT LINE FAULT </w:t>
      </w:r>
    </w:p>
    <w:tbl>
      <w:tblPr>
        <w:tblW w:w="0" w:type="auto"/>
        <w:tblInd w:w="120" w:type="dxa"/>
        <w:tblLayout w:type="fixed"/>
        <w:tblCellMar>
          <w:left w:w="120" w:type="dxa"/>
          <w:right w:w="120" w:type="dxa"/>
        </w:tblCellMar>
        <w:tblLook w:val="0000" w:firstRow="0" w:lastRow="0" w:firstColumn="0" w:lastColumn="0" w:noHBand="0" w:noVBand="0"/>
      </w:tblPr>
      <w:tblGrid>
        <w:gridCol w:w="2977"/>
        <w:gridCol w:w="4253"/>
        <w:gridCol w:w="1842"/>
      </w:tblGrid>
      <w:tr w:rsidRPr="005F2817" w:rsidR="00B8658B" w14:paraId="6ED60BD3" w14:textId="77777777">
        <w:tc>
          <w:tcPr>
            <w:tcW w:w="2977" w:type="dxa"/>
            <w:tcBorders>
              <w:top w:val="single" w:color="000000" w:sz="7" w:space="0"/>
              <w:left w:val="single" w:color="000000" w:sz="7" w:space="0"/>
              <w:bottom w:val="single" w:color="000000" w:sz="8" w:space="0"/>
              <w:right w:val="single" w:color="000000" w:sz="7" w:space="0"/>
            </w:tcBorders>
          </w:tcPr>
          <w:p w:rsidRPr="005F2817" w:rsidR="00B8658B" w:rsidP="006357B8" w:rsidRDefault="00B8658B" w14:paraId="72BA846E" w14:textId="77777777">
            <w:pPr>
              <w:spacing w:line="120" w:lineRule="exact"/>
              <w:jc w:val="center"/>
              <w:rPr>
                <w:rFonts w:ascii="Arial" w:hAnsi="Arial"/>
                <w:b/>
              </w:rPr>
            </w:pPr>
          </w:p>
          <w:p w:rsidRPr="005F2817" w:rsidR="00B8658B" w:rsidP="006357B8" w:rsidRDefault="00B8658B" w14:paraId="787767EB" w14:textId="77777777">
            <w:pPr>
              <w:spacing w:after="58"/>
              <w:jc w:val="center"/>
              <w:rPr>
                <w:rFonts w:ascii="Arial" w:hAnsi="Arial"/>
                <w:b/>
              </w:rPr>
            </w:pPr>
            <w:r w:rsidRPr="005F2817">
              <w:rPr>
                <w:rFonts w:ascii="Arial" w:hAnsi="Arial"/>
                <w:b/>
              </w:rPr>
              <w:t>LOCATION</w:t>
            </w:r>
          </w:p>
        </w:tc>
        <w:tc>
          <w:tcPr>
            <w:tcW w:w="4253"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17DA9B3C" w14:textId="77777777">
            <w:pPr>
              <w:spacing w:line="120" w:lineRule="exact"/>
              <w:jc w:val="center"/>
              <w:rPr>
                <w:rFonts w:ascii="Arial" w:hAnsi="Arial"/>
                <w:b/>
              </w:rPr>
            </w:pPr>
          </w:p>
          <w:p w:rsidRPr="005F2817" w:rsidR="00B8658B" w:rsidP="006357B8" w:rsidRDefault="00B8658B" w14:paraId="3881FFD3" w14:textId="77777777">
            <w:pPr>
              <w:spacing w:after="58"/>
              <w:jc w:val="center"/>
              <w:rPr>
                <w:rFonts w:ascii="Arial" w:hAnsi="Arial"/>
                <w:b/>
              </w:rPr>
            </w:pPr>
            <w:r w:rsidRPr="005F2817">
              <w:rPr>
                <w:rFonts w:ascii="Arial" w:hAnsi="Arial"/>
                <w:b/>
              </w:rPr>
              <w:t>OPERATION</w:t>
            </w:r>
          </w:p>
        </w:tc>
        <w:tc>
          <w:tcPr>
            <w:tcW w:w="1842"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6E400FE0" w14:textId="77777777">
            <w:pPr>
              <w:spacing w:line="120" w:lineRule="exact"/>
              <w:jc w:val="center"/>
              <w:rPr>
                <w:rFonts w:ascii="Arial" w:hAnsi="Arial"/>
                <w:b/>
              </w:rPr>
            </w:pPr>
          </w:p>
          <w:p w:rsidRPr="005F2817" w:rsidR="00B8658B" w:rsidP="006357B8" w:rsidRDefault="00B8658B" w14:paraId="2AADF67E" w14:textId="77777777">
            <w:pPr>
              <w:spacing w:after="58"/>
              <w:jc w:val="center"/>
              <w:rPr>
                <w:rFonts w:ascii="Arial" w:hAnsi="Arial"/>
                <w:b/>
              </w:rPr>
            </w:pPr>
            <w:r w:rsidRPr="005F2817">
              <w:rPr>
                <w:rFonts w:ascii="Arial" w:hAnsi="Arial"/>
                <w:b/>
              </w:rPr>
              <w:t>TIME (Seconds)</w:t>
            </w:r>
          </w:p>
        </w:tc>
      </w:tr>
      <w:tr w:rsidRPr="005F2817" w:rsidR="00B8658B" w14:paraId="147F6AC3" w14:textId="77777777">
        <w:trPr>
          <w:cantSplit/>
        </w:trPr>
        <w:tc>
          <w:tcPr>
            <w:tcW w:w="2977" w:type="dxa"/>
            <w:vMerge w:val="restart"/>
            <w:tcBorders>
              <w:top w:val="single" w:color="000000" w:sz="8" w:space="0"/>
              <w:left w:val="single" w:color="000000" w:sz="8" w:space="0"/>
              <w:bottom w:val="single" w:color="000000" w:sz="8" w:space="0"/>
              <w:right w:val="single" w:color="000000" w:sz="8" w:space="0"/>
            </w:tcBorders>
          </w:tcPr>
          <w:p w:rsidRPr="005F2817" w:rsidR="00B8658B" w:rsidP="006357B8" w:rsidRDefault="00B8658B" w14:paraId="24908581" w14:textId="77777777">
            <w:pPr>
              <w:spacing w:before="120" w:after="58"/>
              <w:jc w:val="center"/>
              <w:rPr>
                <w:rFonts w:ascii="Arial" w:hAnsi="Arial"/>
              </w:rPr>
            </w:pPr>
            <w:r w:rsidRPr="005F2817">
              <w:rPr>
                <w:rFonts w:ascii="Arial" w:hAnsi="Arial"/>
              </w:rPr>
              <w:t>SITE END A</w:t>
            </w:r>
          </w:p>
        </w:tc>
        <w:tc>
          <w:tcPr>
            <w:tcW w:w="4253" w:type="dxa"/>
            <w:tcBorders>
              <w:top w:val="single" w:color="000000" w:sz="7" w:space="0"/>
              <w:left w:val="single" w:color="000000" w:sz="8" w:space="0"/>
              <w:bottom w:val="single" w:color="000000" w:sz="7" w:space="0"/>
              <w:right w:val="single" w:color="000000" w:sz="7" w:space="0"/>
            </w:tcBorders>
          </w:tcPr>
          <w:p w:rsidRPr="005F2817" w:rsidR="00B8658B" w:rsidP="006357B8" w:rsidRDefault="00B8658B" w14:paraId="575E7669" w14:textId="77777777">
            <w:pPr>
              <w:spacing w:before="120" w:after="58"/>
              <w:jc w:val="center"/>
              <w:rPr>
                <w:rFonts w:ascii="Arial" w:hAnsi="Arial"/>
              </w:rPr>
            </w:pPr>
            <w:r w:rsidRPr="005F2817">
              <w:rPr>
                <w:rFonts w:ascii="Arial" w:hAnsi="Arial"/>
              </w:rPr>
              <w:t>Close CB 105 to Dead Line Charge &amp; Trips</w:t>
            </w:r>
          </w:p>
        </w:tc>
        <w:tc>
          <w:tcPr>
            <w:tcW w:w="1842"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5DF17E19" w14:textId="77777777">
            <w:pPr>
              <w:spacing w:before="120" w:after="58"/>
              <w:jc w:val="center"/>
              <w:rPr>
                <w:rFonts w:ascii="Arial" w:hAnsi="Arial"/>
              </w:rPr>
            </w:pPr>
            <w:r w:rsidRPr="005F2817">
              <w:rPr>
                <w:rFonts w:ascii="Arial" w:hAnsi="Arial"/>
              </w:rPr>
              <w:t xml:space="preserve"> 15 sec</w:t>
            </w:r>
          </w:p>
        </w:tc>
      </w:tr>
      <w:tr w:rsidRPr="005F2817" w:rsidR="00B8658B" w14:paraId="26498D9E" w14:textId="77777777">
        <w:trPr>
          <w:cantSplit/>
        </w:trPr>
        <w:tc>
          <w:tcPr>
            <w:tcW w:w="2977" w:type="dxa"/>
            <w:vMerge/>
            <w:tcBorders>
              <w:top w:val="nil"/>
              <w:left w:val="single" w:color="000000" w:sz="8" w:space="0"/>
              <w:bottom w:val="single" w:color="000000" w:sz="8" w:space="0"/>
              <w:right w:val="single" w:color="000000" w:sz="8" w:space="0"/>
            </w:tcBorders>
          </w:tcPr>
          <w:p w:rsidRPr="005F2817" w:rsidR="00B8658B" w:rsidP="006357B8" w:rsidRDefault="00B8658B" w14:paraId="772F80F8" w14:textId="77777777">
            <w:pPr>
              <w:spacing w:before="120" w:after="58"/>
              <w:jc w:val="center"/>
              <w:rPr>
                <w:rFonts w:ascii="Arial" w:hAnsi="Arial"/>
              </w:rPr>
            </w:pPr>
          </w:p>
        </w:tc>
        <w:tc>
          <w:tcPr>
            <w:tcW w:w="4253" w:type="dxa"/>
            <w:tcBorders>
              <w:top w:val="single" w:color="000000" w:sz="7" w:space="0"/>
              <w:left w:val="single" w:color="000000" w:sz="8" w:space="0"/>
              <w:bottom w:val="single" w:color="000000" w:sz="7" w:space="0"/>
              <w:right w:val="single" w:color="000000" w:sz="7" w:space="0"/>
            </w:tcBorders>
          </w:tcPr>
          <w:p w:rsidRPr="005F2817" w:rsidR="00B8658B" w:rsidP="006357B8" w:rsidRDefault="00B8658B" w14:paraId="7473AAE5" w14:textId="77777777">
            <w:pPr>
              <w:spacing w:before="120" w:after="58"/>
              <w:jc w:val="center"/>
              <w:rPr>
                <w:rFonts w:ascii="Arial" w:hAnsi="Arial"/>
              </w:rPr>
            </w:pPr>
            <w:r w:rsidRPr="005F2817">
              <w:rPr>
                <w:rFonts w:ascii="Arial" w:hAnsi="Arial"/>
              </w:rPr>
              <w:t>Isol 103 opens</w:t>
            </w:r>
          </w:p>
        </w:tc>
        <w:tc>
          <w:tcPr>
            <w:tcW w:w="1842" w:type="dxa"/>
            <w:tcBorders>
              <w:top w:val="single" w:color="000000" w:sz="7" w:space="0"/>
              <w:left w:val="single" w:color="000000" w:sz="7" w:space="0"/>
              <w:bottom w:val="single" w:color="000000" w:sz="7" w:space="0"/>
              <w:right w:val="single" w:color="000000" w:sz="7" w:space="0"/>
            </w:tcBorders>
          </w:tcPr>
          <w:p w:rsidRPr="005F2817" w:rsidR="00B8658B" w:rsidP="006357B8" w:rsidRDefault="00B8658B" w14:paraId="146FF653" w14:textId="77777777">
            <w:pPr>
              <w:spacing w:before="120" w:after="58"/>
              <w:jc w:val="center"/>
              <w:rPr>
                <w:rFonts w:ascii="Arial" w:hAnsi="Arial"/>
              </w:rPr>
            </w:pPr>
            <w:r w:rsidRPr="005F2817">
              <w:rPr>
                <w:rFonts w:ascii="Arial" w:hAnsi="Arial"/>
              </w:rPr>
              <w:t>sec</w:t>
            </w:r>
          </w:p>
        </w:tc>
      </w:tr>
    </w:tbl>
    <w:p w:rsidRPr="005F2817" w:rsidR="00B8658B" w:rsidP="00B8658B" w:rsidRDefault="00B8658B" w14:paraId="6ECABA77" w14:textId="77777777">
      <w:pPr>
        <w:rPr>
          <w:rFonts w:ascii="Arial" w:hAnsi="Arial"/>
        </w:rPr>
      </w:pPr>
    </w:p>
    <w:p w:rsidRPr="005F2817" w:rsidR="00B8658B" w:rsidP="00B8658B" w:rsidRDefault="00B8658B" w14:paraId="72605FCA" w14:textId="77777777">
      <w:pPr>
        <w:rPr>
          <w:rFonts w:ascii="Arial" w:hAnsi="Arial"/>
        </w:rPr>
      </w:pPr>
    </w:p>
    <w:p w:rsidRPr="005F2817" w:rsidR="00B8658B" w:rsidP="00B8658B" w:rsidRDefault="00B8658B" w14:paraId="7647AC42" w14:textId="77777777">
      <w:pPr>
        <w:rPr>
          <w:rFonts w:ascii="Arial" w:hAnsi="Arial"/>
          <w:b/>
        </w:rPr>
      </w:pPr>
      <w:r w:rsidRPr="005F2817">
        <w:rPr>
          <w:rFonts w:ascii="Arial" w:hAnsi="Arial"/>
        </w:rPr>
        <w:t xml:space="preserve">4. </w:t>
      </w:r>
      <w:r w:rsidRPr="005F2817">
        <w:rPr>
          <w:rFonts w:ascii="Arial" w:hAnsi="Arial"/>
          <w:b/>
        </w:rPr>
        <w:t>T1 FAULT AT SITE END A</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977"/>
        <w:gridCol w:w="4253"/>
        <w:gridCol w:w="1842"/>
      </w:tblGrid>
      <w:tr w:rsidRPr="005F2817" w:rsidR="00B8658B" w14:paraId="740F99D6" w14:textId="77777777">
        <w:tc>
          <w:tcPr>
            <w:tcW w:w="2977" w:type="dxa"/>
          </w:tcPr>
          <w:p w:rsidRPr="005F2817" w:rsidR="00B8658B" w:rsidP="006357B8" w:rsidRDefault="00B8658B" w14:paraId="36A86520" w14:textId="77777777">
            <w:pPr>
              <w:jc w:val="center"/>
              <w:rPr>
                <w:rFonts w:ascii="Arial" w:hAnsi="Arial"/>
                <w:b/>
              </w:rPr>
            </w:pPr>
          </w:p>
          <w:p w:rsidRPr="005F2817" w:rsidR="00B8658B" w:rsidP="006357B8" w:rsidRDefault="00B8658B" w14:paraId="753C4DEB" w14:textId="77777777">
            <w:pPr>
              <w:jc w:val="center"/>
              <w:rPr>
                <w:rFonts w:ascii="Arial" w:hAnsi="Arial"/>
                <w:b/>
              </w:rPr>
            </w:pPr>
            <w:r w:rsidRPr="005F2817">
              <w:rPr>
                <w:rFonts w:ascii="Arial" w:hAnsi="Arial"/>
                <w:b/>
              </w:rPr>
              <w:t>LOCATION</w:t>
            </w:r>
          </w:p>
        </w:tc>
        <w:tc>
          <w:tcPr>
            <w:tcW w:w="4253" w:type="dxa"/>
          </w:tcPr>
          <w:p w:rsidRPr="005F2817" w:rsidR="00B8658B" w:rsidP="006357B8" w:rsidRDefault="00B8658B" w14:paraId="258633A6" w14:textId="77777777">
            <w:pPr>
              <w:jc w:val="center"/>
              <w:rPr>
                <w:rFonts w:ascii="Arial" w:hAnsi="Arial"/>
                <w:b/>
              </w:rPr>
            </w:pPr>
          </w:p>
          <w:p w:rsidRPr="005F2817" w:rsidR="00B8658B" w:rsidP="006357B8" w:rsidRDefault="00B8658B" w14:paraId="287823C6" w14:textId="77777777">
            <w:pPr>
              <w:jc w:val="center"/>
              <w:rPr>
                <w:rFonts w:ascii="Arial" w:hAnsi="Arial"/>
                <w:b/>
              </w:rPr>
            </w:pPr>
            <w:r w:rsidRPr="005F2817">
              <w:rPr>
                <w:rFonts w:ascii="Arial" w:hAnsi="Arial"/>
                <w:b/>
              </w:rPr>
              <w:t>OPERATION</w:t>
            </w:r>
          </w:p>
        </w:tc>
        <w:tc>
          <w:tcPr>
            <w:tcW w:w="1842" w:type="dxa"/>
          </w:tcPr>
          <w:p w:rsidRPr="005F2817" w:rsidR="00B8658B" w:rsidP="006357B8" w:rsidRDefault="00B8658B" w14:paraId="24012CD0" w14:textId="77777777">
            <w:pPr>
              <w:jc w:val="center"/>
              <w:rPr>
                <w:rFonts w:ascii="Arial" w:hAnsi="Arial"/>
                <w:b/>
              </w:rPr>
            </w:pPr>
          </w:p>
          <w:p w:rsidRPr="005F2817" w:rsidR="00B8658B" w:rsidP="006357B8" w:rsidRDefault="00B8658B" w14:paraId="5C20DEC9" w14:textId="77777777">
            <w:pPr>
              <w:jc w:val="center"/>
              <w:rPr>
                <w:rFonts w:ascii="Arial" w:hAnsi="Arial"/>
                <w:b/>
              </w:rPr>
            </w:pPr>
            <w:r w:rsidRPr="005F2817">
              <w:rPr>
                <w:rFonts w:ascii="Arial" w:hAnsi="Arial"/>
                <w:b/>
              </w:rPr>
              <w:t>TIME (Seconds)</w:t>
            </w:r>
          </w:p>
        </w:tc>
      </w:tr>
      <w:tr w:rsidRPr="005F2817" w:rsidR="00B8658B" w14:paraId="2E9223E4" w14:textId="77777777">
        <w:trPr>
          <w:cantSplit/>
        </w:trPr>
        <w:tc>
          <w:tcPr>
            <w:tcW w:w="2977" w:type="dxa"/>
            <w:vMerge w:val="restart"/>
          </w:tcPr>
          <w:p w:rsidRPr="005F2817" w:rsidR="00B8658B" w:rsidP="006357B8" w:rsidRDefault="00B8658B" w14:paraId="158D9843" w14:textId="77777777">
            <w:pPr>
              <w:spacing w:before="120" w:after="58"/>
              <w:jc w:val="center"/>
              <w:rPr>
                <w:rFonts w:ascii="Arial" w:hAnsi="Arial"/>
              </w:rPr>
            </w:pPr>
            <w:r w:rsidRPr="005F2817">
              <w:rPr>
                <w:rFonts w:ascii="Arial" w:hAnsi="Arial"/>
              </w:rPr>
              <w:t xml:space="preserve">SITE END A </w:t>
            </w:r>
          </w:p>
          <w:p w:rsidRPr="005F2817" w:rsidR="00B8658B" w:rsidP="006357B8" w:rsidRDefault="00B8658B" w14:paraId="7416FD01" w14:textId="77777777">
            <w:pPr>
              <w:spacing w:before="120" w:after="58"/>
              <w:jc w:val="center"/>
              <w:rPr>
                <w:rFonts w:ascii="Arial" w:hAnsi="Arial"/>
              </w:rPr>
            </w:pPr>
          </w:p>
        </w:tc>
        <w:tc>
          <w:tcPr>
            <w:tcW w:w="4253" w:type="dxa"/>
          </w:tcPr>
          <w:p w:rsidRPr="005F2817" w:rsidR="00B8658B" w:rsidP="006357B8" w:rsidRDefault="00B8658B" w14:paraId="30F5182F" w14:textId="77777777">
            <w:pPr>
              <w:spacing w:before="120" w:after="58"/>
              <w:jc w:val="center"/>
              <w:rPr>
                <w:rFonts w:ascii="Arial" w:hAnsi="Arial"/>
              </w:rPr>
            </w:pPr>
            <w:r w:rsidRPr="005F2817">
              <w:rPr>
                <w:rFonts w:ascii="Arial" w:hAnsi="Arial"/>
              </w:rPr>
              <w:t>Close CB105  to Dead Line Charge &amp; Trips</w:t>
            </w:r>
          </w:p>
        </w:tc>
        <w:tc>
          <w:tcPr>
            <w:tcW w:w="1842" w:type="dxa"/>
          </w:tcPr>
          <w:p w:rsidRPr="005F2817" w:rsidR="00B8658B" w:rsidP="006357B8" w:rsidRDefault="00B8658B" w14:paraId="45AD90A0" w14:textId="77777777">
            <w:pPr>
              <w:spacing w:before="120" w:after="58"/>
              <w:jc w:val="center"/>
              <w:rPr>
                <w:rFonts w:ascii="Arial" w:hAnsi="Arial"/>
              </w:rPr>
            </w:pPr>
            <w:r w:rsidRPr="005F2817">
              <w:rPr>
                <w:rFonts w:ascii="Arial" w:hAnsi="Arial"/>
              </w:rPr>
              <w:t>15 sec</w:t>
            </w:r>
          </w:p>
        </w:tc>
      </w:tr>
      <w:tr w:rsidRPr="005F2817" w:rsidR="00B8658B" w14:paraId="0DDB34FC" w14:textId="77777777">
        <w:trPr>
          <w:cantSplit/>
        </w:trPr>
        <w:tc>
          <w:tcPr>
            <w:tcW w:w="2977" w:type="dxa"/>
            <w:vMerge/>
          </w:tcPr>
          <w:p w:rsidRPr="005F2817" w:rsidR="00B8658B" w:rsidP="006357B8" w:rsidRDefault="00B8658B" w14:paraId="3777AC88" w14:textId="77777777">
            <w:pPr>
              <w:spacing w:before="120" w:after="58"/>
              <w:jc w:val="center"/>
              <w:rPr>
                <w:rFonts w:ascii="Arial" w:hAnsi="Arial"/>
              </w:rPr>
            </w:pPr>
          </w:p>
        </w:tc>
        <w:tc>
          <w:tcPr>
            <w:tcW w:w="4253" w:type="dxa"/>
          </w:tcPr>
          <w:p w:rsidRPr="005F2817" w:rsidR="00B8658B" w:rsidP="006357B8" w:rsidRDefault="00B8658B" w14:paraId="0522BAEC" w14:textId="77777777">
            <w:pPr>
              <w:spacing w:before="120" w:after="58"/>
              <w:jc w:val="center"/>
              <w:rPr>
                <w:rFonts w:ascii="Arial" w:hAnsi="Arial"/>
              </w:rPr>
            </w:pPr>
            <w:r w:rsidRPr="005F2817">
              <w:rPr>
                <w:rFonts w:ascii="Arial" w:hAnsi="Arial"/>
              </w:rPr>
              <w:t>Isol 113 opens</w:t>
            </w:r>
          </w:p>
        </w:tc>
        <w:tc>
          <w:tcPr>
            <w:tcW w:w="1842" w:type="dxa"/>
          </w:tcPr>
          <w:p w:rsidRPr="005F2817" w:rsidR="00B8658B" w:rsidP="006357B8" w:rsidRDefault="00B8658B" w14:paraId="20699739" w14:textId="77777777">
            <w:pPr>
              <w:spacing w:before="120" w:after="58"/>
              <w:jc w:val="center"/>
              <w:rPr>
                <w:rFonts w:ascii="Arial" w:hAnsi="Arial"/>
              </w:rPr>
            </w:pPr>
            <w:r w:rsidRPr="005F2817">
              <w:rPr>
                <w:rFonts w:ascii="Arial" w:hAnsi="Arial"/>
              </w:rPr>
              <w:t>sec</w:t>
            </w:r>
          </w:p>
        </w:tc>
      </w:tr>
      <w:tr w:rsidRPr="005F2817" w:rsidR="00B8658B" w14:paraId="57CDE50A" w14:textId="77777777">
        <w:trPr>
          <w:cantSplit/>
        </w:trPr>
        <w:tc>
          <w:tcPr>
            <w:tcW w:w="2977" w:type="dxa"/>
            <w:vMerge/>
          </w:tcPr>
          <w:p w:rsidRPr="005F2817" w:rsidR="00B8658B" w:rsidP="006357B8" w:rsidRDefault="00B8658B" w14:paraId="2D8C61C5" w14:textId="77777777">
            <w:pPr>
              <w:spacing w:before="120" w:after="58"/>
              <w:jc w:val="center"/>
              <w:rPr>
                <w:rFonts w:ascii="Arial" w:hAnsi="Arial"/>
              </w:rPr>
            </w:pPr>
          </w:p>
        </w:tc>
        <w:tc>
          <w:tcPr>
            <w:tcW w:w="4253" w:type="dxa"/>
          </w:tcPr>
          <w:p w:rsidRPr="005F2817" w:rsidR="00B8658B" w:rsidP="006357B8" w:rsidRDefault="00B8658B" w14:paraId="7D8F7B35" w14:textId="77777777">
            <w:pPr>
              <w:spacing w:before="120" w:after="58"/>
              <w:jc w:val="center"/>
              <w:rPr>
                <w:rFonts w:ascii="Arial" w:hAnsi="Arial"/>
              </w:rPr>
            </w:pPr>
            <w:r w:rsidRPr="005F2817">
              <w:rPr>
                <w:rFonts w:ascii="Arial" w:hAnsi="Arial"/>
              </w:rPr>
              <w:t>Close CB 105 to Dead Line Charge</w:t>
            </w:r>
          </w:p>
        </w:tc>
        <w:tc>
          <w:tcPr>
            <w:tcW w:w="1842" w:type="dxa"/>
          </w:tcPr>
          <w:p w:rsidRPr="005F2817" w:rsidR="00B8658B" w:rsidP="006357B8" w:rsidRDefault="00B8658B" w14:paraId="0476ACC0" w14:textId="77777777">
            <w:pPr>
              <w:spacing w:before="120" w:after="58"/>
              <w:jc w:val="center"/>
              <w:rPr>
                <w:rFonts w:ascii="Arial" w:hAnsi="Arial"/>
              </w:rPr>
            </w:pPr>
            <w:r w:rsidRPr="005F2817">
              <w:rPr>
                <w:rFonts w:ascii="Arial" w:hAnsi="Arial"/>
              </w:rPr>
              <w:t>sec</w:t>
            </w:r>
          </w:p>
        </w:tc>
      </w:tr>
    </w:tbl>
    <w:p w:rsidRPr="005F2817" w:rsidR="00B8658B" w:rsidP="00B8658B" w:rsidRDefault="00B8658B" w14:paraId="10D89FAE" w14:textId="77777777">
      <w:pPr>
        <w:rPr>
          <w:rFonts w:ascii="Arial" w:hAnsi="Arial"/>
        </w:rPr>
      </w:pPr>
    </w:p>
    <w:p w:rsidRPr="005F2817" w:rsidR="00B8658B" w:rsidP="00B8658B" w:rsidRDefault="00B8658B" w14:paraId="61729107" w14:textId="77777777">
      <w:pPr>
        <w:pStyle w:val="BodyText"/>
        <w:rPr>
          <w:b/>
          <w:lang w:val="en-US"/>
        </w:rPr>
      </w:pPr>
    </w:p>
    <w:p w:rsidRPr="005F2817" w:rsidR="00B8658B" w:rsidP="00B8658B" w:rsidRDefault="00B8658B" w14:paraId="0332A9F0" w14:textId="77777777">
      <w:pPr>
        <w:pStyle w:val="BodyText"/>
        <w:rPr>
          <w:b/>
          <w:lang w:val="en-US"/>
        </w:rPr>
      </w:pPr>
      <w:r w:rsidRPr="005F2817">
        <w:rPr>
          <w:b/>
          <w:lang w:val="en-US"/>
        </w:rPr>
        <w:t>NOTES</w:t>
      </w:r>
    </w:p>
    <w:p w:rsidRPr="005F2817" w:rsidR="00B8658B" w:rsidP="00B8658B" w:rsidRDefault="00B8658B" w14:paraId="49AE2159" w14:textId="77777777">
      <w:pPr>
        <w:pStyle w:val="BodyText"/>
        <w:rPr>
          <w:b/>
          <w:lang w:val="en-US"/>
        </w:rPr>
      </w:pPr>
    </w:p>
    <w:p w:rsidRPr="005F2817" w:rsidR="00B8658B" w:rsidP="00307654" w:rsidRDefault="00B8658B" w14:paraId="38421FE9" w14:textId="77777777">
      <w:pPr>
        <w:rPr>
          <w:rFonts w:ascii="Arial" w:hAnsi="Arial"/>
        </w:rPr>
      </w:pPr>
      <w:r w:rsidRPr="005F2817">
        <w:t xml:space="preserve">1) </w:t>
      </w:r>
    </w:p>
    <w:p w:rsidRPr="005F2817" w:rsidR="00B8658B" w:rsidP="00B8658B" w:rsidRDefault="00B8658B" w14:paraId="5BCF108C" w14:textId="77777777">
      <w:pPr>
        <w:rPr>
          <w:rFonts w:ascii="Arial" w:hAnsi="Arial"/>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985"/>
        <w:gridCol w:w="2268"/>
        <w:gridCol w:w="4819"/>
      </w:tblGrid>
      <w:tr w:rsidRPr="005F2817" w:rsidR="00B8658B" w14:paraId="4FE21A94" w14:textId="77777777">
        <w:trPr>
          <w:trHeight w:val="304"/>
        </w:trPr>
        <w:tc>
          <w:tcPr>
            <w:tcW w:w="1985" w:type="dxa"/>
          </w:tcPr>
          <w:p w:rsidRPr="005F2817" w:rsidR="00B8658B" w:rsidP="006357B8" w:rsidRDefault="00B8658B" w14:paraId="31BAC212" w14:textId="77777777">
            <w:pPr>
              <w:rPr>
                <w:rFonts w:ascii="Arial" w:hAnsi="Arial"/>
                <w:b/>
              </w:rPr>
            </w:pPr>
            <w:r w:rsidRPr="005F2817">
              <w:rPr>
                <w:rFonts w:ascii="Arial" w:hAnsi="Arial"/>
                <w:b/>
              </w:rPr>
              <w:t>Revision &amp; Date</w:t>
            </w:r>
          </w:p>
        </w:tc>
        <w:tc>
          <w:tcPr>
            <w:tcW w:w="2268" w:type="dxa"/>
          </w:tcPr>
          <w:p w:rsidRPr="005F2817" w:rsidR="00B8658B" w:rsidP="006357B8" w:rsidRDefault="00B8658B" w14:paraId="64B40600" w14:textId="77777777">
            <w:pPr>
              <w:rPr>
                <w:rFonts w:ascii="Arial" w:hAnsi="Arial"/>
                <w:b/>
              </w:rPr>
            </w:pPr>
            <w:r w:rsidRPr="005F2817">
              <w:rPr>
                <w:rFonts w:ascii="Arial" w:hAnsi="Arial"/>
                <w:b/>
              </w:rPr>
              <w:t>Author</w:t>
            </w:r>
          </w:p>
        </w:tc>
        <w:tc>
          <w:tcPr>
            <w:tcW w:w="4819" w:type="dxa"/>
          </w:tcPr>
          <w:p w:rsidRPr="005F2817" w:rsidR="00B8658B" w:rsidP="006357B8" w:rsidRDefault="00B8658B" w14:paraId="6957298E" w14:textId="77777777">
            <w:pPr>
              <w:rPr>
                <w:rFonts w:ascii="Arial" w:hAnsi="Arial"/>
                <w:b/>
              </w:rPr>
            </w:pPr>
            <w:r w:rsidRPr="005F2817">
              <w:rPr>
                <w:rFonts w:ascii="Arial" w:hAnsi="Arial"/>
                <w:b/>
              </w:rPr>
              <w:t>Reason for revision</w:t>
            </w:r>
          </w:p>
        </w:tc>
      </w:tr>
      <w:tr w:rsidRPr="005F2817" w:rsidR="00B8658B" w14:paraId="7B93B6F1" w14:textId="77777777">
        <w:trPr>
          <w:trHeight w:val="304"/>
        </w:trPr>
        <w:tc>
          <w:tcPr>
            <w:tcW w:w="1985" w:type="dxa"/>
          </w:tcPr>
          <w:p w:rsidRPr="005F2817" w:rsidR="00B8658B" w:rsidP="006357B8" w:rsidRDefault="00B8658B" w14:paraId="3022927B" w14:textId="77777777">
            <w:pPr>
              <w:rPr>
                <w:rFonts w:ascii="Arial" w:hAnsi="Arial"/>
              </w:rPr>
            </w:pPr>
            <w:r w:rsidRPr="005F2817">
              <w:rPr>
                <w:rFonts w:ascii="Arial" w:hAnsi="Arial"/>
              </w:rPr>
              <w:t>Draft</w:t>
            </w:r>
          </w:p>
        </w:tc>
        <w:tc>
          <w:tcPr>
            <w:tcW w:w="2268" w:type="dxa"/>
          </w:tcPr>
          <w:p w:rsidRPr="005F2817" w:rsidR="00B8658B" w:rsidP="006357B8" w:rsidRDefault="00B8658B" w14:paraId="395A560C" w14:textId="77777777">
            <w:pPr>
              <w:rPr>
                <w:rFonts w:ascii="Arial" w:hAnsi="Arial"/>
              </w:rPr>
            </w:pPr>
          </w:p>
        </w:tc>
        <w:tc>
          <w:tcPr>
            <w:tcW w:w="4819" w:type="dxa"/>
          </w:tcPr>
          <w:p w:rsidRPr="005F2817" w:rsidR="00B8658B" w:rsidP="006357B8" w:rsidRDefault="00B8658B" w14:paraId="59A3CA46" w14:textId="77777777">
            <w:pPr>
              <w:rPr>
                <w:rFonts w:ascii="Arial" w:hAnsi="Arial"/>
              </w:rPr>
            </w:pPr>
            <w:r w:rsidRPr="005F2817">
              <w:rPr>
                <w:rFonts w:ascii="Arial" w:hAnsi="Arial"/>
              </w:rPr>
              <w:t xml:space="preserve">First issue. </w:t>
            </w:r>
          </w:p>
        </w:tc>
      </w:tr>
      <w:tr w:rsidRPr="005F2817" w:rsidR="00B8658B" w14:paraId="5768885A" w14:textId="77777777">
        <w:trPr>
          <w:trHeight w:val="304"/>
        </w:trPr>
        <w:tc>
          <w:tcPr>
            <w:tcW w:w="1985" w:type="dxa"/>
          </w:tcPr>
          <w:p w:rsidRPr="005F2817" w:rsidR="00B8658B" w:rsidP="006357B8" w:rsidRDefault="00B8658B" w14:paraId="6CDE41BF" w14:textId="77777777">
            <w:pPr>
              <w:rPr>
                <w:rFonts w:ascii="Arial" w:hAnsi="Arial"/>
              </w:rPr>
            </w:pPr>
          </w:p>
        </w:tc>
        <w:tc>
          <w:tcPr>
            <w:tcW w:w="2268" w:type="dxa"/>
          </w:tcPr>
          <w:p w:rsidRPr="005F2817" w:rsidR="00B8658B" w:rsidP="006357B8" w:rsidRDefault="00B8658B" w14:paraId="258D2284" w14:textId="77777777">
            <w:pPr>
              <w:rPr>
                <w:rFonts w:ascii="Arial" w:hAnsi="Arial"/>
              </w:rPr>
            </w:pPr>
          </w:p>
        </w:tc>
        <w:tc>
          <w:tcPr>
            <w:tcW w:w="4819" w:type="dxa"/>
          </w:tcPr>
          <w:p w:rsidRPr="005F2817" w:rsidR="00B8658B" w:rsidP="006357B8" w:rsidRDefault="00B8658B" w14:paraId="3271EB9C" w14:textId="77777777">
            <w:pPr>
              <w:rPr>
                <w:rFonts w:ascii="Arial" w:hAnsi="Arial"/>
              </w:rPr>
            </w:pPr>
          </w:p>
        </w:tc>
      </w:tr>
      <w:tr w:rsidRPr="005F2817" w:rsidR="00B8658B" w14:paraId="5E7CB025" w14:textId="77777777">
        <w:trPr>
          <w:trHeight w:val="304"/>
        </w:trPr>
        <w:tc>
          <w:tcPr>
            <w:tcW w:w="1985" w:type="dxa"/>
          </w:tcPr>
          <w:p w:rsidRPr="005F2817" w:rsidR="00B8658B" w:rsidP="006357B8" w:rsidRDefault="00B8658B" w14:paraId="6043C5E0" w14:textId="77777777">
            <w:pPr>
              <w:rPr>
                <w:rFonts w:ascii="Arial" w:hAnsi="Arial"/>
              </w:rPr>
            </w:pPr>
          </w:p>
        </w:tc>
        <w:tc>
          <w:tcPr>
            <w:tcW w:w="2268" w:type="dxa"/>
          </w:tcPr>
          <w:p w:rsidRPr="005F2817" w:rsidR="00B8658B" w:rsidP="006357B8" w:rsidRDefault="00B8658B" w14:paraId="230B12C5" w14:textId="77777777">
            <w:pPr>
              <w:rPr>
                <w:rFonts w:ascii="Arial" w:hAnsi="Arial"/>
              </w:rPr>
            </w:pPr>
          </w:p>
        </w:tc>
        <w:tc>
          <w:tcPr>
            <w:tcW w:w="4819" w:type="dxa"/>
          </w:tcPr>
          <w:p w:rsidRPr="005F2817" w:rsidR="00B8658B" w:rsidP="006357B8" w:rsidRDefault="00B8658B" w14:paraId="7ADBD4B9" w14:textId="77777777">
            <w:pPr>
              <w:rPr>
                <w:rFonts w:ascii="Arial" w:hAnsi="Arial"/>
              </w:rPr>
            </w:pPr>
          </w:p>
        </w:tc>
      </w:tr>
    </w:tbl>
    <w:p w:rsidRPr="005F2817" w:rsidR="00B8658B" w:rsidP="00B8658B" w:rsidRDefault="00B8658B" w14:paraId="707E6DDB" w14:textId="77777777">
      <w:pPr>
        <w:rPr>
          <w:rFonts w:ascii="Arial" w:hAnsi="Arial"/>
        </w:rPr>
      </w:pPr>
    </w:p>
    <w:p w:rsidRPr="005F2817" w:rsidR="00B8658B" w:rsidP="00B8658B" w:rsidRDefault="00B8658B" w14:paraId="3D495269" w14:textId="77777777">
      <w:pPr>
        <w:jc w:val="both"/>
        <w:rPr>
          <w:rFonts w:ascii="Arial" w:hAnsi="Arial" w:cs="Arial"/>
          <w:b/>
          <w:sz w:val="28"/>
          <w:szCs w:val="28"/>
        </w:rPr>
      </w:pPr>
    </w:p>
    <w:p w:rsidRPr="005F2817" w:rsidR="00307654" w:rsidP="00307654" w:rsidRDefault="00B8658B" w14:paraId="40EB56B1" w14:textId="77777777">
      <w:pPr>
        <w:jc w:val="both"/>
      </w:pPr>
      <w:r w:rsidRPr="005F2817">
        <w:rPr>
          <w:rFonts w:ascii="Arial" w:hAnsi="Arial" w:cs="Arial"/>
        </w:rPr>
        <w:tab/>
      </w:r>
      <w:r w:rsidRPr="005F2817" w:rsidR="00765C56">
        <w:br w:type="page"/>
      </w:r>
    </w:p>
    <w:p w:rsidRPr="005F2817" w:rsidR="00480B9F" w:rsidP="00480B9F" w:rsidRDefault="00480B9F" w14:paraId="1F69A842" w14:textId="77777777">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rsidRPr="005F2817" w:rsidR="00480B9F" w:rsidP="00277970" w:rsidRDefault="00480B9F" w14:paraId="3368AB4B" w14:textId="77777777">
      <w:pPr>
        <w:rPr>
          <w:rFonts w:ascii="Arial" w:hAnsi="Arial" w:cs="Arial"/>
          <w:b/>
          <w:bCs/>
          <w:iCs/>
          <w:sz w:val="24"/>
          <w:szCs w:val="24"/>
          <w:lang w:eastAsia="en-GB"/>
        </w:rPr>
      </w:pPr>
    </w:p>
    <w:p w:rsidRPr="005F2817" w:rsidR="00480B9F" w:rsidP="00277970" w:rsidRDefault="00480B9F" w14:paraId="51802261" w14:textId="77777777">
      <w:pPr>
        <w:rPr>
          <w:rFonts w:ascii="Arial" w:hAnsi="Arial" w:cs="Arial"/>
          <w:b/>
          <w:bCs/>
          <w:iCs/>
          <w:sz w:val="24"/>
          <w:szCs w:val="24"/>
          <w:lang w:eastAsia="en-GB"/>
        </w:rPr>
      </w:pPr>
    </w:p>
    <w:p w:rsidRPr="005F2817" w:rsidR="00277970" w:rsidP="00277970" w:rsidRDefault="00277970" w14:paraId="3BB3BDAD" w14:textId="77777777">
      <w:pPr>
        <w:rPr>
          <w:rFonts w:ascii="Arial" w:hAnsi="Arial" w:cs="Arial"/>
          <w:b/>
          <w:sz w:val="24"/>
          <w:szCs w:val="24"/>
        </w:rPr>
      </w:pPr>
      <w:r w:rsidRPr="005F2817">
        <w:rPr>
          <w:rFonts w:ascii="Arial" w:hAnsi="Arial" w:cs="Arial"/>
          <w:b/>
          <w:bCs/>
          <w:iCs/>
          <w:sz w:val="24"/>
          <w:szCs w:val="24"/>
          <w:lang w:eastAsia="en-GB"/>
        </w:rPr>
        <w:t>Offshore TO Name</w:t>
      </w:r>
      <w:r w:rsidRPr="005F2817">
        <w:rPr>
          <w:rFonts w:ascii="Arial" w:hAnsi="Arial" w:cs="Arial"/>
          <w:b/>
          <w:sz w:val="24"/>
          <w:szCs w:val="24"/>
        </w:rPr>
        <w:t xml:space="preserve"> </w:t>
      </w:r>
    </w:p>
    <w:p w:rsidRPr="005F2817" w:rsidR="00277970" w:rsidP="00277970" w:rsidRDefault="00277970" w14:paraId="798078E6" w14:textId="77777777">
      <w:pPr>
        <w:rPr>
          <w:rFonts w:ascii="Arial" w:hAnsi="Arial" w:cs="Arial"/>
          <w:b/>
          <w:bCs/>
          <w:sz w:val="24"/>
          <w:szCs w:val="24"/>
          <w:lang w:eastAsia="en-GB"/>
        </w:rPr>
      </w:pPr>
    </w:p>
    <w:p w:rsidRPr="005F2817" w:rsidR="00277970" w:rsidP="00277970" w:rsidRDefault="00277970" w14:paraId="50AB14B4" w14:textId="77777777">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rsidRPr="005F2817" w:rsidR="00277970" w:rsidP="00277970" w:rsidRDefault="00277970" w14:paraId="4E460EB0" w14:textId="77777777">
      <w:pPr>
        <w:rPr>
          <w:rFonts w:ascii="Arial" w:hAnsi="Arial" w:cs="Arial"/>
          <w:b/>
          <w:bCs/>
          <w:lang w:eastAsia="en-GB"/>
        </w:rPr>
      </w:pPr>
      <w:r w:rsidRPr="005F2817">
        <w:rPr>
          <w:rFonts w:ascii="Arial" w:hAnsi="Arial" w:cs="Arial"/>
          <w:b/>
          <w:bCs/>
          <w:lang w:eastAsia="en-GB"/>
        </w:rPr>
        <w:t>Guidance Notes Reference: Part 3 – 3.3 Generator Intertrip Schemes           Date: xx/xx/2009</w:t>
      </w:r>
    </w:p>
    <w:p w:rsidRPr="005F2817" w:rsidR="00963E23" w:rsidP="00277970" w:rsidRDefault="00963E23" w14:paraId="70AE52D9" w14:textId="77777777">
      <w:pPr>
        <w:rPr>
          <w:rFonts w:ascii="Arial" w:hAnsi="Arial" w:cs="Arial"/>
          <w:b/>
          <w:bCs/>
          <w:lang w:eastAsia="en-GB"/>
        </w:rPr>
      </w:pPr>
    </w:p>
    <w:p w:rsidRPr="005F2817" w:rsidR="00963E23" w:rsidP="00963E23" w:rsidRDefault="00963E23" w14:paraId="6AAD31A9" w14:textId="77777777">
      <w:pPr>
        <w:jc w:val="center"/>
        <w:rPr>
          <w:rFonts w:ascii="Arial" w:hAnsi="Arial" w:cs="Arial"/>
          <w:b/>
          <w:bCs/>
          <w:lang w:eastAsia="en-GB"/>
        </w:rPr>
      </w:pPr>
    </w:p>
    <w:p w:rsidRPr="005F2817" w:rsidR="00307654" w:rsidP="00307654" w:rsidRDefault="00307654" w14:paraId="115710B7" w14:textId="77777777">
      <w:pPr>
        <w:pStyle w:val="Title"/>
        <w:rPr>
          <w:b/>
          <w:sz w:val="32"/>
          <w:szCs w:val="32"/>
          <w:u w:val="none"/>
        </w:rPr>
      </w:pPr>
    </w:p>
    <w:p w:rsidRPr="005F2817" w:rsidR="00307654" w:rsidP="00307654" w:rsidRDefault="008F2CC5" w14:paraId="5428FAAC" w14:textId="77777777">
      <w:pPr>
        <w:pStyle w:val="Title"/>
        <w:rPr>
          <w:b/>
          <w:sz w:val="32"/>
          <w:szCs w:val="32"/>
          <w:u w:val="none"/>
        </w:rPr>
      </w:pPr>
      <w:r w:rsidRPr="005F2817">
        <w:rPr>
          <w:b/>
          <w:sz w:val="32"/>
          <w:szCs w:val="32"/>
          <w:u w:val="none"/>
        </w:rPr>
        <w:t>G</w:t>
      </w:r>
      <w:r w:rsidRPr="005F2817" w:rsidR="00307654">
        <w:rPr>
          <w:b/>
          <w:sz w:val="32"/>
          <w:szCs w:val="32"/>
          <w:u w:val="none"/>
        </w:rPr>
        <w:t>ENERATOR INTERTRIP SCHEMES</w:t>
      </w:r>
    </w:p>
    <w:p w:rsidRPr="005F2817" w:rsidR="008F2CC5" w:rsidP="00307654" w:rsidRDefault="008F2CC5" w14:paraId="4325692F" w14:textId="77777777">
      <w:pPr>
        <w:pStyle w:val="Title"/>
        <w:rPr>
          <w:sz w:val="32"/>
          <w:szCs w:val="32"/>
        </w:rPr>
      </w:pPr>
    </w:p>
    <w:p w:rsidRPr="005F2817" w:rsidR="00307654" w:rsidP="008F2CC5" w:rsidRDefault="00307654" w14:paraId="0D40FB9B" w14:textId="77777777">
      <w:pPr>
        <w:pStyle w:val="Heading1"/>
        <w:numPr>
          <w:ilvl w:val="0"/>
          <w:numId w:val="0"/>
        </w:numPr>
        <w:jc w:val="center"/>
        <w:rPr>
          <w:sz w:val="32"/>
          <w:szCs w:val="32"/>
        </w:rPr>
      </w:pPr>
      <w:r w:rsidRPr="005F2817">
        <w:rPr>
          <w:sz w:val="32"/>
          <w:szCs w:val="32"/>
        </w:rPr>
        <w:t>Substation: Wind Farm No1: 132/33kV</w:t>
      </w:r>
    </w:p>
    <w:p w:rsidRPr="005F2817" w:rsidR="00307654" w:rsidP="00307654" w:rsidRDefault="00307654" w14:paraId="11012062" w14:textId="77777777">
      <w:pPr>
        <w:rPr>
          <w:b/>
        </w:rPr>
      </w:pPr>
    </w:p>
    <w:p w:rsidRPr="005F2817" w:rsidR="00307654" w:rsidP="00307654" w:rsidRDefault="00307654" w14:paraId="7344167B" w14:textId="77777777">
      <w:pPr>
        <w:rPr>
          <w:b/>
        </w:rPr>
      </w:pPr>
    </w:p>
    <w:p w:rsidRPr="005F2817" w:rsidR="00307654" w:rsidP="00307654" w:rsidRDefault="00307654" w14:paraId="161F6672" w14:textId="77777777">
      <w:pPr>
        <w:tabs>
          <w:tab w:val="left" w:pos="3402"/>
        </w:tabs>
        <w:ind w:left="360"/>
        <w:rPr>
          <w:b/>
          <w:sz w:val="24"/>
          <w:szCs w:val="24"/>
        </w:rPr>
      </w:pPr>
    </w:p>
    <w:p w:rsidRPr="005F2817" w:rsidR="00307654" w:rsidP="00307654" w:rsidRDefault="00307654" w14:paraId="4DA9DD55" w14:textId="77777777">
      <w:pPr>
        <w:tabs>
          <w:tab w:val="left" w:pos="3402"/>
        </w:tabs>
        <w:ind w:left="360"/>
        <w:rPr>
          <w:b/>
          <w:sz w:val="24"/>
          <w:szCs w:val="24"/>
          <w:u w:val="single"/>
        </w:rPr>
      </w:pPr>
      <w:r w:rsidRPr="005F2817">
        <w:rPr>
          <w:b/>
          <w:sz w:val="24"/>
          <w:szCs w:val="24"/>
          <w:u w:val="single"/>
        </w:rPr>
        <w:t>Details of Generator Intertrip Schemes:</w:t>
      </w:r>
    </w:p>
    <w:p w:rsidRPr="005F2817" w:rsidR="00307654" w:rsidP="00FF64B0" w:rsidRDefault="00307654" w14:paraId="089CEF62" w14:textId="77777777">
      <w:pPr>
        <w:spacing w:line="120" w:lineRule="exact"/>
        <w:rPr>
          <w:rFonts w:ascii="Arial" w:hAnsi="Arial"/>
        </w:rPr>
      </w:pPr>
    </w:p>
    <w:p w:rsidRPr="005F2817" w:rsidR="00765C56" w:rsidP="00B776CB" w:rsidRDefault="00765C56" w14:paraId="07982C7E" w14:textId="77777777"/>
    <w:p w:rsidRPr="005F2817" w:rsidR="00765C56" w:rsidP="00B776CB" w:rsidRDefault="00765C56" w14:paraId="73EF7F7D" w14:textId="77777777"/>
    <w:p w:rsidRPr="005F2817" w:rsidR="00963E23" w:rsidP="00B776CB" w:rsidRDefault="00963E23" w14:paraId="45FAD492" w14:textId="77777777"/>
    <w:p w:rsidRPr="005F2817" w:rsidR="00963E23" w:rsidP="00B776CB" w:rsidRDefault="00963E23" w14:paraId="42B9D01D" w14:textId="77777777"/>
    <w:p w:rsidRPr="005F2817" w:rsidR="00963E23" w:rsidP="00B776CB" w:rsidRDefault="00963E23" w14:paraId="6D71B1AA" w14:textId="77777777"/>
    <w:p w:rsidRPr="005F2817" w:rsidR="00963E23" w:rsidP="00B776CB" w:rsidRDefault="00963E23" w14:paraId="3DB9AB63" w14:textId="77777777"/>
    <w:p w:rsidRPr="005F2817" w:rsidR="00963E23" w:rsidP="00B776CB" w:rsidRDefault="00963E23" w14:paraId="16F0CCB5" w14:textId="77777777"/>
    <w:p w:rsidRPr="005F2817" w:rsidR="00963E23" w:rsidP="00B776CB" w:rsidRDefault="00963E23" w14:paraId="2EEA0A21" w14:textId="77777777"/>
    <w:p w:rsidRPr="005F2817" w:rsidR="00963E23" w:rsidP="00B776CB" w:rsidRDefault="00963E23" w14:paraId="63936DAD" w14:textId="77777777"/>
    <w:p w:rsidRPr="005F2817" w:rsidR="00963E23" w:rsidP="00B776CB" w:rsidRDefault="00963E23" w14:paraId="29E36FF3" w14:textId="77777777"/>
    <w:p w:rsidRPr="005F2817" w:rsidR="00963E23" w:rsidP="00B776CB" w:rsidRDefault="00963E23" w14:paraId="154A788C" w14:textId="77777777"/>
    <w:p w:rsidRPr="005F2817" w:rsidR="00963E23" w:rsidP="00B776CB" w:rsidRDefault="00963E23" w14:paraId="64FF6055" w14:textId="77777777"/>
    <w:p w:rsidRPr="005F2817" w:rsidR="00963E23" w:rsidP="00B776CB" w:rsidRDefault="00963E23" w14:paraId="341F960A" w14:textId="77777777"/>
    <w:p w:rsidRPr="005F2817" w:rsidR="00963E23" w:rsidP="00B776CB" w:rsidRDefault="00963E23" w14:paraId="3ACBCC75" w14:textId="77777777"/>
    <w:p w:rsidRPr="005F2817" w:rsidR="00963E23" w:rsidP="00B776CB" w:rsidRDefault="00963E23" w14:paraId="376F81A4" w14:textId="77777777"/>
    <w:p w:rsidRPr="005F2817" w:rsidR="00963E23" w:rsidP="00B776CB" w:rsidRDefault="00963E23" w14:paraId="4BCD41F3" w14:textId="77777777"/>
    <w:p w:rsidRPr="005F2817" w:rsidR="00963E23" w:rsidP="00B776CB" w:rsidRDefault="00963E23" w14:paraId="1C67EB29" w14:textId="77777777"/>
    <w:p w:rsidRPr="005F2817" w:rsidR="00963E23" w:rsidP="00B776CB" w:rsidRDefault="00963E23" w14:paraId="59B53C3D" w14:textId="77777777"/>
    <w:p w:rsidRPr="005F2817" w:rsidR="00963E23" w:rsidP="00B776CB" w:rsidRDefault="00963E23" w14:paraId="18D4E0C8" w14:textId="77777777"/>
    <w:p w:rsidRPr="005F2817" w:rsidR="00963E23" w:rsidP="00B776CB" w:rsidRDefault="00963E23" w14:paraId="39C00C5C" w14:textId="77777777"/>
    <w:p w:rsidRPr="005F2817" w:rsidR="00963E23" w:rsidP="00B776CB" w:rsidRDefault="00963E23" w14:paraId="17A6E5A3" w14:textId="77777777"/>
    <w:p w:rsidRPr="005F2817" w:rsidR="00963E23" w:rsidP="00B776CB" w:rsidRDefault="00963E23" w14:paraId="78C46B3D" w14:textId="77777777"/>
    <w:p w:rsidRPr="005F2817" w:rsidR="00963E23" w:rsidP="00B776CB" w:rsidRDefault="00963E23" w14:paraId="2252F8E0" w14:textId="77777777"/>
    <w:p w:rsidRPr="005F2817" w:rsidR="00963E23" w:rsidP="00B776CB" w:rsidRDefault="00963E23" w14:paraId="64226AA3" w14:textId="77777777"/>
    <w:p w:rsidRPr="005F2817" w:rsidR="00963E23" w:rsidP="00B776CB" w:rsidRDefault="00963E23" w14:paraId="1761D113" w14:textId="77777777"/>
    <w:p w:rsidRPr="005F2817" w:rsidR="00963E23" w:rsidP="00B776CB" w:rsidRDefault="00963E23" w14:paraId="1E9E81EC" w14:textId="77777777"/>
    <w:p w:rsidRPr="005F2817" w:rsidR="00963E23" w:rsidP="00B776CB" w:rsidRDefault="00963E23" w14:paraId="41EB012B" w14:textId="77777777"/>
    <w:p w:rsidRPr="005F2817" w:rsidR="00963E23" w:rsidP="00B776CB" w:rsidRDefault="00963E23" w14:paraId="6F989E91" w14:textId="77777777"/>
    <w:p w:rsidRPr="005F2817" w:rsidR="00963E23" w:rsidP="00B776CB" w:rsidRDefault="00963E23" w14:paraId="4D08199C" w14:textId="77777777"/>
    <w:p w:rsidRPr="005F2817" w:rsidR="00765C56" w:rsidP="00B776CB" w:rsidRDefault="00765C56" w14:paraId="4ACB561B" w14:textId="77777777"/>
    <w:p w:rsidRPr="005F2817" w:rsidR="00765C56" w:rsidP="00B776CB" w:rsidRDefault="00765C56" w14:paraId="75B31AE1" w14:textId="77777777"/>
    <w:p w:rsidRPr="005F2817" w:rsidR="00765C56" w:rsidP="00B776CB" w:rsidRDefault="00765C56" w14:paraId="731B181B" w14:textId="77777777"/>
    <w:p w:rsidRPr="005F2817" w:rsidR="00765C56" w:rsidP="00B776CB" w:rsidRDefault="00765C56" w14:paraId="7178B313" w14:textId="77777777"/>
    <w:p w:rsidRPr="005F2817" w:rsidR="00765C56" w:rsidP="00B776CB" w:rsidRDefault="00765C56" w14:paraId="3E7AD611" w14:textId="77777777"/>
    <w:p w:rsidRPr="005F2817" w:rsidR="00277970" w:rsidP="00277970" w:rsidRDefault="00765C56" w14:paraId="09730EE4" w14:textId="77777777">
      <w:r w:rsidRPr="005F2817">
        <w:br w:type="page"/>
      </w:r>
    </w:p>
    <w:p w:rsidRPr="005F2817" w:rsidR="00480B9F" w:rsidP="00480B9F" w:rsidRDefault="00480B9F" w14:paraId="1E0EE399" w14:textId="77777777">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rsidRPr="005F2817" w:rsidR="00480B9F" w:rsidP="00277970" w:rsidRDefault="00480B9F" w14:paraId="3C3E22D9" w14:textId="77777777">
      <w:pPr>
        <w:rPr>
          <w:rFonts w:ascii="Arial" w:hAnsi="Arial" w:cs="Arial"/>
          <w:b/>
          <w:bCs/>
          <w:iCs/>
          <w:sz w:val="24"/>
          <w:szCs w:val="24"/>
          <w:lang w:eastAsia="en-GB"/>
        </w:rPr>
      </w:pPr>
    </w:p>
    <w:p w:rsidRPr="005F2817" w:rsidR="00480B9F" w:rsidP="00277970" w:rsidRDefault="00480B9F" w14:paraId="36CBB680" w14:textId="77777777">
      <w:pPr>
        <w:rPr>
          <w:rFonts w:ascii="Arial" w:hAnsi="Arial" w:cs="Arial"/>
          <w:b/>
          <w:bCs/>
          <w:iCs/>
          <w:sz w:val="24"/>
          <w:szCs w:val="24"/>
          <w:lang w:eastAsia="en-GB"/>
        </w:rPr>
      </w:pPr>
    </w:p>
    <w:p w:rsidRPr="005F2817" w:rsidR="00277970" w:rsidP="00277970" w:rsidRDefault="00277970" w14:paraId="402513E8" w14:textId="77777777">
      <w:pPr>
        <w:rPr>
          <w:rFonts w:ascii="Arial" w:hAnsi="Arial" w:cs="Arial"/>
          <w:b/>
          <w:sz w:val="24"/>
          <w:szCs w:val="24"/>
        </w:rPr>
      </w:pPr>
      <w:r w:rsidRPr="005F2817">
        <w:rPr>
          <w:rFonts w:ascii="Arial" w:hAnsi="Arial" w:cs="Arial"/>
          <w:b/>
          <w:bCs/>
          <w:iCs/>
          <w:sz w:val="24"/>
          <w:szCs w:val="24"/>
          <w:lang w:eastAsia="en-GB"/>
        </w:rPr>
        <w:t>Offshore TO Name</w:t>
      </w:r>
      <w:r w:rsidRPr="005F2817">
        <w:rPr>
          <w:rFonts w:ascii="Arial" w:hAnsi="Arial" w:cs="Arial"/>
          <w:b/>
          <w:sz w:val="24"/>
          <w:szCs w:val="24"/>
        </w:rPr>
        <w:t xml:space="preserve"> </w:t>
      </w:r>
    </w:p>
    <w:p w:rsidRPr="005F2817" w:rsidR="00277970" w:rsidP="00277970" w:rsidRDefault="00277970" w14:paraId="69798917" w14:textId="77777777">
      <w:pPr>
        <w:rPr>
          <w:rFonts w:ascii="Arial" w:hAnsi="Arial" w:cs="Arial"/>
          <w:b/>
          <w:bCs/>
          <w:sz w:val="24"/>
          <w:szCs w:val="24"/>
          <w:lang w:eastAsia="en-GB"/>
        </w:rPr>
      </w:pPr>
    </w:p>
    <w:p w:rsidRPr="005F2817" w:rsidR="00277970" w:rsidP="00277970" w:rsidRDefault="00277970" w14:paraId="768D2114" w14:textId="77777777">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rsidRPr="005F2817" w:rsidR="00277970" w:rsidP="00277970" w:rsidRDefault="00277970" w14:paraId="1F3AE16C" w14:textId="77777777">
      <w:pPr>
        <w:rPr>
          <w:rFonts w:ascii="Arial" w:hAnsi="Arial" w:cs="Arial"/>
          <w:b/>
          <w:bCs/>
          <w:lang w:eastAsia="en-GB"/>
        </w:rPr>
      </w:pPr>
      <w:r w:rsidRPr="005F2817">
        <w:rPr>
          <w:rFonts w:ascii="Arial" w:hAnsi="Arial" w:cs="Arial"/>
          <w:b/>
          <w:bCs/>
          <w:lang w:eastAsia="en-GB"/>
        </w:rPr>
        <w:t>Guidance Notes Reference: Part 3 – 3.4 Demand Intertrip Schemes</w:t>
      </w:r>
      <w:r w:rsidRPr="005F2817">
        <w:rPr>
          <w:rFonts w:ascii="Arial" w:hAnsi="Arial" w:cs="Arial"/>
          <w:b/>
          <w:bCs/>
          <w:lang w:eastAsia="en-GB"/>
        </w:rPr>
        <w:tab/>
      </w:r>
      <w:r w:rsidRPr="005F2817">
        <w:rPr>
          <w:rFonts w:ascii="Arial" w:hAnsi="Arial" w:cs="Arial"/>
          <w:b/>
          <w:bCs/>
          <w:lang w:eastAsia="en-GB"/>
        </w:rPr>
        <w:t xml:space="preserve">           Date: xx/xx/2009</w:t>
      </w:r>
    </w:p>
    <w:p w:rsidRPr="005F2817" w:rsidR="00277970" w:rsidP="00277970" w:rsidRDefault="00277970" w14:paraId="30E6A81A" w14:textId="77777777">
      <w:pPr>
        <w:rPr>
          <w:rFonts w:ascii="Arial" w:hAnsi="Arial" w:cs="Arial"/>
          <w:b/>
          <w:bCs/>
          <w:lang w:eastAsia="en-GB"/>
        </w:rPr>
      </w:pPr>
    </w:p>
    <w:p w:rsidRPr="005F2817" w:rsidR="00765C56" w:rsidP="00B776CB" w:rsidRDefault="00765C56" w14:paraId="1BCBCC4F" w14:textId="77777777">
      <w:pPr>
        <w:rPr>
          <w:rFonts w:ascii="Arial" w:hAnsi="Arial" w:cs="Arial"/>
          <w:sz w:val="32"/>
          <w:szCs w:val="32"/>
        </w:rPr>
      </w:pPr>
    </w:p>
    <w:p w:rsidRPr="005F2817" w:rsidR="00765C56" w:rsidP="00B776CB" w:rsidRDefault="00765C56" w14:paraId="7469A486" w14:textId="77777777"/>
    <w:p w:rsidRPr="005F2817" w:rsidR="00307654" w:rsidP="00307654" w:rsidRDefault="00307654" w14:paraId="13D9A0DE" w14:textId="77777777">
      <w:pPr>
        <w:pStyle w:val="Title"/>
        <w:rPr>
          <w:sz w:val="32"/>
          <w:szCs w:val="32"/>
        </w:rPr>
      </w:pPr>
      <w:r w:rsidRPr="005F2817">
        <w:rPr>
          <w:b/>
          <w:sz w:val="32"/>
          <w:szCs w:val="32"/>
          <w:u w:val="none"/>
        </w:rPr>
        <w:t>DEMAND INTERTRIP SCHEMES</w:t>
      </w:r>
    </w:p>
    <w:p w:rsidRPr="005F2817" w:rsidR="00307654" w:rsidP="00307654" w:rsidRDefault="00307654" w14:paraId="1EFD259D" w14:textId="77777777">
      <w:pPr>
        <w:jc w:val="center"/>
        <w:rPr>
          <w:sz w:val="32"/>
          <w:szCs w:val="32"/>
        </w:rPr>
      </w:pPr>
    </w:p>
    <w:p w:rsidRPr="005F2817" w:rsidR="00307654" w:rsidP="008F2CC5" w:rsidRDefault="00307654" w14:paraId="7098BE04" w14:textId="77777777">
      <w:pPr>
        <w:pStyle w:val="Heading1"/>
        <w:numPr>
          <w:ilvl w:val="0"/>
          <w:numId w:val="0"/>
        </w:numPr>
        <w:jc w:val="center"/>
        <w:rPr>
          <w:sz w:val="32"/>
          <w:szCs w:val="32"/>
        </w:rPr>
      </w:pPr>
      <w:r w:rsidRPr="005F2817">
        <w:rPr>
          <w:sz w:val="32"/>
          <w:szCs w:val="32"/>
        </w:rPr>
        <w:t>Substation: Wind Farm No1: 132/33kV</w:t>
      </w:r>
    </w:p>
    <w:p w:rsidRPr="005F2817" w:rsidR="00307654" w:rsidP="00307654" w:rsidRDefault="00307654" w14:paraId="2EBE9252" w14:textId="77777777">
      <w:pPr>
        <w:rPr>
          <w:b/>
        </w:rPr>
      </w:pPr>
    </w:p>
    <w:p w:rsidRPr="005F2817" w:rsidR="00307654" w:rsidP="00307654" w:rsidRDefault="00307654" w14:paraId="600018CC" w14:textId="77777777">
      <w:pPr>
        <w:rPr>
          <w:b/>
        </w:rPr>
      </w:pPr>
    </w:p>
    <w:p w:rsidRPr="005F2817" w:rsidR="00307654" w:rsidP="00307654" w:rsidRDefault="00307654" w14:paraId="7EC42F1C" w14:textId="77777777">
      <w:pPr>
        <w:tabs>
          <w:tab w:val="left" w:pos="3402"/>
        </w:tabs>
        <w:ind w:left="360"/>
        <w:rPr>
          <w:b/>
          <w:sz w:val="24"/>
          <w:szCs w:val="24"/>
        </w:rPr>
      </w:pPr>
    </w:p>
    <w:p w:rsidRPr="005F2817" w:rsidR="00307654" w:rsidP="00307654" w:rsidRDefault="00307654" w14:paraId="47503FAE" w14:textId="77777777">
      <w:pPr>
        <w:tabs>
          <w:tab w:val="left" w:pos="3402"/>
        </w:tabs>
        <w:ind w:left="360"/>
        <w:rPr>
          <w:b/>
          <w:sz w:val="24"/>
          <w:szCs w:val="24"/>
          <w:u w:val="single"/>
        </w:rPr>
      </w:pPr>
      <w:r w:rsidRPr="005F2817">
        <w:rPr>
          <w:b/>
          <w:sz w:val="24"/>
          <w:szCs w:val="24"/>
          <w:u w:val="single"/>
        </w:rPr>
        <w:t>Details of Demand Intertrip Schemes:</w:t>
      </w:r>
    </w:p>
    <w:p w:rsidRPr="005F2817" w:rsidR="00765C56" w:rsidP="00B776CB" w:rsidRDefault="00765C56" w14:paraId="6CA7CF73" w14:textId="77777777"/>
    <w:p w:rsidRPr="005F2817" w:rsidR="00765C56" w:rsidP="00B776CB" w:rsidRDefault="00765C56" w14:paraId="7CCE556D" w14:textId="77777777"/>
    <w:p w:rsidRPr="005F2817" w:rsidR="00765C56" w:rsidP="00B776CB" w:rsidRDefault="00765C56" w14:paraId="12B0311C" w14:textId="77777777"/>
    <w:p w:rsidRPr="005F2817" w:rsidR="008F2CC5" w:rsidP="00B776CB" w:rsidRDefault="008F2CC5" w14:paraId="0C58B20D" w14:textId="77777777"/>
    <w:p w:rsidRPr="005F2817" w:rsidR="008F2CC5" w:rsidP="00B776CB" w:rsidRDefault="008F2CC5" w14:paraId="41B35D03" w14:textId="77777777"/>
    <w:p w:rsidRPr="005F2817" w:rsidR="008F2CC5" w:rsidP="00B776CB" w:rsidRDefault="008F2CC5" w14:paraId="19041016" w14:textId="77777777"/>
    <w:p w:rsidRPr="005F2817" w:rsidR="008F2CC5" w:rsidP="00B776CB" w:rsidRDefault="008F2CC5" w14:paraId="4BE9E738" w14:textId="77777777"/>
    <w:p w:rsidRPr="005F2817" w:rsidR="008F2CC5" w:rsidP="00B776CB" w:rsidRDefault="008F2CC5" w14:paraId="67583744" w14:textId="77777777"/>
    <w:p w:rsidRPr="005F2817" w:rsidR="00963E23" w:rsidP="00B776CB" w:rsidRDefault="00963E23" w14:paraId="3E4D296F" w14:textId="77777777"/>
    <w:p w:rsidRPr="005F2817" w:rsidR="00963E23" w:rsidP="00B776CB" w:rsidRDefault="00963E23" w14:paraId="313B5939" w14:textId="77777777"/>
    <w:p w:rsidRPr="005F2817" w:rsidR="00963E23" w:rsidP="00B776CB" w:rsidRDefault="00963E23" w14:paraId="4CDAA7A3" w14:textId="77777777"/>
    <w:p w:rsidRPr="005F2817" w:rsidR="00963E23" w:rsidP="00B776CB" w:rsidRDefault="00963E23" w14:paraId="7B5E0070" w14:textId="77777777"/>
    <w:p w:rsidRPr="005F2817" w:rsidR="00963E23" w:rsidP="00B776CB" w:rsidRDefault="00963E23" w14:paraId="6043BBED" w14:textId="77777777"/>
    <w:p w:rsidRPr="005F2817" w:rsidR="00963E23" w:rsidP="00B776CB" w:rsidRDefault="00963E23" w14:paraId="218D5B06" w14:textId="77777777"/>
    <w:p w:rsidRPr="005F2817" w:rsidR="00963E23" w:rsidP="00B776CB" w:rsidRDefault="00963E23" w14:paraId="46E9CC8C" w14:textId="77777777"/>
    <w:p w:rsidRPr="005F2817" w:rsidR="00963E23" w:rsidP="00B776CB" w:rsidRDefault="00963E23" w14:paraId="1258E8C2" w14:textId="77777777"/>
    <w:p w:rsidRPr="005F2817" w:rsidR="00963E23" w:rsidP="00B776CB" w:rsidRDefault="00963E23" w14:paraId="77E62268" w14:textId="77777777"/>
    <w:p w:rsidRPr="005F2817" w:rsidR="00963E23" w:rsidP="00B776CB" w:rsidRDefault="00963E23" w14:paraId="52C2D801" w14:textId="77777777"/>
    <w:p w:rsidRPr="005F2817" w:rsidR="00963E23" w:rsidP="00B776CB" w:rsidRDefault="00963E23" w14:paraId="17E591AE" w14:textId="77777777"/>
    <w:p w:rsidRPr="005F2817" w:rsidR="00963E23" w:rsidP="00B776CB" w:rsidRDefault="00963E23" w14:paraId="5D128897" w14:textId="77777777"/>
    <w:p w:rsidRPr="005F2817" w:rsidR="00963E23" w:rsidP="00B776CB" w:rsidRDefault="00963E23" w14:paraId="2B0EF487" w14:textId="77777777"/>
    <w:p w:rsidRPr="005F2817" w:rsidR="00963E23" w:rsidP="00B776CB" w:rsidRDefault="00963E23" w14:paraId="77C7B98E" w14:textId="77777777"/>
    <w:p w:rsidRPr="005F2817" w:rsidR="00963E23" w:rsidP="00B776CB" w:rsidRDefault="00963E23" w14:paraId="4426669C" w14:textId="77777777"/>
    <w:p w:rsidRPr="005F2817" w:rsidR="00963E23" w:rsidP="00B776CB" w:rsidRDefault="00963E23" w14:paraId="103B496A" w14:textId="77777777"/>
    <w:p w:rsidRPr="005F2817" w:rsidR="00963E23" w:rsidP="00B776CB" w:rsidRDefault="00963E23" w14:paraId="4D7C19B6" w14:textId="77777777"/>
    <w:p w:rsidRPr="005F2817" w:rsidR="008F2CC5" w:rsidP="00B776CB" w:rsidRDefault="008F2CC5" w14:paraId="2CF3296B" w14:textId="77777777"/>
    <w:p w:rsidRPr="005F2817" w:rsidR="008F2CC5" w:rsidP="00B776CB" w:rsidRDefault="008F2CC5" w14:paraId="0788C098" w14:textId="77777777"/>
    <w:p w:rsidRPr="005F2817" w:rsidR="008F2CC5" w:rsidP="00B776CB" w:rsidRDefault="008F2CC5" w14:paraId="24514F14" w14:textId="77777777"/>
    <w:p w:rsidRPr="005F2817" w:rsidR="008F2CC5" w:rsidP="00B776CB" w:rsidRDefault="008F2CC5" w14:paraId="5E536D28" w14:textId="77777777"/>
    <w:p w:rsidRPr="005F2817" w:rsidR="008F2CC5" w:rsidP="00B776CB" w:rsidRDefault="008F2CC5" w14:paraId="418F8EE4" w14:textId="77777777"/>
    <w:p w:rsidRPr="005F2817" w:rsidR="008F2CC5" w:rsidP="00B776CB" w:rsidRDefault="008F2CC5" w14:paraId="3B69A83B" w14:textId="77777777"/>
    <w:p w:rsidRPr="005F2817" w:rsidR="008F2CC5" w:rsidP="00B776CB" w:rsidRDefault="008F2CC5" w14:paraId="5F67AC62" w14:textId="77777777"/>
    <w:p w:rsidRPr="005F2817" w:rsidR="008F2CC5" w:rsidP="00B776CB" w:rsidRDefault="008F2CC5" w14:paraId="274D1A59" w14:textId="77777777"/>
    <w:p w:rsidRPr="005F2817" w:rsidR="008F2CC5" w:rsidP="00B776CB" w:rsidRDefault="008F2CC5" w14:paraId="53F88DA4" w14:textId="77777777"/>
    <w:p w:rsidRPr="005F2817" w:rsidR="008F2CC5" w:rsidP="00B776CB" w:rsidRDefault="008F2CC5" w14:paraId="015EA718" w14:textId="77777777"/>
    <w:p w:rsidRPr="005F2817" w:rsidR="008F2CC5" w:rsidP="00B776CB" w:rsidRDefault="008F2CC5" w14:paraId="273D0761" w14:textId="77777777"/>
    <w:p w:rsidRPr="005F2817" w:rsidR="00480B9F" w:rsidP="00277970" w:rsidRDefault="00765C56" w14:paraId="6B50EEE6" w14:textId="77777777">
      <w:r w:rsidRPr="005F2817">
        <w:br w:type="page"/>
      </w:r>
    </w:p>
    <w:p w:rsidRPr="005F2817" w:rsidR="00480B9F" w:rsidP="00480B9F" w:rsidRDefault="00480B9F" w14:paraId="1AE9F105" w14:textId="77777777">
      <w:pPr>
        <w:jc w:val="center"/>
        <w:rPr>
          <w:rFonts w:ascii="Arial" w:hAnsi="Arial" w:cs="Arial"/>
          <w:b/>
          <w:bCs/>
          <w:sz w:val="28"/>
          <w:szCs w:val="28"/>
          <w:lang w:eastAsia="en-GB"/>
        </w:rPr>
      </w:pPr>
      <w:r w:rsidRPr="005F2817">
        <w:rPr>
          <w:rFonts w:ascii="Arial" w:hAnsi="Arial" w:cs="Arial"/>
          <w:b/>
          <w:bCs/>
          <w:sz w:val="28"/>
          <w:szCs w:val="28"/>
          <w:lang w:eastAsia="en-GB"/>
        </w:rPr>
        <w:lastRenderedPageBreak/>
        <w:t>EXAMPLE</w:t>
      </w:r>
    </w:p>
    <w:p w:rsidRPr="005F2817" w:rsidR="00480B9F" w:rsidP="00277970" w:rsidRDefault="00480B9F" w14:paraId="1BD007A3" w14:textId="77777777"/>
    <w:p w:rsidRPr="005F2817" w:rsidR="00480B9F" w:rsidP="00277970" w:rsidRDefault="00480B9F" w14:paraId="16C1C23F" w14:textId="77777777"/>
    <w:p w:rsidRPr="005F2817" w:rsidR="00277970" w:rsidP="00277970" w:rsidRDefault="00277970" w14:paraId="2245B00C" w14:textId="77777777">
      <w:pPr>
        <w:rPr>
          <w:rFonts w:ascii="Arial" w:hAnsi="Arial" w:cs="Arial"/>
          <w:b/>
          <w:sz w:val="24"/>
          <w:szCs w:val="24"/>
        </w:rPr>
      </w:pPr>
      <w:r w:rsidRPr="005F2817">
        <w:rPr>
          <w:rFonts w:ascii="Arial" w:hAnsi="Arial" w:cs="Arial"/>
          <w:b/>
          <w:bCs/>
          <w:iCs/>
          <w:sz w:val="24"/>
          <w:szCs w:val="24"/>
          <w:lang w:eastAsia="en-GB"/>
        </w:rPr>
        <w:t>Offshore TO Name</w:t>
      </w:r>
      <w:r w:rsidRPr="005F2817">
        <w:rPr>
          <w:rFonts w:ascii="Arial" w:hAnsi="Arial" w:cs="Arial"/>
          <w:b/>
          <w:sz w:val="24"/>
          <w:szCs w:val="24"/>
        </w:rPr>
        <w:t xml:space="preserve"> </w:t>
      </w:r>
    </w:p>
    <w:p w:rsidRPr="005F2817" w:rsidR="00277970" w:rsidP="00277970" w:rsidRDefault="00277970" w14:paraId="667F88EF" w14:textId="77777777">
      <w:pPr>
        <w:rPr>
          <w:rFonts w:ascii="Arial" w:hAnsi="Arial" w:cs="Arial"/>
          <w:b/>
          <w:bCs/>
          <w:sz w:val="24"/>
          <w:szCs w:val="24"/>
          <w:lang w:eastAsia="en-GB"/>
        </w:rPr>
      </w:pPr>
    </w:p>
    <w:p w:rsidRPr="005F2817" w:rsidR="00277970" w:rsidP="00277970" w:rsidRDefault="00277970" w14:paraId="45B52B17" w14:textId="77777777">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rsidRPr="005F2817" w:rsidR="00277970" w:rsidP="00277970" w:rsidRDefault="00277970" w14:paraId="5242EB45" w14:textId="77777777">
      <w:pPr>
        <w:rPr>
          <w:rFonts w:ascii="Arial" w:hAnsi="Arial" w:cs="Arial"/>
          <w:b/>
          <w:bCs/>
          <w:lang w:eastAsia="en-GB"/>
        </w:rPr>
      </w:pPr>
      <w:r w:rsidRPr="005F2817">
        <w:rPr>
          <w:rFonts w:ascii="Arial" w:hAnsi="Arial" w:cs="Arial"/>
          <w:b/>
          <w:bCs/>
          <w:lang w:eastAsia="en-GB"/>
        </w:rPr>
        <w:t>Guidance Notes Reference: Part 3 – 4.3 Substation Operational Guide        Date: xx/xx/2009</w:t>
      </w:r>
    </w:p>
    <w:p w:rsidRPr="005F2817" w:rsidR="00765C56" w:rsidP="00B776CB" w:rsidRDefault="00765C56" w14:paraId="6C488EB4" w14:textId="77777777">
      <w:pPr>
        <w:rPr>
          <w:rFonts w:ascii="Arial" w:hAnsi="Arial" w:cs="Arial"/>
          <w:sz w:val="32"/>
          <w:szCs w:val="32"/>
        </w:rPr>
      </w:pPr>
    </w:p>
    <w:p w:rsidRPr="005F2817" w:rsidR="00765C56" w:rsidP="00B776CB" w:rsidRDefault="00765C56" w14:paraId="36978B06" w14:textId="77777777"/>
    <w:p w:rsidRPr="005F2817" w:rsidR="00307654" w:rsidP="00307654" w:rsidRDefault="00307654" w14:paraId="6EBD33ED" w14:textId="77777777">
      <w:pPr>
        <w:pStyle w:val="Title"/>
        <w:rPr>
          <w:b/>
          <w:sz w:val="32"/>
          <w:szCs w:val="32"/>
          <w:u w:val="none"/>
        </w:rPr>
      </w:pPr>
      <w:r w:rsidRPr="005F2817">
        <w:rPr>
          <w:b/>
          <w:sz w:val="32"/>
          <w:szCs w:val="32"/>
          <w:u w:val="none"/>
        </w:rPr>
        <w:t>SUBSTATION OPERATIONAL GUIDE</w:t>
      </w:r>
    </w:p>
    <w:p w:rsidRPr="005F2817" w:rsidR="008F2CC5" w:rsidP="00307654" w:rsidRDefault="008F2CC5" w14:paraId="6B7E07A0" w14:textId="77777777">
      <w:pPr>
        <w:pStyle w:val="Title"/>
        <w:rPr>
          <w:sz w:val="32"/>
          <w:szCs w:val="32"/>
        </w:rPr>
      </w:pPr>
    </w:p>
    <w:p w:rsidRPr="005F2817" w:rsidR="00307654" w:rsidP="008F2CC5" w:rsidRDefault="00307654" w14:paraId="5CF78121" w14:textId="77777777">
      <w:pPr>
        <w:pStyle w:val="Heading1"/>
        <w:numPr>
          <w:ilvl w:val="0"/>
          <w:numId w:val="0"/>
        </w:numPr>
        <w:jc w:val="center"/>
        <w:rPr>
          <w:sz w:val="32"/>
          <w:szCs w:val="32"/>
        </w:rPr>
      </w:pPr>
      <w:r w:rsidRPr="005F2817">
        <w:rPr>
          <w:sz w:val="32"/>
          <w:szCs w:val="32"/>
        </w:rPr>
        <w:t>Substation: Wind Farm No1: 132kV</w:t>
      </w:r>
    </w:p>
    <w:p w:rsidRPr="005F2817" w:rsidR="00307654" w:rsidP="00307654" w:rsidRDefault="00307654" w14:paraId="1E21C082" w14:textId="77777777">
      <w:pPr>
        <w:rPr>
          <w:b/>
        </w:rPr>
      </w:pPr>
    </w:p>
    <w:p w:rsidRPr="005F2817" w:rsidR="00307654" w:rsidP="00307654" w:rsidRDefault="00307654" w14:paraId="0FE2F5D3" w14:textId="77777777">
      <w:pPr>
        <w:rPr>
          <w:b/>
        </w:rPr>
      </w:pPr>
    </w:p>
    <w:p w:rsidRPr="005F2817" w:rsidR="00307654" w:rsidP="00307654" w:rsidRDefault="00307654" w14:paraId="10FD54C8" w14:textId="77777777">
      <w:pPr>
        <w:rPr>
          <w:b/>
          <w:sz w:val="24"/>
          <w:szCs w:val="24"/>
        </w:rPr>
      </w:pPr>
      <w:r w:rsidRPr="005F2817">
        <w:rPr>
          <w:b/>
          <w:sz w:val="24"/>
          <w:szCs w:val="24"/>
        </w:rPr>
        <w:t>Location Details:</w:t>
      </w:r>
    </w:p>
    <w:p w:rsidRPr="005F2817" w:rsidR="00307654" w:rsidP="00307654" w:rsidRDefault="00307654" w14:paraId="61AA27D0" w14:textId="77777777">
      <w:pPr>
        <w:rPr>
          <w:b/>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977"/>
        <w:gridCol w:w="3777"/>
        <w:gridCol w:w="2885"/>
      </w:tblGrid>
      <w:tr w:rsidRPr="005F2817" w:rsidR="00307654" w14:paraId="3B25E693" w14:textId="77777777">
        <w:tc>
          <w:tcPr>
            <w:tcW w:w="2977" w:type="dxa"/>
          </w:tcPr>
          <w:p w:rsidRPr="005F2817" w:rsidR="00307654" w:rsidP="006357B8" w:rsidRDefault="00307654" w14:paraId="57C64861" w14:textId="77777777">
            <w:pPr>
              <w:tabs>
                <w:tab w:val="left" w:pos="-1440"/>
              </w:tabs>
              <w:jc w:val="center"/>
              <w:rPr>
                <w:b/>
                <w:sz w:val="24"/>
                <w:szCs w:val="24"/>
              </w:rPr>
            </w:pPr>
            <w:r w:rsidRPr="005F2817">
              <w:rPr>
                <w:b/>
                <w:sz w:val="24"/>
                <w:szCs w:val="24"/>
              </w:rPr>
              <w:t>Postal Address:</w:t>
            </w:r>
          </w:p>
        </w:tc>
        <w:tc>
          <w:tcPr>
            <w:tcW w:w="3777" w:type="dxa"/>
          </w:tcPr>
          <w:p w:rsidRPr="005F2817" w:rsidR="00307654" w:rsidP="006357B8" w:rsidRDefault="00307654" w14:paraId="6CD387B4" w14:textId="77777777">
            <w:pPr>
              <w:tabs>
                <w:tab w:val="left" w:pos="-1440"/>
              </w:tabs>
              <w:jc w:val="center"/>
              <w:rPr>
                <w:b/>
                <w:sz w:val="24"/>
                <w:szCs w:val="24"/>
              </w:rPr>
            </w:pPr>
            <w:r w:rsidRPr="005F2817">
              <w:rPr>
                <w:b/>
                <w:sz w:val="24"/>
                <w:szCs w:val="24"/>
              </w:rPr>
              <w:t>Telephone Nos.</w:t>
            </w:r>
          </w:p>
        </w:tc>
        <w:tc>
          <w:tcPr>
            <w:tcW w:w="2885" w:type="dxa"/>
          </w:tcPr>
          <w:p w:rsidRPr="005F2817" w:rsidR="00307654" w:rsidP="006357B8" w:rsidRDefault="00307654" w14:paraId="0A09F5C3" w14:textId="77777777">
            <w:pPr>
              <w:tabs>
                <w:tab w:val="left" w:pos="-1440"/>
              </w:tabs>
              <w:jc w:val="center"/>
              <w:rPr>
                <w:b/>
                <w:sz w:val="24"/>
                <w:szCs w:val="24"/>
              </w:rPr>
            </w:pPr>
            <w:r w:rsidRPr="005F2817">
              <w:rPr>
                <w:b/>
                <w:sz w:val="24"/>
                <w:szCs w:val="24"/>
              </w:rPr>
              <w:t>Map Ref.</w:t>
            </w:r>
          </w:p>
        </w:tc>
      </w:tr>
      <w:tr w:rsidRPr="005F2817" w:rsidR="00307654" w14:paraId="202AFC81" w14:textId="77777777">
        <w:tc>
          <w:tcPr>
            <w:tcW w:w="2977" w:type="dxa"/>
          </w:tcPr>
          <w:p w:rsidRPr="005F2817" w:rsidR="00307654" w:rsidP="006357B8" w:rsidRDefault="00307654" w14:paraId="380B59BD" w14:textId="77777777">
            <w:pPr>
              <w:tabs>
                <w:tab w:val="left" w:pos="-1440"/>
              </w:tabs>
              <w:rPr>
                <w:sz w:val="24"/>
                <w:szCs w:val="24"/>
              </w:rPr>
            </w:pPr>
          </w:p>
          <w:p w:rsidRPr="005F2817" w:rsidR="00307654" w:rsidP="006357B8" w:rsidRDefault="00307654" w14:paraId="267E7450" w14:textId="77777777">
            <w:pPr>
              <w:tabs>
                <w:tab w:val="left" w:pos="-1440"/>
              </w:tabs>
              <w:rPr>
                <w:sz w:val="24"/>
                <w:szCs w:val="24"/>
              </w:rPr>
            </w:pPr>
          </w:p>
          <w:p w:rsidRPr="005F2817" w:rsidR="00307654" w:rsidP="006357B8" w:rsidRDefault="00307654" w14:paraId="5C40F3EF" w14:textId="77777777">
            <w:pPr>
              <w:tabs>
                <w:tab w:val="left" w:pos="-1440"/>
              </w:tabs>
              <w:rPr>
                <w:sz w:val="24"/>
                <w:szCs w:val="24"/>
              </w:rPr>
            </w:pPr>
          </w:p>
          <w:p w:rsidRPr="005F2817" w:rsidR="00307654" w:rsidP="006357B8" w:rsidRDefault="00307654" w14:paraId="42DAED9E" w14:textId="77777777">
            <w:pPr>
              <w:tabs>
                <w:tab w:val="left" w:pos="-1440"/>
              </w:tabs>
              <w:rPr>
                <w:sz w:val="24"/>
                <w:szCs w:val="24"/>
              </w:rPr>
            </w:pPr>
          </w:p>
          <w:p w:rsidRPr="005F2817" w:rsidR="00307654" w:rsidP="006357B8" w:rsidRDefault="00307654" w14:paraId="63DA9F69" w14:textId="77777777">
            <w:pPr>
              <w:tabs>
                <w:tab w:val="left" w:pos="-1440"/>
              </w:tabs>
              <w:rPr>
                <w:sz w:val="24"/>
                <w:szCs w:val="24"/>
              </w:rPr>
            </w:pPr>
          </w:p>
          <w:p w:rsidRPr="005F2817" w:rsidR="00307654" w:rsidP="006357B8" w:rsidRDefault="00307654" w14:paraId="55227741" w14:textId="77777777">
            <w:pPr>
              <w:tabs>
                <w:tab w:val="left" w:pos="-1440"/>
              </w:tabs>
              <w:rPr>
                <w:sz w:val="24"/>
                <w:szCs w:val="24"/>
              </w:rPr>
            </w:pPr>
          </w:p>
          <w:p w:rsidRPr="005F2817" w:rsidR="00307654" w:rsidP="006357B8" w:rsidRDefault="00307654" w14:paraId="2645D8F9" w14:textId="77777777">
            <w:pPr>
              <w:tabs>
                <w:tab w:val="left" w:pos="-1440"/>
              </w:tabs>
              <w:rPr>
                <w:sz w:val="24"/>
                <w:szCs w:val="24"/>
              </w:rPr>
            </w:pPr>
          </w:p>
        </w:tc>
        <w:tc>
          <w:tcPr>
            <w:tcW w:w="3777" w:type="dxa"/>
          </w:tcPr>
          <w:p w:rsidRPr="005F2817" w:rsidR="00307654" w:rsidP="006357B8" w:rsidRDefault="00307654" w14:paraId="60A1928F" w14:textId="77777777">
            <w:pPr>
              <w:rPr>
                <w:sz w:val="24"/>
                <w:szCs w:val="24"/>
              </w:rPr>
            </w:pPr>
          </w:p>
          <w:p w:rsidRPr="005F2817" w:rsidR="00307654" w:rsidP="006357B8" w:rsidRDefault="00307654" w14:paraId="31806A71" w14:textId="77777777">
            <w:pPr>
              <w:tabs>
                <w:tab w:val="left" w:pos="-1440"/>
              </w:tabs>
              <w:rPr>
                <w:sz w:val="24"/>
                <w:szCs w:val="24"/>
              </w:rPr>
            </w:pPr>
          </w:p>
        </w:tc>
        <w:tc>
          <w:tcPr>
            <w:tcW w:w="2885" w:type="dxa"/>
          </w:tcPr>
          <w:p w:rsidRPr="005F2817" w:rsidR="00307654" w:rsidP="006357B8" w:rsidRDefault="00307654" w14:paraId="26803982" w14:textId="77777777">
            <w:pPr>
              <w:tabs>
                <w:tab w:val="left" w:pos="-1440"/>
              </w:tabs>
              <w:rPr>
                <w:sz w:val="24"/>
                <w:szCs w:val="24"/>
              </w:rPr>
            </w:pPr>
          </w:p>
        </w:tc>
      </w:tr>
    </w:tbl>
    <w:p w:rsidRPr="005F2817" w:rsidR="00307654" w:rsidP="00307654" w:rsidRDefault="00307654" w14:paraId="2C25B742" w14:textId="77777777">
      <w:pPr>
        <w:tabs>
          <w:tab w:val="left" w:pos="-1440"/>
        </w:tabs>
        <w:ind w:left="3600" w:hanging="3600"/>
        <w:rPr>
          <w:sz w:val="24"/>
          <w:szCs w:val="24"/>
        </w:rPr>
      </w:pPr>
    </w:p>
    <w:p w:rsidRPr="005F2817" w:rsidR="00307654" w:rsidP="00307654" w:rsidRDefault="00307654" w14:paraId="3DF42303" w14:textId="77777777">
      <w:pPr>
        <w:tabs>
          <w:tab w:val="left" w:pos="-1440"/>
        </w:tabs>
        <w:ind w:left="3600" w:hanging="3600"/>
        <w:rPr>
          <w:sz w:val="24"/>
          <w:szCs w:val="24"/>
        </w:rPr>
      </w:pPr>
    </w:p>
    <w:p w:rsidRPr="005F2817" w:rsidR="00307654" w:rsidP="00307654" w:rsidRDefault="00307654" w14:paraId="59F0013B" w14:textId="77777777">
      <w:pPr>
        <w:tabs>
          <w:tab w:val="left" w:pos="-1440"/>
        </w:tabs>
        <w:ind w:left="3600" w:hanging="3600"/>
        <w:rPr>
          <w:sz w:val="24"/>
          <w:szCs w:val="24"/>
        </w:rPr>
      </w:pP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9639"/>
      </w:tblGrid>
      <w:tr w:rsidRPr="005F2817" w:rsidR="00307654" w14:paraId="38D974AE" w14:textId="77777777">
        <w:tc>
          <w:tcPr>
            <w:tcW w:w="9639" w:type="dxa"/>
          </w:tcPr>
          <w:p w:rsidRPr="005F2817" w:rsidR="00307654" w:rsidP="006357B8" w:rsidRDefault="00307654" w14:paraId="676C17C9" w14:textId="77777777">
            <w:pPr>
              <w:tabs>
                <w:tab w:val="left" w:pos="4253"/>
              </w:tabs>
              <w:rPr>
                <w:b/>
                <w:sz w:val="24"/>
                <w:szCs w:val="24"/>
              </w:rPr>
            </w:pPr>
            <w:r w:rsidRPr="005F2817">
              <w:rPr>
                <w:b/>
                <w:sz w:val="24"/>
                <w:szCs w:val="24"/>
              </w:rPr>
              <w:t>National Grid Interface</w:t>
            </w:r>
          </w:p>
        </w:tc>
      </w:tr>
      <w:tr w:rsidRPr="005F2817" w:rsidR="00307654" w14:paraId="60574524" w14:textId="77777777">
        <w:tc>
          <w:tcPr>
            <w:tcW w:w="9639" w:type="dxa"/>
          </w:tcPr>
          <w:p w:rsidRPr="005F2817" w:rsidR="00307654" w:rsidP="006357B8" w:rsidRDefault="00307654" w14:paraId="095DF7F4" w14:textId="77777777">
            <w:pPr>
              <w:tabs>
                <w:tab w:val="left" w:pos="4253"/>
              </w:tabs>
              <w:rPr>
                <w:sz w:val="24"/>
                <w:szCs w:val="24"/>
              </w:rPr>
            </w:pPr>
          </w:p>
          <w:p w:rsidRPr="005F2817" w:rsidR="00307654" w:rsidP="006357B8" w:rsidRDefault="00307654" w14:paraId="74FDFCB7" w14:textId="77777777">
            <w:pPr>
              <w:tabs>
                <w:tab w:val="left" w:pos="4253"/>
              </w:tabs>
              <w:rPr>
                <w:sz w:val="24"/>
                <w:szCs w:val="24"/>
              </w:rPr>
            </w:pPr>
          </w:p>
          <w:p w:rsidRPr="005F2817" w:rsidR="00307654" w:rsidP="006357B8" w:rsidRDefault="00307654" w14:paraId="4ED4F7B5" w14:textId="77777777">
            <w:pPr>
              <w:tabs>
                <w:tab w:val="left" w:pos="4253"/>
              </w:tabs>
              <w:rPr>
                <w:sz w:val="24"/>
                <w:szCs w:val="24"/>
              </w:rPr>
            </w:pPr>
          </w:p>
          <w:p w:rsidRPr="005F2817" w:rsidR="00307654" w:rsidP="006357B8" w:rsidRDefault="00307654" w14:paraId="5B2FC513" w14:textId="77777777">
            <w:pPr>
              <w:tabs>
                <w:tab w:val="left" w:pos="4253"/>
              </w:tabs>
              <w:rPr>
                <w:sz w:val="24"/>
                <w:szCs w:val="24"/>
              </w:rPr>
            </w:pPr>
          </w:p>
          <w:p w:rsidRPr="005F2817" w:rsidR="00307654" w:rsidP="006357B8" w:rsidRDefault="00307654" w14:paraId="52A86070" w14:textId="77777777">
            <w:pPr>
              <w:tabs>
                <w:tab w:val="left" w:pos="4253"/>
              </w:tabs>
              <w:rPr>
                <w:sz w:val="24"/>
                <w:szCs w:val="24"/>
              </w:rPr>
            </w:pPr>
          </w:p>
          <w:p w:rsidRPr="005F2817" w:rsidR="00307654" w:rsidP="006357B8" w:rsidRDefault="00307654" w14:paraId="2088902A" w14:textId="77777777">
            <w:pPr>
              <w:tabs>
                <w:tab w:val="left" w:pos="4253"/>
              </w:tabs>
              <w:rPr>
                <w:sz w:val="24"/>
                <w:szCs w:val="24"/>
              </w:rPr>
            </w:pPr>
          </w:p>
          <w:p w:rsidRPr="005F2817" w:rsidR="00307654" w:rsidP="006357B8" w:rsidRDefault="00307654" w14:paraId="320F6F2E" w14:textId="77777777">
            <w:pPr>
              <w:tabs>
                <w:tab w:val="left" w:pos="4253"/>
              </w:tabs>
              <w:rPr>
                <w:sz w:val="24"/>
                <w:szCs w:val="24"/>
              </w:rPr>
            </w:pPr>
          </w:p>
          <w:p w:rsidRPr="005F2817" w:rsidR="00307654" w:rsidP="006357B8" w:rsidRDefault="00307654" w14:paraId="1528FBF9" w14:textId="77777777">
            <w:pPr>
              <w:tabs>
                <w:tab w:val="left" w:pos="4253"/>
              </w:tabs>
              <w:rPr>
                <w:sz w:val="24"/>
                <w:szCs w:val="24"/>
              </w:rPr>
            </w:pPr>
          </w:p>
        </w:tc>
      </w:tr>
      <w:tr w:rsidRPr="005F2817" w:rsidR="00307654" w14:paraId="330D80F5" w14:textId="77777777">
        <w:tc>
          <w:tcPr>
            <w:tcW w:w="9639" w:type="dxa"/>
          </w:tcPr>
          <w:p w:rsidRPr="005F2817" w:rsidR="00307654" w:rsidP="006357B8" w:rsidRDefault="00307654" w14:paraId="0F044D13" w14:textId="77777777">
            <w:pPr>
              <w:tabs>
                <w:tab w:val="left" w:pos="4253"/>
              </w:tabs>
              <w:rPr>
                <w:sz w:val="24"/>
                <w:szCs w:val="24"/>
              </w:rPr>
            </w:pPr>
            <w:r w:rsidRPr="005F2817">
              <w:rPr>
                <w:b/>
                <w:sz w:val="24"/>
                <w:szCs w:val="24"/>
              </w:rPr>
              <w:t>Generator Interface</w:t>
            </w:r>
          </w:p>
        </w:tc>
      </w:tr>
      <w:tr w:rsidRPr="005F2817" w:rsidR="00307654" w14:paraId="7265885B" w14:textId="77777777">
        <w:tc>
          <w:tcPr>
            <w:tcW w:w="9639" w:type="dxa"/>
          </w:tcPr>
          <w:p w:rsidRPr="005F2817" w:rsidR="00307654" w:rsidP="006357B8" w:rsidRDefault="00307654" w14:paraId="2819138B" w14:textId="77777777">
            <w:pPr>
              <w:tabs>
                <w:tab w:val="left" w:pos="4253"/>
              </w:tabs>
              <w:rPr>
                <w:sz w:val="24"/>
                <w:szCs w:val="24"/>
              </w:rPr>
            </w:pPr>
          </w:p>
          <w:p w:rsidRPr="005F2817" w:rsidR="00307654" w:rsidP="006357B8" w:rsidRDefault="00307654" w14:paraId="650F7B7C" w14:textId="77777777">
            <w:pPr>
              <w:tabs>
                <w:tab w:val="left" w:pos="4253"/>
              </w:tabs>
              <w:rPr>
                <w:sz w:val="24"/>
                <w:szCs w:val="24"/>
              </w:rPr>
            </w:pPr>
          </w:p>
          <w:p w:rsidRPr="005F2817" w:rsidR="00307654" w:rsidP="006357B8" w:rsidRDefault="00307654" w14:paraId="1E012289" w14:textId="77777777">
            <w:pPr>
              <w:tabs>
                <w:tab w:val="left" w:pos="4253"/>
              </w:tabs>
              <w:rPr>
                <w:sz w:val="24"/>
                <w:szCs w:val="24"/>
              </w:rPr>
            </w:pPr>
          </w:p>
          <w:p w:rsidRPr="005F2817" w:rsidR="00307654" w:rsidP="006357B8" w:rsidRDefault="00307654" w14:paraId="2C96971F" w14:textId="77777777">
            <w:pPr>
              <w:tabs>
                <w:tab w:val="left" w:pos="4253"/>
              </w:tabs>
              <w:rPr>
                <w:sz w:val="24"/>
                <w:szCs w:val="24"/>
              </w:rPr>
            </w:pPr>
          </w:p>
          <w:p w:rsidRPr="005F2817" w:rsidR="00307654" w:rsidP="006357B8" w:rsidRDefault="00307654" w14:paraId="28304054" w14:textId="77777777">
            <w:pPr>
              <w:tabs>
                <w:tab w:val="left" w:pos="4253"/>
              </w:tabs>
              <w:rPr>
                <w:sz w:val="24"/>
                <w:szCs w:val="24"/>
              </w:rPr>
            </w:pPr>
          </w:p>
          <w:p w:rsidRPr="005F2817" w:rsidR="00307654" w:rsidP="006357B8" w:rsidRDefault="00307654" w14:paraId="5E20959B" w14:textId="77777777">
            <w:pPr>
              <w:tabs>
                <w:tab w:val="left" w:pos="4253"/>
              </w:tabs>
              <w:rPr>
                <w:sz w:val="24"/>
                <w:szCs w:val="24"/>
              </w:rPr>
            </w:pPr>
          </w:p>
          <w:p w:rsidRPr="005F2817" w:rsidR="00307654" w:rsidP="006357B8" w:rsidRDefault="00307654" w14:paraId="231832E7" w14:textId="77777777">
            <w:pPr>
              <w:tabs>
                <w:tab w:val="left" w:pos="4253"/>
              </w:tabs>
              <w:rPr>
                <w:sz w:val="24"/>
                <w:szCs w:val="24"/>
              </w:rPr>
            </w:pPr>
          </w:p>
        </w:tc>
      </w:tr>
    </w:tbl>
    <w:p w:rsidRPr="005F2817" w:rsidR="00307654" w:rsidP="00307654" w:rsidRDefault="00307654" w14:paraId="3C2CECFE" w14:textId="77777777">
      <w:pPr>
        <w:tabs>
          <w:tab w:val="left" w:pos="4253"/>
        </w:tabs>
        <w:ind w:left="3600" w:hanging="3600"/>
      </w:pPr>
    </w:p>
    <w:p w:rsidRPr="005F2817" w:rsidR="008F2CC5" w:rsidP="00307654" w:rsidRDefault="008F2CC5" w14:paraId="228C8F56" w14:textId="77777777">
      <w:pPr>
        <w:tabs>
          <w:tab w:val="left" w:pos="4253"/>
        </w:tabs>
        <w:ind w:left="3600" w:hanging="3600"/>
      </w:pPr>
    </w:p>
    <w:p w:rsidRPr="005F2817" w:rsidR="00CF1069" w:rsidP="00CF1069" w:rsidRDefault="00CF1069" w14:paraId="05639F87" w14:textId="77777777">
      <w:pPr>
        <w:jc w:val="center"/>
        <w:rPr>
          <w:rFonts w:ascii="Arial" w:hAnsi="Arial" w:cs="Arial"/>
          <w:b/>
          <w:bCs/>
          <w:sz w:val="28"/>
          <w:szCs w:val="28"/>
          <w:lang w:eastAsia="en-GB"/>
        </w:rPr>
      </w:pPr>
      <w:r w:rsidRPr="005F2817">
        <w:br w:type="page"/>
      </w:r>
      <w:r w:rsidRPr="005F2817">
        <w:rPr>
          <w:rFonts w:ascii="Arial" w:hAnsi="Arial" w:cs="Arial"/>
          <w:b/>
          <w:bCs/>
          <w:sz w:val="28"/>
          <w:szCs w:val="28"/>
          <w:lang w:eastAsia="en-GB"/>
        </w:rPr>
        <w:lastRenderedPageBreak/>
        <w:t>EXAMPLE</w:t>
      </w:r>
    </w:p>
    <w:p w:rsidRPr="005F2817" w:rsidR="00CF1069" w:rsidP="00CF1069" w:rsidRDefault="00CF1069" w14:paraId="59EBA3E1" w14:textId="77777777">
      <w:pPr>
        <w:rPr>
          <w:rFonts w:ascii="Arial" w:hAnsi="Arial" w:cs="Arial"/>
          <w:b/>
          <w:bCs/>
          <w:iCs/>
          <w:sz w:val="24"/>
          <w:szCs w:val="24"/>
          <w:lang w:eastAsia="en-GB"/>
        </w:rPr>
      </w:pPr>
    </w:p>
    <w:p w:rsidRPr="005F2817" w:rsidR="00CF1069" w:rsidP="00CF1069" w:rsidRDefault="00CF1069" w14:paraId="3FFAE487" w14:textId="77777777">
      <w:pPr>
        <w:rPr>
          <w:rFonts w:ascii="Arial" w:hAnsi="Arial" w:cs="Arial"/>
          <w:b/>
          <w:sz w:val="24"/>
          <w:szCs w:val="24"/>
        </w:rPr>
      </w:pPr>
      <w:r w:rsidRPr="005F2817">
        <w:rPr>
          <w:rFonts w:ascii="Arial" w:hAnsi="Arial" w:cs="Arial"/>
          <w:b/>
          <w:bCs/>
          <w:iCs/>
          <w:sz w:val="24"/>
          <w:szCs w:val="24"/>
          <w:lang w:eastAsia="en-GB"/>
        </w:rPr>
        <w:t>Offshore TO Name</w:t>
      </w:r>
      <w:r w:rsidRPr="005F2817">
        <w:rPr>
          <w:rFonts w:ascii="Arial" w:hAnsi="Arial" w:cs="Arial"/>
          <w:b/>
          <w:sz w:val="24"/>
          <w:szCs w:val="24"/>
        </w:rPr>
        <w:t xml:space="preserve"> </w:t>
      </w:r>
    </w:p>
    <w:p w:rsidRPr="005F2817" w:rsidR="00CF1069" w:rsidP="00CF1069" w:rsidRDefault="00CF1069" w14:paraId="171DD734" w14:textId="77777777">
      <w:pPr>
        <w:rPr>
          <w:rFonts w:ascii="Arial" w:hAnsi="Arial" w:cs="Arial"/>
          <w:b/>
          <w:bCs/>
          <w:sz w:val="24"/>
          <w:szCs w:val="24"/>
          <w:lang w:eastAsia="en-GB"/>
        </w:rPr>
      </w:pPr>
    </w:p>
    <w:p w:rsidRPr="005F2817" w:rsidR="00CF1069" w:rsidP="00CF1069" w:rsidRDefault="00CF1069" w14:paraId="6ED5964B" w14:textId="77777777">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rsidRPr="005F2817" w:rsidR="00CF1069" w:rsidP="00CF1069" w:rsidRDefault="00CF1069" w14:paraId="12F3A220" w14:textId="77777777">
      <w:pPr>
        <w:rPr>
          <w:rFonts w:ascii="Arial" w:hAnsi="Arial" w:cs="Arial"/>
          <w:b/>
          <w:bCs/>
          <w:lang w:eastAsia="en-GB"/>
        </w:rPr>
      </w:pPr>
      <w:r w:rsidRPr="005F2817">
        <w:rPr>
          <w:rFonts w:ascii="Arial" w:hAnsi="Arial" w:cs="Arial"/>
          <w:b/>
          <w:bCs/>
          <w:lang w:eastAsia="en-GB"/>
        </w:rPr>
        <w:t>Guidance Notes Reference: Part 3 –</w:t>
      </w:r>
      <w:r w:rsidRPr="005F2817" w:rsidR="00851008">
        <w:rPr>
          <w:rFonts w:ascii="Arial" w:hAnsi="Arial" w:cs="Arial"/>
          <w:b/>
          <w:bCs/>
          <w:lang w:eastAsia="en-GB"/>
        </w:rPr>
        <w:t xml:space="preserve"> 5.1</w:t>
      </w:r>
      <w:r w:rsidRPr="005F2817">
        <w:rPr>
          <w:rFonts w:ascii="Arial" w:hAnsi="Arial" w:cs="Arial"/>
          <w:b/>
          <w:bCs/>
          <w:lang w:eastAsia="en-GB"/>
        </w:rPr>
        <w:t xml:space="preserve"> </w:t>
      </w:r>
      <w:r w:rsidRPr="005F2817" w:rsidR="00B078A4">
        <w:rPr>
          <w:rFonts w:ascii="Arial" w:hAnsi="Arial"/>
          <w:b/>
        </w:rPr>
        <w:t>Automatic Control Systems</w:t>
      </w:r>
      <w:r w:rsidRPr="005F2817" w:rsidR="00B078A4">
        <w:rPr>
          <w:rFonts w:ascii="Arial" w:hAnsi="Arial"/>
          <w:b/>
        </w:rPr>
        <w:tab/>
      </w:r>
      <w:r w:rsidRPr="005F2817">
        <w:rPr>
          <w:rFonts w:ascii="Arial" w:hAnsi="Arial" w:cs="Arial"/>
          <w:b/>
          <w:bCs/>
          <w:lang w:eastAsia="en-GB"/>
        </w:rPr>
        <w:t>Date: xx/xx/2009</w:t>
      </w:r>
    </w:p>
    <w:p w:rsidRPr="005F2817" w:rsidR="00CF1069" w:rsidP="00CF1069" w:rsidRDefault="00CF1069" w14:paraId="279F683D" w14:textId="77777777">
      <w:pPr>
        <w:rPr>
          <w:rFonts w:ascii="Arial" w:hAnsi="Arial" w:cs="Arial"/>
          <w:b/>
          <w:bCs/>
          <w:lang w:eastAsia="en-GB"/>
        </w:rPr>
      </w:pPr>
    </w:p>
    <w:p w:rsidRPr="005F2817" w:rsidR="00CF1069" w:rsidP="00CF1069" w:rsidRDefault="00CF1069" w14:paraId="296EB1FF" w14:textId="77777777">
      <w:pPr>
        <w:jc w:val="center"/>
        <w:rPr>
          <w:rFonts w:ascii="Arial" w:hAnsi="Arial" w:cs="Arial"/>
          <w:b/>
          <w:bCs/>
          <w:lang w:eastAsia="en-GB"/>
        </w:rPr>
      </w:pPr>
    </w:p>
    <w:p w:rsidRPr="005F2817" w:rsidR="00CF1069" w:rsidP="00CF1069" w:rsidRDefault="00CF1069" w14:paraId="16AF4234" w14:textId="77777777">
      <w:pPr>
        <w:jc w:val="center"/>
        <w:rPr>
          <w:rFonts w:ascii="Arial" w:hAnsi="Arial" w:cs="Arial"/>
          <w:b/>
          <w:bCs/>
          <w:lang w:eastAsia="en-GB"/>
        </w:rPr>
      </w:pPr>
    </w:p>
    <w:p w:rsidRPr="005F2817" w:rsidR="00CF1069" w:rsidP="00CF1069" w:rsidRDefault="00CF1069" w14:paraId="5C8B9211" w14:textId="77777777"/>
    <w:p w:rsidRPr="005F2817" w:rsidR="00CF1069" w:rsidP="00CF1069" w:rsidRDefault="00B078A4" w14:paraId="716F7375" w14:textId="77777777">
      <w:pPr>
        <w:pStyle w:val="Title"/>
        <w:rPr>
          <w:rFonts w:cs="Arial"/>
          <w:sz w:val="32"/>
          <w:szCs w:val="32"/>
        </w:rPr>
      </w:pPr>
      <w:r w:rsidRPr="005F2817">
        <w:rPr>
          <w:rFonts w:cs="Arial"/>
          <w:b/>
          <w:sz w:val="32"/>
          <w:szCs w:val="32"/>
          <w:u w:val="none"/>
        </w:rPr>
        <w:t xml:space="preserve">AUTOMATIC </w:t>
      </w:r>
      <w:r w:rsidRPr="005F2817" w:rsidR="00851008">
        <w:rPr>
          <w:rFonts w:cs="Arial"/>
          <w:b/>
          <w:sz w:val="32"/>
          <w:szCs w:val="32"/>
          <w:u w:val="none"/>
        </w:rPr>
        <w:t xml:space="preserve">CONTROL </w:t>
      </w:r>
      <w:r w:rsidRPr="005F2817" w:rsidR="00CF1069">
        <w:rPr>
          <w:rFonts w:cs="Arial"/>
          <w:b/>
          <w:sz w:val="32"/>
          <w:szCs w:val="32"/>
          <w:u w:val="none"/>
        </w:rPr>
        <w:t>POLICY</w:t>
      </w:r>
    </w:p>
    <w:p w:rsidRPr="005F2817" w:rsidR="00CF1069" w:rsidP="00CF1069" w:rsidRDefault="00CF1069" w14:paraId="5BAD552D" w14:textId="77777777">
      <w:pPr>
        <w:jc w:val="center"/>
        <w:rPr>
          <w:rFonts w:ascii="Arial" w:hAnsi="Arial" w:cs="Arial"/>
          <w:sz w:val="32"/>
          <w:szCs w:val="32"/>
        </w:rPr>
      </w:pPr>
    </w:p>
    <w:p w:rsidRPr="005F2817" w:rsidR="00CF1069" w:rsidP="00CF1069" w:rsidRDefault="00CF1069" w14:paraId="23A97AFD" w14:textId="77777777">
      <w:pPr>
        <w:pStyle w:val="Heading1"/>
        <w:numPr>
          <w:ilvl w:val="0"/>
          <w:numId w:val="0"/>
        </w:numPr>
        <w:jc w:val="center"/>
        <w:rPr>
          <w:rFonts w:cs="Arial"/>
          <w:sz w:val="32"/>
          <w:szCs w:val="32"/>
        </w:rPr>
      </w:pPr>
      <w:r w:rsidRPr="005F2817">
        <w:rPr>
          <w:rFonts w:cs="Arial"/>
          <w:sz w:val="32"/>
          <w:szCs w:val="32"/>
        </w:rPr>
        <w:t>Substation: Wind Farm No1: 132/33kV</w:t>
      </w:r>
    </w:p>
    <w:p w:rsidRPr="005F2817" w:rsidR="00CF1069" w:rsidP="00CF1069" w:rsidRDefault="00CF1069" w14:paraId="37DFF502" w14:textId="77777777">
      <w:pPr>
        <w:rPr>
          <w:rFonts w:ascii="Arial" w:hAnsi="Arial" w:cs="Arial"/>
          <w:b/>
        </w:rPr>
      </w:pPr>
    </w:p>
    <w:p w:rsidRPr="005F2817" w:rsidR="00CF1069" w:rsidP="00CF1069" w:rsidRDefault="00CF1069" w14:paraId="25C710F0" w14:textId="77777777">
      <w:pPr>
        <w:rPr>
          <w:rFonts w:ascii="Arial" w:hAnsi="Arial" w:cs="Arial"/>
          <w:b/>
        </w:rPr>
      </w:pPr>
    </w:p>
    <w:p w:rsidRPr="005F2817" w:rsidR="00CF1069" w:rsidP="00CF1069" w:rsidRDefault="00CF1069" w14:paraId="60E19E67" w14:textId="77777777">
      <w:pPr>
        <w:tabs>
          <w:tab w:val="left" w:pos="3402"/>
        </w:tabs>
        <w:ind w:left="360"/>
        <w:rPr>
          <w:rFonts w:ascii="Arial" w:hAnsi="Arial" w:cs="Arial"/>
          <w:b/>
          <w:sz w:val="24"/>
          <w:szCs w:val="24"/>
        </w:rPr>
      </w:pPr>
    </w:p>
    <w:p w:rsidRPr="005F2817" w:rsidR="00CF1069" w:rsidP="00CF1069" w:rsidRDefault="00CF1069" w14:paraId="4A86BFBE" w14:textId="77777777">
      <w:pPr>
        <w:tabs>
          <w:tab w:val="left" w:pos="3402"/>
        </w:tabs>
        <w:ind w:left="360"/>
        <w:rPr>
          <w:rFonts w:ascii="Arial" w:hAnsi="Arial" w:cs="Arial"/>
          <w:b/>
          <w:sz w:val="24"/>
          <w:szCs w:val="24"/>
          <w:u w:val="single"/>
        </w:rPr>
      </w:pPr>
      <w:r w:rsidRPr="005F2817">
        <w:rPr>
          <w:rFonts w:ascii="Arial" w:hAnsi="Arial" w:cs="Arial"/>
          <w:b/>
          <w:sz w:val="24"/>
          <w:szCs w:val="24"/>
          <w:u w:val="single"/>
        </w:rPr>
        <w:t xml:space="preserve">Details of </w:t>
      </w:r>
      <w:r w:rsidRPr="005F2817" w:rsidR="00851008">
        <w:rPr>
          <w:rFonts w:ascii="Arial" w:hAnsi="Arial" w:cs="Arial"/>
          <w:b/>
          <w:sz w:val="24"/>
          <w:szCs w:val="24"/>
          <w:u w:val="single"/>
        </w:rPr>
        <w:t>Automatic Control</w:t>
      </w:r>
      <w:r w:rsidRPr="005F2817">
        <w:rPr>
          <w:rFonts w:ascii="Arial" w:hAnsi="Arial" w:cs="Arial"/>
          <w:b/>
          <w:sz w:val="24"/>
          <w:szCs w:val="24"/>
          <w:u w:val="single"/>
        </w:rPr>
        <w:t xml:space="preserve"> Policy:</w:t>
      </w:r>
    </w:p>
    <w:p w:rsidRPr="005F2817" w:rsidR="008F2CC5" w:rsidP="00307654" w:rsidRDefault="008F2CC5" w14:paraId="2E76AC33" w14:textId="77777777">
      <w:pPr>
        <w:tabs>
          <w:tab w:val="left" w:pos="4253"/>
        </w:tabs>
        <w:ind w:left="3600" w:hanging="3600"/>
      </w:pPr>
    </w:p>
    <w:p w:rsidRPr="005F2817" w:rsidR="00963E23" w:rsidP="00307654" w:rsidRDefault="00963E23" w14:paraId="19B8E1A5" w14:textId="77777777">
      <w:pPr>
        <w:tabs>
          <w:tab w:val="left" w:pos="4253"/>
        </w:tabs>
        <w:ind w:left="3600" w:hanging="3600"/>
      </w:pPr>
    </w:p>
    <w:p w:rsidRPr="005F2817" w:rsidR="00851008" w:rsidP="00851008" w:rsidRDefault="00851008" w14:paraId="64B5247F" w14:textId="77777777">
      <w:pPr>
        <w:jc w:val="center"/>
        <w:rPr>
          <w:rFonts w:ascii="Arial" w:hAnsi="Arial" w:cs="Arial"/>
          <w:b/>
          <w:bCs/>
          <w:sz w:val="28"/>
          <w:szCs w:val="28"/>
          <w:lang w:eastAsia="en-GB"/>
        </w:rPr>
      </w:pPr>
      <w:r w:rsidRPr="005F2817">
        <w:br w:type="page"/>
      </w:r>
      <w:r w:rsidRPr="005F2817">
        <w:rPr>
          <w:rFonts w:ascii="Arial" w:hAnsi="Arial" w:cs="Arial"/>
          <w:b/>
          <w:bCs/>
          <w:sz w:val="28"/>
          <w:szCs w:val="28"/>
          <w:lang w:eastAsia="en-GB"/>
        </w:rPr>
        <w:lastRenderedPageBreak/>
        <w:t>EXAMPLE</w:t>
      </w:r>
    </w:p>
    <w:p w:rsidRPr="005F2817" w:rsidR="00851008" w:rsidP="00851008" w:rsidRDefault="00851008" w14:paraId="144606C3" w14:textId="77777777">
      <w:pPr>
        <w:rPr>
          <w:rFonts w:ascii="Arial" w:hAnsi="Arial" w:cs="Arial"/>
          <w:b/>
          <w:bCs/>
          <w:iCs/>
          <w:sz w:val="24"/>
          <w:szCs w:val="24"/>
          <w:lang w:eastAsia="en-GB"/>
        </w:rPr>
      </w:pPr>
    </w:p>
    <w:p w:rsidRPr="005F2817" w:rsidR="00851008" w:rsidP="00851008" w:rsidRDefault="00851008" w14:paraId="5D7E2C86" w14:textId="77777777">
      <w:pPr>
        <w:rPr>
          <w:rFonts w:ascii="Arial" w:hAnsi="Arial" w:cs="Arial"/>
          <w:b/>
          <w:bCs/>
          <w:iCs/>
          <w:sz w:val="24"/>
          <w:szCs w:val="24"/>
          <w:lang w:eastAsia="en-GB"/>
        </w:rPr>
      </w:pPr>
    </w:p>
    <w:p w:rsidRPr="005F2817" w:rsidR="00851008" w:rsidP="00851008" w:rsidRDefault="00851008" w14:paraId="4C7EE7AC" w14:textId="77777777">
      <w:pPr>
        <w:rPr>
          <w:rFonts w:ascii="Arial" w:hAnsi="Arial" w:cs="Arial"/>
          <w:b/>
          <w:sz w:val="24"/>
          <w:szCs w:val="24"/>
        </w:rPr>
      </w:pPr>
      <w:r w:rsidRPr="005F2817">
        <w:rPr>
          <w:rFonts w:ascii="Arial" w:hAnsi="Arial" w:cs="Arial"/>
          <w:b/>
          <w:bCs/>
          <w:iCs/>
          <w:sz w:val="24"/>
          <w:szCs w:val="24"/>
          <w:lang w:eastAsia="en-GB"/>
        </w:rPr>
        <w:t>Offshore TO Name</w:t>
      </w:r>
      <w:r w:rsidRPr="005F2817">
        <w:rPr>
          <w:rFonts w:ascii="Arial" w:hAnsi="Arial" w:cs="Arial"/>
          <w:b/>
          <w:sz w:val="24"/>
          <w:szCs w:val="24"/>
        </w:rPr>
        <w:t xml:space="preserve"> </w:t>
      </w:r>
    </w:p>
    <w:p w:rsidRPr="005F2817" w:rsidR="00851008" w:rsidP="00851008" w:rsidRDefault="00851008" w14:paraId="3B8A86E7" w14:textId="77777777">
      <w:pPr>
        <w:rPr>
          <w:rFonts w:ascii="Arial" w:hAnsi="Arial" w:cs="Arial"/>
          <w:b/>
          <w:bCs/>
          <w:sz w:val="24"/>
          <w:szCs w:val="24"/>
          <w:lang w:eastAsia="en-GB"/>
        </w:rPr>
      </w:pPr>
    </w:p>
    <w:p w:rsidRPr="005F2817" w:rsidR="00851008" w:rsidP="00851008" w:rsidRDefault="00851008" w14:paraId="4C662874" w14:textId="77777777">
      <w:pPr>
        <w:rPr>
          <w:rFonts w:ascii="Arial" w:hAnsi="Arial" w:cs="Arial"/>
          <w:b/>
          <w:bCs/>
          <w:sz w:val="24"/>
          <w:szCs w:val="24"/>
          <w:lang w:eastAsia="en-GB"/>
        </w:rPr>
      </w:pPr>
      <w:r w:rsidRPr="005F2817">
        <w:rPr>
          <w:rFonts w:ascii="Arial" w:hAnsi="Arial" w:cs="Arial"/>
          <w:b/>
          <w:bCs/>
          <w:sz w:val="24"/>
          <w:szCs w:val="24"/>
          <w:lang w:eastAsia="en-GB"/>
        </w:rPr>
        <w:t>Services Capability Specification</w:t>
      </w:r>
    </w:p>
    <w:p w:rsidRPr="005F2817" w:rsidR="00851008" w:rsidP="00851008" w:rsidRDefault="00851008" w14:paraId="062AD07F" w14:textId="77777777">
      <w:pPr>
        <w:rPr>
          <w:rFonts w:ascii="Arial" w:hAnsi="Arial" w:cs="Arial"/>
          <w:b/>
          <w:bCs/>
          <w:lang w:eastAsia="en-GB"/>
        </w:rPr>
      </w:pPr>
      <w:r w:rsidRPr="005F2817">
        <w:rPr>
          <w:rFonts w:ascii="Arial" w:hAnsi="Arial" w:cs="Arial"/>
          <w:b/>
          <w:bCs/>
          <w:lang w:eastAsia="en-GB"/>
        </w:rPr>
        <w:t>Guidance Notes Reference: Part 3 – 5.2 Automatic Control Schemes           Date: xx/xx/2009</w:t>
      </w:r>
    </w:p>
    <w:p w:rsidRPr="005F2817" w:rsidR="00851008" w:rsidP="00851008" w:rsidRDefault="00851008" w14:paraId="338D5042" w14:textId="77777777">
      <w:pPr>
        <w:rPr>
          <w:rFonts w:ascii="Arial" w:hAnsi="Arial" w:cs="Arial"/>
          <w:b/>
          <w:bCs/>
          <w:lang w:eastAsia="en-GB"/>
        </w:rPr>
      </w:pPr>
    </w:p>
    <w:p w:rsidRPr="005F2817" w:rsidR="00851008" w:rsidP="00851008" w:rsidRDefault="00851008" w14:paraId="4F4CCFB0" w14:textId="77777777">
      <w:pPr>
        <w:jc w:val="center"/>
        <w:rPr>
          <w:rFonts w:ascii="Arial" w:hAnsi="Arial" w:cs="Arial"/>
          <w:b/>
          <w:bCs/>
          <w:lang w:eastAsia="en-GB"/>
        </w:rPr>
      </w:pPr>
    </w:p>
    <w:p w:rsidRPr="005F2817" w:rsidR="00851008" w:rsidP="00851008" w:rsidRDefault="00851008" w14:paraId="50C8795D" w14:textId="77777777">
      <w:pPr>
        <w:pStyle w:val="Title"/>
        <w:rPr>
          <w:b/>
          <w:sz w:val="32"/>
          <w:szCs w:val="32"/>
          <w:u w:val="none"/>
        </w:rPr>
      </w:pPr>
    </w:p>
    <w:p w:rsidRPr="005F2817" w:rsidR="00851008" w:rsidP="00851008" w:rsidRDefault="00851008" w14:paraId="35E4CA3D" w14:textId="77777777">
      <w:pPr>
        <w:pStyle w:val="Title"/>
        <w:rPr>
          <w:b/>
          <w:sz w:val="32"/>
          <w:szCs w:val="32"/>
          <w:u w:val="none"/>
        </w:rPr>
      </w:pPr>
      <w:r w:rsidRPr="005F2817">
        <w:rPr>
          <w:b/>
          <w:sz w:val="32"/>
          <w:szCs w:val="32"/>
          <w:u w:val="none"/>
        </w:rPr>
        <w:t>AUTOMATIC CONTROL SCHEMES</w:t>
      </w:r>
    </w:p>
    <w:p w:rsidRPr="005F2817" w:rsidR="00851008" w:rsidP="00851008" w:rsidRDefault="00851008" w14:paraId="252F5DC1" w14:textId="77777777">
      <w:pPr>
        <w:pStyle w:val="Title"/>
        <w:rPr>
          <w:sz w:val="32"/>
          <w:szCs w:val="32"/>
        </w:rPr>
      </w:pPr>
    </w:p>
    <w:p w:rsidRPr="005F2817" w:rsidR="00851008" w:rsidP="00851008" w:rsidRDefault="00851008" w14:paraId="252C758E" w14:textId="77777777">
      <w:pPr>
        <w:pStyle w:val="Heading1"/>
        <w:numPr>
          <w:ilvl w:val="0"/>
          <w:numId w:val="0"/>
        </w:numPr>
        <w:jc w:val="center"/>
        <w:rPr>
          <w:sz w:val="32"/>
          <w:szCs w:val="32"/>
        </w:rPr>
      </w:pPr>
      <w:r w:rsidRPr="005F2817">
        <w:rPr>
          <w:sz w:val="32"/>
          <w:szCs w:val="32"/>
        </w:rPr>
        <w:t>Substation: Wind Farm No1: 132/33kV</w:t>
      </w:r>
    </w:p>
    <w:p w:rsidRPr="005F2817" w:rsidR="00851008" w:rsidP="00851008" w:rsidRDefault="00851008" w14:paraId="35A68428" w14:textId="77777777">
      <w:pPr>
        <w:rPr>
          <w:b/>
        </w:rPr>
      </w:pPr>
    </w:p>
    <w:p w:rsidRPr="005F2817" w:rsidR="00851008" w:rsidP="00851008" w:rsidRDefault="00851008" w14:paraId="5028B584" w14:textId="77777777">
      <w:pPr>
        <w:rPr>
          <w:b/>
        </w:rPr>
      </w:pPr>
    </w:p>
    <w:p w:rsidRPr="005F2817" w:rsidR="00851008" w:rsidP="00851008" w:rsidRDefault="00851008" w14:paraId="44C871A1" w14:textId="77777777">
      <w:pPr>
        <w:tabs>
          <w:tab w:val="left" w:pos="3402"/>
        </w:tabs>
        <w:ind w:left="360"/>
        <w:rPr>
          <w:b/>
          <w:sz w:val="24"/>
          <w:szCs w:val="24"/>
        </w:rPr>
      </w:pPr>
    </w:p>
    <w:p w:rsidRPr="005F2817" w:rsidR="00851008" w:rsidP="00851008" w:rsidRDefault="00851008" w14:paraId="58BBFDCF" w14:textId="77777777">
      <w:pPr>
        <w:tabs>
          <w:tab w:val="left" w:pos="3402"/>
        </w:tabs>
        <w:ind w:left="360"/>
        <w:rPr>
          <w:b/>
          <w:sz w:val="24"/>
          <w:szCs w:val="24"/>
          <w:u w:val="single"/>
        </w:rPr>
      </w:pPr>
      <w:r w:rsidRPr="005F2817">
        <w:rPr>
          <w:b/>
          <w:sz w:val="24"/>
          <w:szCs w:val="24"/>
          <w:u w:val="single"/>
        </w:rPr>
        <w:t>Details of Automatic Control Schemes:</w:t>
      </w:r>
    </w:p>
    <w:p w:rsidRPr="005F2817" w:rsidR="00963E23" w:rsidP="00307654" w:rsidRDefault="008D4D68" w14:paraId="3F04E39D" w14:textId="77777777">
      <w:pPr>
        <w:tabs>
          <w:tab w:val="left" w:pos="4253"/>
        </w:tabs>
        <w:ind w:left="3600" w:hanging="3600"/>
      </w:pPr>
      <w:r w:rsidRPr="005F2817">
        <w:br w:type="page"/>
      </w:r>
    </w:p>
    <w:p w:rsidRPr="005F2817" w:rsidR="00B8658B" w:rsidP="00B8658B" w:rsidRDefault="00B8658B" w14:paraId="399CC9B7" w14:textId="77777777">
      <w:pPr>
        <w:pStyle w:val="Heading2"/>
        <w:numPr>
          <w:ilvl w:val="0"/>
          <w:numId w:val="0"/>
        </w:numPr>
        <w:spacing w:before="0" w:after="0"/>
        <w:jc w:val="center"/>
      </w:pPr>
    </w:p>
    <w:p w:rsidRPr="005F2817" w:rsidR="00B8658B" w:rsidP="00B8658B" w:rsidRDefault="00B8658B" w14:paraId="4EF3367D" w14:textId="77777777">
      <w:pPr>
        <w:pStyle w:val="Heading2"/>
        <w:numPr>
          <w:ilvl w:val="0"/>
          <w:numId w:val="0"/>
        </w:numPr>
        <w:spacing w:before="0" w:after="0"/>
        <w:jc w:val="center"/>
        <w:rPr>
          <w:i w:val="0"/>
          <w:sz w:val="28"/>
        </w:rPr>
      </w:pPr>
      <w:r w:rsidRPr="005F2817">
        <w:rPr>
          <w:i w:val="0"/>
          <w:sz w:val="28"/>
        </w:rPr>
        <w:t>Appendix D: Abbreviations &amp; Definitions</w:t>
      </w:r>
    </w:p>
    <w:p w:rsidRPr="005F2817" w:rsidR="00B8658B" w:rsidP="00B8658B" w:rsidRDefault="00B8658B" w14:paraId="637E3E69" w14:textId="77777777"/>
    <w:p w:rsidRPr="005F2817" w:rsidR="00B8658B" w:rsidP="00B8658B" w:rsidRDefault="00B8658B" w14:paraId="7D2D3CA6" w14:textId="77777777">
      <w:pPr>
        <w:pStyle w:val="Heading2"/>
        <w:numPr>
          <w:ilvl w:val="0"/>
          <w:numId w:val="0"/>
        </w:numPr>
        <w:spacing w:before="0" w:after="0"/>
      </w:pPr>
      <w:r w:rsidRPr="005F2817">
        <w:t>Abbreviations</w:t>
      </w:r>
    </w:p>
    <w:p w:rsidRPr="005F2817" w:rsidR="00B8658B" w:rsidP="00B8658B" w:rsidRDefault="00B8658B" w14:paraId="4B7CABD5" w14:textId="77777777"/>
    <w:p w:rsidR="00B8658B" w:rsidP="00B8658B" w:rsidRDefault="00B8658B" w14:paraId="08D8EA37" w14:textId="77777777">
      <w:pPr>
        <w:jc w:val="both"/>
        <w:rPr>
          <w:rFonts w:ascii="Arial" w:hAnsi="Arial"/>
        </w:rPr>
      </w:pPr>
      <w:r w:rsidRPr="005F2817">
        <w:rPr>
          <w:rFonts w:ascii="Arial" w:hAnsi="Arial"/>
        </w:rPr>
        <w:t>BETTA</w:t>
      </w:r>
      <w:r w:rsidRPr="005F2817">
        <w:rPr>
          <w:rFonts w:ascii="Arial" w:hAnsi="Arial"/>
        </w:rPr>
        <w:tab/>
      </w:r>
      <w:r w:rsidRPr="005F2817">
        <w:rPr>
          <w:rFonts w:ascii="Arial" w:hAnsi="Arial"/>
        </w:rPr>
        <w:t>British Electricity Trading and Transmission Arrangements</w:t>
      </w:r>
    </w:p>
    <w:p w:rsidR="0088160B" w:rsidP="00B8658B" w:rsidRDefault="0088160B" w14:paraId="431CA01E" w14:textId="03D5AF29">
      <w:pPr>
        <w:jc w:val="both"/>
        <w:rPr>
          <w:ins w:author="Baker(ESO), Stephen" w:date="2021-12-17T14:54:00Z" w:id="58"/>
          <w:rFonts w:ascii="Arial" w:hAnsi="Arial"/>
        </w:rPr>
      </w:pPr>
      <w:ins w:author="Baker(ESO), Stephen" w:date="2021-12-17T14:54:00Z" w:id="59">
        <w:r>
          <w:rPr>
            <w:rFonts w:ascii="Arial" w:hAnsi="Arial"/>
          </w:rPr>
          <w:t>CATO</w:t>
        </w:r>
        <w:r>
          <w:rPr>
            <w:rFonts w:ascii="Arial" w:hAnsi="Arial"/>
          </w:rPr>
          <w:tab/>
        </w:r>
        <w:r>
          <w:rPr>
            <w:rFonts w:ascii="Arial" w:hAnsi="Arial"/>
          </w:rPr>
          <w:t>Competitively Appointed Transmission Owners</w:t>
        </w:r>
      </w:ins>
    </w:p>
    <w:p w:rsidRPr="005F2817" w:rsidR="00EA55DC" w:rsidP="00B8658B" w:rsidRDefault="00EA55DC" w14:paraId="049DFFAC" w14:textId="4F63CF82">
      <w:pPr>
        <w:jc w:val="both"/>
        <w:rPr>
          <w:rFonts w:ascii="Arial" w:hAnsi="Arial"/>
        </w:rPr>
      </w:pPr>
      <w:r>
        <w:rPr>
          <w:rFonts w:ascii="Arial" w:hAnsi="Arial"/>
        </w:rPr>
        <w:t>NGET   National Grid Electricity plc</w:t>
      </w:r>
    </w:p>
    <w:p w:rsidRPr="005F2817" w:rsidR="00B8658B" w:rsidP="00B8658B" w:rsidRDefault="00B8658B" w14:paraId="3C662C19" w14:textId="77777777">
      <w:pPr>
        <w:jc w:val="both"/>
        <w:rPr>
          <w:rFonts w:ascii="Arial" w:hAnsi="Arial"/>
        </w:rPr>
      </w:pPr>
      <w:r w:rsidRPr="005F2817">
        <w:rPr>
          <w:rFonts w:ascii="Arial" w:hAnsi="Arial"/>
        </w:rPr>
        <w:t>SHETL</w:t>
      </w:r>
      <w:r w:rsidRPr="005F2817">
        <w:rPr>
          <w:rFonts w:ascii="Arial" w:hAnsi="Arial"/>
        </w:rPr>
        <w:tab/>
      </w:r>
      <w:r w:rsidRPr="005F2817">
        <w:rPr>
          <w:rFonts w:ascii="Arial" w:hAnsi="Arial"/>
        </w:rPr>
        <w:t>Scottish Hydro-Electric Transmission Ltd</w:t>
      </w:r>
    </w:p>
    <w:p w:rsidRPr="005F2817" w:rsidR="00B8658B" w:rsidP="00B8658B" w:rsidRDefault="00B8658B" w14:paraId="36B680EB" w14:textId="77777777">
      <w:pPr>
        <w:jc w:val="both"/>
        <w:rPr>
          <w:rFonts w:ascii="Arial" w:hAnsi="Arial"/>
        </w:rPr>
      </w:pPr>
      <w:r w:rsidRPr="005F2817">
        <w:rPr>
          <w:rFonts w:ascii="Arial" w:hAnsi="Arial"/>
        </w:rPr>
        <w:t>SIR</w:t>
      </w:r>
      <w:r w:rsidRPr="005F2817">
        <w:rPr>
          <w:rFonts w:ascii="Arial" w:hAnsi="Arial"/>
        </w:rPr>
        <w:tab/>
      </w:r>
      <w:r w:rsidRPr="005F2817">
        <w:rPr>
          <w:rFonts w:ascii="Arial" w:hAnsi="Arial"/>
        </w:rPr>
        <w:t>Supplementary Information Request</w:t>
      </w:r>
    </w:p>
    <w:p w:rsidRPr="005F2817" w:rsidR="00B8658B" w:rsidP="00B8658B" w:rsidRDefault="00B8658B" w14:paraId="127C75F0" w14:textId="77777777">
      <w:pPr>
        <w:jc w:val="both"/>
        <w:rPr>
          <w:rFonts w:ascii="Arial" w:hAnsi="Arial"/>
        </w:rPr>
      </w:pPr>
      <w:r w:rsidRPr="005F2817">
        <w:rPr>
          <w:rFonts w:ascii="Arial" w:hAnsi="Arial"/>
        </w:rPr>
        <w:t>SO</w:t>
      </w:r>
      <w:r w:rsidRPr="005F2817">
        <w:rPr>
          <w:rFonts w:ascii="Arial" w:hAnsi="Arial"/>
        </w:rPr>
        <w:tab/>
      </w:r>
      <w:r w:rsidR="00907FA6">
        <w:rPr>
          <w:rFonts w:ascii="Arial" w:hAnsi="Arial"/>
        </w:rPr>
        <w:t>NGESO</w:t>
      </w:r>
    </w:p>
    <w:p w:rsidRPr="005F2817" w:rsidR="00B8658B" w:rsidP="00B8658B" w:rsidRDefault="00B8658B" w14:paraId="4BC5455D" w14:textId="77777777">
      <w:pPr>
        <w:jc w:val="both"/>
        <w:rPr>
          <w:rFonts w:ascii="Arial" w:hAnsi="Arial"/>
        </w:rPr>
      </w:pPr>
      <w:r w:rsidRPr="005F2817">
        <w:rPr>
          <w:rFonts w:ascii="Arial" w:hAnsi="Arial"/>
        </w:rPr>
        <w:t>SPT</w:t>
      </w:r>
      <w:r w:rsidRPr="005F2817">
        <w:rPr>
          <w:rFonts w:ascii="Arial" w:hAnsi="Arial"/>
        </w:rPr>
        <w:tab/>
      </w:r>
      <w:r w:rsidRPr="005F2817">
        <w:rPr>
          <w:rFonts w:ascii="Arial" w:hAnsi="Arial"/>
        </w:rPr>
        <w:t xml:space="preserve">Scottish Power Transmission Ltd </w:t>
      </w:r>
    </w:p>
    <w:p w:rsidRPr="005F2817" w:rsidR="00B8658B" w:rsidP="00B8658B" w:rsidRDefault="00B8658B" w14:paraId="6A02DE12" w14:textId="77777777">
      <w:pPr>
        <w:jc w:val="both"/>
        <w:rPr>
          <w:rFonts w:ascii="Arial" w:hAnsi="Arial"/>
        </w:rPr>
      </w:pPr>
      <w:r w:rsidRPr="005F2817">
        <w:rPr>
          <w:rFonts w:ascii="Arial" w:hAnsi="Arial"/>
        </w:rPr>
        <w:t>STC</w:t>
      </w:r>
      <w:r w:rsidRPr="005F2817">
        <w:rPr>
          <w:rFonts w:ascii="Arial" w:hAnsi="Arial"/>
        </w:rPr>
        <w:tab/>
      </w:r>
      <w:r w:rsidRPr="005F2817">
        <w:rPr>
          <w:rFonts w:ascii="Arial" w:hAnsi="Arial"/>
        </w:rPr>
        <w:t>SO-TO Code</w:t>
      </w:r>
    </w:p>
    <w:p w:rsidRPr="005F2817" w:rsidR="00B8658B" w:rsidP="00B8658B" w:rsidRDefault="00B8658B" w14:paraId="0B0E37DA" w14:textId="77777777">
      <w:pPr>
        <w:jc w:val="both"/>
        <w:rPr>
          <w:rFonts w:ascii="Arial" w:hAnsi="Arial"/>
        </w:rPr>
      </w:pPr>
      <w:r w:rsidRPr="005F2817">
        <w:rPr>
          <w:rFonts w:ascii="Arial" w:hAnsi="Arial"/>
        </w:rPr>
        <w:t>STCP</w:t>
      </w:r>
      <w:r w:rsidRPr="005F2817">
        <w:rPr>
          <w:rFonts w:ascii="Arial" w:hAnsi="Arial"/>
        </w:rPr>
        <w:tab/>
      </w:r>
      <w:r w:rsidRPr="005F2817">
        <w:rPr>
          <w:rFonts w:ascii="Arial" w:hAnsi="Arial"/>
        </w:rPr>
        <w:t>SO-TO Code Procedure</w:t>
      </w:r>
    </w:p>
    <w:p w:rsidRPr="005F2817" w:rsidR="00B8658B" w:rsidP="00B8658B" w:rsidRDefault="00B8658B" w14:paraId="3B815B78" w14:textId="77777777">
      <w:pPr>
        <w:jc w:val="both"/>
        <w:rPr>
          <w:rFonts w:ascii="Arial" w:hAnsi="Arial"/>
        </w:rPr>
      </w:pPr>
      <w:r w:rsidRPr="005F2817">
        <w:rPr>
          <w:rFonts w:ascii="Arial" w:hAnsi="Arial"/>
        </w:rPr>
        <w:t>TO</w:t>
      </w:r>
      <w:r w:rsidRPr="005F2817">
        <w:rPr>
          <w:rFonts w:ascii="Arial" w:hAnsi="Arial"/>
        </w:rPr>
        <w:tab/>
      </w:r>
      <w:r w:rsidRPr="005F2817">
        <w:rPr>
          <w:rFonts w:ascii="Arial" w:hAnsi="Arial"/>
        </w:rPr>
        <w:t>Transmission Owner</w:t>
      </w:r>
    </w:p>
    <w:p w:rsidRPr="005F2817" w:rsidR="00B8658B" w:rsidP="00B8658B" w:rsidRDefault="00B8658B" w14:paraId="6C9EEA0D" w14:textId="77777777">
      <w:pPr>
        <w:jc w:val="both"/>
        <w:rPr>
          <w:rFonts w:ascii="Arial" w:hAnsi="Arial"/>
        </w:rPr>
      </w:pPr>
      <w:r w:rsidRPr="005F2817">
        <w:rPr>
          <w:rFonts w:ascii="Arial" w:hAnsi="Arial"/>
        </w:rPr>
        <w:t>OFTO</w:t>
      </w:r>
      <w:r w:rsidRPr="005F2817">
        <w:rPr>
          <w:rFonts w:ascii="Arial" w:hAnsi="Arial"/>
        </w:rPr>
        <w:tab/>
      </w:r>
      <w:r w:rsidRPr="005F2817">
        <w:rPr>
          <w:rFonts w:ascii="Arial" w:hAnsi="Arial"/>
        </w:rPr>
        <w:t>Offshore Transmission Owner</w:t>
      </w:r>
    </w:p>
    <w:p w:rsidRPr="005F2817" w:rsidR="00B8658B" w:rsidP="00B8658B" w:rsidRDefault="00B8658B" w14:paraId="2785DE4C" w14:textId="77777777">
      <w:pPr>
        <w:jc w:val="both"/>
        <w:rPr>
          <w:rFonts w:ascii="Arial" w:hAnsi="Arial"/>
        </w:rPr>
      </w:pPr>
      <w:r w:rsidRPr="005F2817">
        <w:rPr>
          <w:rFonts w:ascii="Arial" w:hAnsi="Arial"/>
        </w:rPr>
        <w:t>SCS</w:t>
      </w:r>
      <w:r w:rsidRPr="005F2817">
        <w:rPr>
          <w:rFonts w:ascii="Arial" w:hAnsi="Arial"/>
        </w:rPr>
        <w:tab/>
      </w:r>
      <w:r w:rsidRPr="005F2817">
        <w:rPr>
          <w:rFonts w:ascii="Arial" w:hAnsi="Arial"/>
        </w:rPr>
        <w:t>Services Capability Specification</w:t>
      </w:r>
    </w:p>
    <w:p w:rsidRPr="005F2817" w:rsidR="00B8658B" w:rsidP="00B8658B" w:rsidRDefault="00B8658B" w14:paraId="55ADE0E6" w14:textId="77777777">
      <w:pPr>
        <w:jc w:val="both"/>
      </w:pPr>
    </w:p>
    <w:p w:rsidRPr="005F2817" w:rsidR="00B8658B" w:rsidP="00B8658B" w:rsidRDefault="00B8658B" w14:paraId="0A99C8DA" w14:textId="77777777">
      <w:pPr>
        <w:pStyle w:val="Heading2"/>
        <w:numPr>
          <w:ilvl w:val="0"/>
          <w:numId w:val="0"/>
        </w:numPr>
      </w:pPr>
      <w:r w:rsidRPr="005F2817">
        <w:t>Definitions</w:t>
      </w:r>
    </w:p>
    <w:p w:rsidRPr="005F2817" w:rsidR="00B8658B" w:rsidP="00B8658B" w:rsidRDefault="00B8658B" w14:paraId="48BAF8E2" w14:textId="77777777">
      <w:pPr>
        <w:rPr>
          <w:rFonts w:ascii="Arial" w:hAnsi="Arial"/>
          <w:b/>
        </w:rPr>
      </w:pPr>
      <w:r w:rsidRPr="005F2817">
        <w:rPr>
          <w:rFonts w:ascii="Arial" w:hAnsi="Arial"/>
          <w:b/>
        </w:rPr>
        <w:t>STC Definitions Used:</w:t>
      </w:r>
    </w:p>
    <w:p w:rsidRPr="00B33B9C" w:rsidR="00E43FDF" w:rsidP="00155ACC" w:rsidRDefault="00E43FDF" w14:paraId="47EADDF4" w14:textId="77777777">
      <w:pPr>
        <w:rPr>
          <w:rFonts w:ascii="Arial" w:hAnsi="Arial" w:cs="Arial"/>
        </w:rPr>
      </w:pPr>
      <w:r w:rsidRPr="00B33B9C">
        <w:rPr>
          <w:rFonts w:ascii="Arial" w:hAnsi="Arial" w:cs="Arial"/>
        </w:rPr>
        <w:t>NGESO</w:t>
      </w:r>
    </w:p>
    <w:p w:rsidRPr="00F17832" w:rsidR="00B8658B" w:rsidP="00B8658B" w:rsidRDefault="00B8658B" w14:paraId="1851AA0B" w14:textId="77777777">
      <w:pPr>
        <w:rPr>
          <w:rFonts w:ascii="Arial" w:hAnsi="Arial" w:cs="Arial"/>
        </w:rPr>
      </w:pPr>
      <w:r w:rsidRPr="00B33B9C">
        <w:rPr>
          <w:rFonts w:ascii="Arial" w:hAnsi="Arial" w:cs="Arial"/>
          <w:b/>
          <w:bCs/>
          <w:rPrChange w:author="Baker(ESO), Stephen" w:date="2021-12-22T13:02:00Z" w:id="60">
            <w:rPr>
              <w:b/>
              <w:bCs/>
            </w:rPr>
          </w:rPrChange>
        </w:rPr>
        <w:t>Party (or Parties)</w:t>
      </w:r>
      <w:r w:rsidRPr="00B33B9C">
        <w:rPr>
          <w:rFonts w:ascii="Arial" w:hAnsi="Arial" w:cs="Arial"/>
        </w:rPr>
        <w:t xml:space="preserve"> </w:t>
      </w:r>
    </w:p>
    <w:p w:rsidRPr="005F2817" w:rsidR="00B71503" w:rsidP="00B8658B" w:rsidRDefault="00B71503" w14:paraId="0FF517A7" w14:textId="77777777">
      <w:pPr>
        <w:rPr>
          <w:rFonts w:ascii="Arial" w:hAnsi="Arial"/>
        </w:rPr>
      </w:pPr>
      <w:r w:rsidRPr="00F17832">
        <w:rPr>
          <w:rFonts w:ascii="Arial" w:hAnsi="Arial" w:cs="Arial"/>
        </w:rPr>
        <w:t>Normal Capability</w:t>
      </w:r>
      <w:r w:rsidRPr="005F2817">
        <w:rPr>
          <w:rFonts w:ascii="Arial" w:hAnsi="Arial"/>
        </w:rPr>
        <w:t xml:space="preserve"> Limit</w:t>
      </w:r>
    </w:p>
    <w:p w:rsidRPr="005F2817" w:rsidR="00B71503" w:rsidP="00B8658B" w:rsidRDefault="00B71503" w14:paraId="48992939" w14:textId="77777777">
      <w:pPr>
        <w:rPr>
          <w:rFonts w:ascii="Arial" w:hAnsi="Arial"/>
        </w:rPr>
      </w:pPr>
      <w:r w:rsidRPr="005F2817">
        <w:rPr>
          <w:rFonts w:ascii="Arial" w:hAnsi="Arial"/>
        </w:rPr>
        <w:t>Operational Capability Limit</w:t>
      </w:r>
    </w:p>
    <w:p w:rsidRPr="005F2817" w:rsidR="00B71503" w:rsidP="00B8658B" w:rsidRDefault="00B71503" w14:paraId="36CF5B74" w14:textId="77777777">
      <w:pPr>
        <w:rPr>
          <w:rFonts w:ascii="Arial" w:hAnsi="Arial"/>
        </w:rPr>
      </w:pPr>
      <w:r w:rsidRPr="005F2817">
        <w:rPr>
          <w:rFonts w:ascii="Arial" w:hAnsi="Arial"/>
        </w:rPr>
        <w:t>Transmission Services</w:t>
      </w:r>
    </w:p>
    <w:p w:rsidRPr="005F2817" w:rsidR="00B71503" w:rsidP="00B8658B" w:rsidRDefault="00B71503" w14:paraId="4BF4529F" w14:textId="77777777">
      <w:pPr>
        <w:rPr>
          <w:rFonts w:ascii="Arial" w:hAnsi="Arial"/>
        </w:rPr>
      </w:pPr>
      <w:r w:rsidRPr="005F2817">
        <w:rPr>
          <w:rFonts w:ascii="Arial" w:hAnsi="Arial"/>
        </w:rPr>
        <w:t>Connection Site Specification</w:t>
      </w:r>
    </w:p>
    <w:p w:rsidRPr="005F2817" w:rsidR="00B71503" w:rsidP="00B8658B" w:rsidRDefault="00B71503" w14:paraId="771283A9" w14:textId="77777777">
      <w:pPr>
        <w:rPr>
          <w:rFonts w:ascii="Arial" w:hAnsi="Arial"/>
        </w:rPr>
      </w:pPr>
    </w:p>
    <w:p w:rsidRPr="005F2817" w:rsidR="00B71503" w:rsidP="00B8658B" w:rsidRDefault="00B71503" w14:paraId="1C51EBCC" w14:textId="77777777">
      <w:pPr>
        <w:rPr>
          <w:rFonts w:ascii="Arial" w:hAnsi="Arial"/>
          <w:b/>
        </w:rPr>
      </w:pPr>
      <w:r w:rsidRPr="005F2817">
        <w:rPr>
          <w:rFonts w:ascii="Arial" w:hAnsi="Arial"/>
          <w:b/>
        </w:rPr>
        <w:t>Grid Code:</w:t>
      </w:r>
    </w:p>
    <w:p w:rsidRPr="005F2817" w:rsidR="00B71503" w:rsidP="00B8658B" w:rsidRDefault="00B71503" w14:paraId="0DCFBF43" w14:textId="77777777">
      <w:pPr>
        <w:rPr>
          <w:rFonts w:ascii="Arial" w:hAnsi="Arial"/>
        </w:rPr>
      </w:pPr>
      <w:r w:rsidRPr="005F2817">
        <w:rPr>
          <w:rFonts w:ascii="Arial" w:hAnsi="Arial"/>
        </w:rPr>
        <w:t>Operational Diagram</w:t>
      </w:r>
    </w:p>
    <w:p w:rsidRPr="005F2817" w:rsidR="00B71503" w:rsidP="00B8658B" w:rsidRDefault="00B71503" w14:paraId="75E9321F" w14:textId="77777777">
      <w:pPr>
        <w:rPr>
          <w:rFonts w:ascii="Arial" w:hAnsi="Arial"/>
        </w:rPr>
      </w:pPr>
      <w:r w:rsidRPr="005F2817">
        <w:rPr>
          <w:rFonts w:ascii="Arial" w:hAnsi="Arial"/>
        </w:rPr>
        <w:t>Demand Control</w:t>
      </w:r>
    </w:p>
    <w:p w:rsidRPr="005F2817" w:rsidR="00B71503" w:rsidP="00B8658B" w:rsidRDefault="00B71503" w14:paraId="0E34C5BA" w14:textId="77777777">
      <w:pPr>
        <w:rPr>
          <w:rFonts w:ascii="Arial" w:hAnsi="Arial"/>
        </w:rPr>
      </w:pPr>
      <w:r w:rsidRPr="005F2817">
        <w:rPr>
          <w:rFonts w:ascii="Arial" w:hAnsi="Arial"/>
        </w:rPr>
        <w:t>Plant</w:t>
      </w:r>
    </w:p>
    <w:p w:rsidRPr="005F2817" w:rsidR="00B71503" w:rsidP="00B8658B" w:rsidRDefault="00B71503" w14:paraId="19922ACB" w14:textId="77777777">
      <w:pPr>
        <w:rPr>
          <w:rFonts w:ascii="Arial" w:hAnsi="Arial"/>
        </w:rPr>
      </w:pPr>
      <w:r w:rsidRPr="005F2817">
        <w:rPr>
          <w:rFonts w:ascii="Arial" w:hAnsi="Arial"/>
        </w:rPr>
        <w:t>Apparatus</w:t>
      </w:r>
    </w:p>
    <w:p w:rsidRPr="005F2817" w:rsidR="00B71503" w:rsidP="00B8658B" w:rsidRDefault="00B71503" w14:paraId="17806665" w14:textId="77777777">
      <w:pPr>
        <w:rPr>
          <w:rFonts w:ascii="Arial" w:hAnsi="Arial"/>
        </w:rPr>
      </w:pPr>
    </w:p>
    <w:p w:rsidRPr="005F2817" w:rsidR="00B71503" w:rsidP="00B71503" w:rsidRDefault="00B71503" w14:paraId="33E4F075" w14:textId="77777777">
      <w:pPr>
        <w:pStyle w:val="BodyText"/>
        <w:rPr>
          <w:b/>
          <w:i w:val="0"/>
        </w:rPr>
      </w:pPr>
      <w:r w:rsidRPr="005F2817">
        <w:rPr>
          <w:b/>
          <w:i w:val="0"/>
        </w:rPr>
        <w:t>Definition used from other STCPs:</w:t>
      </w:r>
    </w:p>
    <w:p w:rsidRPr="005F2817" w:rsidR="00B71503" w:rsidP="00B8658B" w:rsidRDefault="00B71503" w14:paraId="70E98215" w14:textId="77777777">
      <w:pPr>
        <w:rPr>
          <w:rFonts w:ascii="Arial" w:hAnsi="Arial"/>
        </w:rPr>
      </w:pPr>
      <w:r w:rsidRPr="005F2817">
        <w:rPr>
          <w:rFonts w:ascii="Arial" w:hAnsi="Arial"/>
        </w:rPr>
        <w:t>Acceptance Certificate</w:t>
      </w:r>
    </w:p>
    <w:p w:rsidRPr="005F2817" w:rsidR="00B71503" w:rsidP="00B8658B" w:rsidRDefault="00B71503" w14:paraId="493047B4" w14:textId="77777777">
      <w:pPr>
        <w:rPr>
          <w:rFonts w:ascii="Arial" w:hAnsi="Arial"/>
        </w:rPr>
      </w:pPr>
      <w:r w:rsidRPr="005F2817">
        <w:rPr>
          <w:rFonts w:ascii="Arial" w:hAnsi="Arial"/>
        </w:rPr>
        <w:t>Decommissioning Report</w:t>
      </w:r>
    </w:p>
    <w:p w:rsidRPr="005F2817" w:rsidR="00765C56" w:rsidP="00B776CB" w:rsidRDefault="00765C56" w14:paraId="5C3BA9C4" w14:textId="77777777"/>
    <w:p w:rsidRPr="005F2817" w:rsidR="00765C56" w:rsidP="00B776CB" w:rsidRDefault="00765C56" w14:paraId="77ECBB30" w14:textId="77777777"/>
    <w:p w:rsidRPr="005F2817" w:rsidR="00765C56" w:rsidP="00B776CB" w:rsidRDefault="00765C56" w14:paraId="4FD60B5C" w14:textId="77777777"/>
    <w:p w:rsidRPr="005F2817" w:rsidR="00765C56" w:rsidP="00B776CB" w:rsidRDefault="00765C56" w14:paraId="617EAA0D" w14:textId="77777777"/>
    <w:p w:rsidRPr="005F2817" w:rsidR="00765C56" w:rsidP="00B776CB" w:rsidRDefault="00765C56" w14:paraId="534EA890" w14:textId="77777777"/>
    <w:sectPr w:rsidRPr="005F2817" w:rsidR="00765C56" w:rsidSect="008F3B30">
      <w:headerReference w:type="default" r:id="rId37"/>
      <w:footerReference w:type="even" r:id="rId38"/>
      <w:footerReference w:type="default" r:id="rId39"/>
      <w:pgSz w:w="11906" w:h="16838" w:orient="portrait"/>
      <w:pgMar w:top="1843" w:right="1797" w:bottom="851" w:left="1418"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BS" w:author="Baker(ESO), Stephen" w:date="2021-12-17T14:49:00Z" w:id="4">
    <w:p w:rsidR="00B42AFA" w:rsidRDefault="00B42AFA" w14:paraId="708BE32E" w14:textId="3CC59AFE">
      <w:pPr>
        <w:pStyle w:val="CommentText"/>
      </w:pPr>
      <w:r>
        <w:rPr>
          <w:rStyle w:val="CommentReference"/>
        </w:rPr>
        <w:annotationRef/>
      </w:r>
      <w:r>
        <w:t>Add CATOs</w:t>
      </w:r>
    </w:p>
  </w:comment>
  <w:comment w:initials="BS" w:author="Baker(ESO), Stephen" w:date="2021-12-17T14:52:00Z" w:id="16">
    <w:p w:rsidR="00700DE2" w:rsidP="00700DE2" w:rsidRDefault="00700DE2" w14:paraId="732E2F59" w14:textId="27505B0C">
      <w:pPr>
        <w:pStyle w:val="Heading3"/>
        <w:numPr>
          <w:ilvl w:val="0"/>
          <w:numId w:val="0"/>
        </w:numPr>
      </w:pPr>
      <w:r>
        <w:rPr>
          <w:rStyle w:val="CommentReference"/>
        </w:rPr>
        <w:annotationRef/>
      </w:r>
      <w:r>
        <w:rPr>
          <w:rStyle w:val="CommentReference"/>
        </w:rPr>
        <w:annotationRef/>
      </w:r>
      <w:r>
        <w:t>Add CATOs</w:t>
      </w:r>
    </w:p>
  </w:comment>
  <w:comment w:initials="BS" w:author="Baker(ESO), Stephen" w:date="2021-12-17T16:18:00Z" w:id="24">
    <w:p w:rsidR="00675CAD" w:rsidRDefault="00675CAD" w14:paraId="05B9F0D5" w14:textId="69E32F7E">
      <w:pPr>
        <w:pStyle w:val="CommentText"/>
      </w:pPr>
      <w:r>
        <w:rPr>
          <w:rStyle w:val="CommentReference"/>
        </w:rPr>
        <w:annotationRef/>
      </w:r>
      <w:r>
        <w:t>formatting</w:t>
      </w:r>
    </w:p>
  </w:comment>
  <w:comment w:initials="BS" w:author="Baker(ESO), Stephen" w:date="2023-01-10T15:16:00Z" w:id="35">
    <w:p w:rsidR="00F17832" w:rsidRDefault="00F17832" w14:paraId="383B3C14" w14:textId="64848FFA">
      <w:pPr>
        <w:pStyle w:val="CommentText"/>
      </w:pPr>
      <w:r>
        <w:rPr>
          <w:rStyle w:val="CommentReference"/>
        </w:rPr>
        <w:annotationRef/>
      </w:r>
      <w:r w:rsidR="006E491F">
        <w:t>Speak to AJ about need to copy and paste similar Appendix (D) for CATOs</w:t>
      </w:r>
    </w:p>
  </w:comment>
  <w:comment w:initials="BS" w:author="Baker(ESO), Stephen" w:date="2021-12-17T16:23:00Z" w:id="39">
    <w:p w:rsidR="00FE2954" w:rsidRDefault="00FE2954" w14:paraId="453A05BD" w14:textId="5475B2D7">
      <w:pPr>
        <w:pStyle w:val="CommentText"/>
      </w:pPr>
      <w:r>
        <w:rPr>
          <w:rStyle w:val="CommentReference"/>
        </w:rPr>
        <w:annotationRef/>
      </w:r>
      <w:r>
        <w:t>or CATO?</w:t>
      </w:r>
    </w:p>
  </w:comment>
  <w:comment w:initials="BS" w:author="Baker(ESO), Stephen" w:date="2021-12-17T16:23:00Z" w:id="40">
    <w:p w:rsidR="00286EF7" w:rsidRDefault="00286EF7" w14:paraId="142CA3DD" w14:textId="31F57E78">
      <w:pPr>
        <w:pStyle w:val="CommentText"/>
      </w:pPr>
      <w:r>
        <w:rPr>
          <w:rStyle w:val="CommentReference"/>
        </w:rPr>
        <w:annotationRef/>
      </w:r>
      <w:r>
        <w:t>or CATO?</w:t>
      </w:r>
    </w:p>
  </w:comment>
  <w:comment w:initials="BS" w:author="Baker(ESO), Stephen" w:date="2021-12-17T16:27:00Z" w:id="41">
    <w:p w:rsidR="00B4762E" w:rsidRDefault="00B4762E" w14:paraId="26DC6F27" w14:textId="46309318">
      <w:pPr>
        <w:pStyle w:val="CommentText"/>
      </w:pPr>
      <w:r>
        <w:rPr>
          <w:rStyle w:val="CommentReference"/>
        </w:rPr>
        <w:annotationRef/>
      </w:r>
      <w:r>
        <w:t>or CATO?</w:t>
      </w:r>
    </w:p>
  </w:comment>
  <w:comment w:initials="BS" w:author="Baker(ESO), Stephen" w:date="2021-12-17T16:27:00Z" w:id="42">
    <w:p w:rsidR="00B4762E" w:rsidRDefault="00B4762E" w14:paraId="5087CBC5" w14:textId="3631D545">
      <w:pPr>
        <w:pStyle w:val="CommentText"/>
      </w:pPr>
      <w:r>
        <w:rPr>
          <w:rStyle w:val="CommentReference"/>
        </w:rPr>
        <w:annotationRef/>
      </w:r>
      <w:r>
        <w:t>or CATO?</w:t>
      </w:r>
    </w:p>
  </w:comment>
  <w:comment w:initials="BS" w:author="Baker(ESO), Stephen" w:date="2021-12-17T16:27:00Z" w:id="43">
    <w:p w:rsidR="00B4762E" w:rsidRDefault="00B4762E" w14:paraId="53974B9B" w14:textId="59E0C1D4">
      <w:pPr>
        <w:pStyle w:val="CommentText"/>
      </w:pPr>
      <w:r>
        <w:rPr>
          <w:rStyle w:val="CommentReference"/>
        </w:rPr>
        <w:annotationRef/>
      </w:r>
      <w:r>
        <w:t>spelling</w:t>
      </w:r>
    </w:p>
  </w:comment>
  <w:comment w:initials="BS" w:author="Baker(ESO), Stephen" w:date="2021-12-17T16:27:00Z" w:id="46">
    <w:p w:rsidR="000631A8" w:rsidRDefault="000631A8" w14:paraId="48BA6BBF" w14:textId="3045E895">
      <w:pPr>
        <w:pStyle w:val="CommentText"/>
      </w:pPr>
      <w:r>
        <w:rPr>
          <w:rStyle w:val="CommentReference"/>
        </w:rPr>
        <w:annotationRef/>
      </w:r>
      <w:r>
        <w:t>or CATO?</w:t>
      </w:r>
    </w:p>
  </w:comment>
  <w:comment w:initials="BS" w:author="Baker(ESO), Stephen" w:date="2021-12-17T16:28:00Z" w:id="49">
    <w:p w:rsidR="000631A8" w:rsidRDefault="000631A8" w14:paraId="04F8621E" w14:textId="6125A791">
      <w:pPr>
        <w:pStyle w:val="CommentText"/>
      </w:pPr>
      <w:r>
        <w:rPr>
          <w:rStyle w:val="CommentReference"/>
        </w:rPr>
        <w:annotationRef/>
      </w:r>
      <w:r>
        <w:t>or CATO?</w:t>
      </w:r>
    </w:p>
  </w:comment>
  <w:comment w:initials="BS" w:author="Baker(ESO), Stephen" w:date="2021-12-17T16:28:00Z" w:id="50">
    <w:p w:rsidR="000631A8" w:rsidRDefault="000631A8" w14:paraId="7C9A43B5" w14:textId="22B8098B">
      <w:pPr>
        <w:pStyle w:val="CommentText"/>
      </w:pPr>
      <w:r>
        <w:rPr>
          <w:rStyle w:val="CommentReference"/>
        </w:rPr>
        <w:annotationRef/>
      </w:r>
      <w:r>
        <w:t>or CATO?</w:t>
      </w:r>
    </w:p>
  </w:comment>
  <w:comment w:initials="BS" w:author="Baker(ESO), Stephen" w:date="2021-12-17T16:28:00Z" w:id="51">
    <w:p w:rsidR="002B01FE" w:rsidRDefault="002B01FE" w14:paraId="2CAA04FF" w14:textId="239423F6">
      <w:pPr>
        <w:pStyle w:val="CommentText"/>
      </w:pPr>
      <w:r>
        <w:rPr>
          <w:rStyle w:val="CommentReference"/>
        </w:rPr>
        <w:annotationRef/>
      </w:r>
      <w:r>
        <w:t>or CATO?</w:t>
      </w:r>
    </w:p>
  </w:comment>
  <w:comment w:initials="BS" w:author="Baker(ESO), Stephen" w:date="2021-12-17T16:28:00Z" w:id="52">
    <w:p w:rsidR="002B01FE" w:rsidRDefault="002B01FE" w14:paraId="05346A17" w14:textId="32C67580">
      <w:pPr>
        <w:pStyle w:val="CommentText"/>
      </w:pPr>
      <w:r>
        <w:rPr>
          <w:rStyle w:val="CommentReference"/>
        </w:rPr>
        <w:annotationRef/>
      </w:r>
      <w:r>
        <w:t>or CATO?</w:t>
      </w:r>
    </w:p>
  </w:comment>
  <w:comment w:initials="BS" w:author="Baker(ESO), Stephen" w:date="2021-12-17T16:30:00Z" w:id="53">
    <w:p w:rsidR="00811E10" w:rsidRDefault="00811E10" w14:paraId="3A91753C" w14:textId="58E22A6A">
      <w:pPr>
        <w:pStyle w:val="CommentText"/>
      </w:pPr>
      <w:r>
        <w:rPr>
          <w:rStyle w:val="CommentReference"/>
        </w:rPr>
        <w:annotationRef/>
      </w:r>
      <w:r>
        <w:t>No reference to CATO as refers to after hand-over</w:t>
      </w:r>
    </w:p>
  </w:comment>
  <w:comment w:initials="BS" w:author="Baker(ESO), Stephen" w:date="2021-12-17T16:29:00Z" w:id="54">
    <w:p w:rsidR="00FD5B99" w:rsidRDefault="00FD5B99" w14:paraId="4CA8432E" w14:textId="2CE5FFE4">
      <w:pPr>
        <w:pStyle w:val="CommentText"/>
      </w:pPr>
      <w:r>
        <w:rPr>
          <w:rStyle w:val="CommentReference"/>
        </w:rPr>
        <w:annotationRef/>
      </w:r>
      <w:r>
        <w:t xml:space="preserve">No reference to CATO as refers to after </w:t>
      </w:r>
      <w:r w:rsidR="00811E10">
        <w:t>hand-over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08BE32E" w15:done="0"/>
  <w15:commentEx w15:paraId="732E2F59" w15:done="0"/>
  <w15:commentEx w15:paraId="05B9F0D5" w15:done="0"/>
  <w15:commentEx w15:paraId="383B3C14" w15:done="0"/>
  <w15:commentEx w15:paraId="453A05BD" w15:done="0"/>
  <w15:commentEx w15:paraId="142CA3DD" w15:done="0"/>
  <w15:commentEx w15:paraId="26DC6F27" w15:done="0"/>
  <w15:commentEx w15:paraId="5087CBC5" w15:done="0"/>
  <w15:commentEx w15:paraId="53974B9B" w15:done="0"/>
  <w15:commentEx w15:paraId="48BA6BBF" w15:done="0"/>
  <w15:commentEx w15:paraId="04F8621E" w15:done="0"/>
  <w15:commentEx w15:paraId="7C9A43B5" w15:done="0"/>
  <w15:commentEx w15:paraId="2CAA04FF" w15:done="0"/>
  <w15:commentEx w15:paraId="05346A17" w15:done="0"/>
  <w15:commentEx w15:paraId="3A91753C" w15:done="0"/>
  <w15:commentEx w15:paraId="4CA8432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721F8" w16cex:dateUtc="2021-12-17T14:49:00Z"/>
  <w16cex:commentExtensible w16cex:durableId="256722A8" w16cex:dateUtc="2021-12-17T14:52:00Z"/>
  <w16cex:commentExtensible w16cex:durableId="256736CC" w16cex:dateUtc="2021-12-17T16:18:00Z"/>
  <w16cex:commentExtensible w16cex:durableId="2767FFE1" w16cex:dateUtc="2023-01-10T15:16:00Z"/>
  <w16cex:commentExtensible w16cex:durableId="256737F5" w16cex:dateUtc="2021-12-17T16:23:00Z"/>
  <w16cex:commentExtensible w16cex:durableId="25673815" w16cex:dateUtc="2021-12-17T16:23:00Z"/>
  <w16cex:commentExtensible w16cex:durableId="256738E0" w16cex:dateUtc="2021-12-17T16:27:00Z"/>
  <w16cex:commentExtensible w16cex:durableId="256738EC" w16cex:dateUtc="2021-12-17T16:27:00Z"/>
  <w16cex:commentExtensible w16cex:durableId="256738F8" w16cex:dateUtc="2021-12-17T16:27:00Z"/>
  <w16cex:commentExtensible w16cex:durableId="2567390F" w16cex:dateUtc="2021-12-17T16:27:00Z"/>
  <w16cex:commentExtensible w16cex:durableId="25673916" w16cex:dateUtc="2021-12-17T16:28:00Z"/>
  <w16cex:commentExtensible w16cex:durableId="2567391D" w16cex:dateUtc="2021-12-17T16:28:00Z"/>
  <w16cex:commentExtensible w16cex:durableId="2567392F" w16cex:dateUtc="2021-12-17T16:28:00Z"/>
  <w16cex:commentExtensible w16cex:durableId="25673943" w16cex:dateUtc="2021-12-17T16:28:00Z"/>
  <w16cex:commentExtensible w16cex:durableId="256739A0" w16cex:dateUtc="2021-12-17T16:30:00Z"/>
  <w16cex:commentExtensible w16cex:durableId="25673975" w16cex:dateUtc="2021-12-17T16:2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08BE32E" w16cid:durableId="256721F8"/>
  <w16cid:commentId w16cid:paraId="732E2F59" w16cid:durableId="256722A8"/>
  <w16cid:commentId w16cid:paraId="05B9F0D5" w16cid:durableId="256736CC"/>
  <w16cid:commentId w16cid:paraId="383B3C14" w16cid:durableId="2767FFE1"/>
  <w16cid:commentId w16cid:paraId="453A05BD" w16cid:durableId="256737F5"/>
  <w16cid:commentId w16cid:paraId="142CA3DD" w16cid:durableId="25673815"/>
  <w16cid:commentId w16cid:paraId="26DC6F27" w16cid:durableId="256738E0"/>
  <w16cid:commentId w16cid:paraId="5087CBC5" w16cid:durableId="256738EC"/>
  <w16cid:commentId w16cid:paraId="53974B9B" w16cid:durableId="256738F8"/>
  <w16cid:commentId w16cid:paraId="48BA6BBF" w16cid:durableId="2567390F"/>
  <w16cid:commentId w16cid:paraId="04F8621E" w16cid:durableId="25673916"/>
  <w16cid:commentId w16cid:paraId="7C9A43B5" w16cid:durableId="2567391D"/>
  <w16cid:commentId w16cid:paraId="2CAA04FF" w16cid:durableId="2567392F"/>
  <w16cid:commentId w16cid:paraId="05346A17" w16cid:durableId="25673943"/>
  <w16cid:commentId w16cid:paraId="3A91753C" w16cid:durableId="256739A0"/>
  <w16cid:commentId w16cid:paraId="4CA8432E" w16cid:durableId="256739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6121A4" w:rsidRDefault="006121A4" w14:paraId="26C11483" w14:textId="77777777">
      <w:r>
        <w:separator/>
      </w:r>
    </w:p>
  </w:endnote>
  <w:endnote w:type="continuationSeparator" w:id="0">
    <w:p w:rsidR="006121A4" w:rsidRDefault="006121A4" w14:paraId="28F1058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4C78" w:rsidRDefault="000A4C78" w14:paraId="6B05CFEC" w14:textId="77777777">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031ED1">
      <w:rPr>
        <w:rStyle w:val="PageNumber"/>
        <w:rFonts w:ascii="Arial" w:hAnsi="Arial"/>
        <w:noProof/>
      </w:rPr>
      <w:t>2</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031ED1">
      <w:rPr>
        <w:rStyle w:val="PageNumber"/>
        <w:rFonts w:ascii="Arial" w:hAnsi="Arial"/>
        <w:noProof/>
      </w:rPr>
      <w:t>48</w:t>
    </w:r>
    <w:r>
      <w:rPr>
        <w:rStyle w:val="PageNumber"/>
        <w:rFonts w:ascii="Arial" w:hAnsi="Aria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4C78" w:rsidP="00C73FB4" w:rsidRDefault="000A4C78" w14:paraId="41510D86"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A4C78" w:rsidRDefault="000A4C78" w14:paraId="5D80AA37"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4C78" w:rsidP="00C73FB4" w:rsidRDefault="000A4C78" w14:paraId="52A7295D" w14:textId="77777777">
    <w:pPr>
      <w:pStyle w:val="Footer"/>
      <w:framePr w:wrap="around" w:hAnchor="margin" w:vAnchor="text"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31ED1">
      <w:rPr>
        <w:rStyle w:val="PageNumber"/>
        <w:noProof/>
      </w:rPr>
      <w:t>48</w:t>
    </w:r>
    <w:r>
      <w:rPr>
        <w:rStyle w:val="PageNumber"/>
      </w:rPr>
      <w:fldChar w:fldCharType="end"/>
    </w:r>
  </w:p>
  <w:p w:rsidR="000A4C78" w:rsidRDefault="000A4C78" w14:paraId="71EAB07F" w14:textId="77777777">
    <w:pPr>
      <w:spacing w:line="240" w:lineRule="exact"/>
    </w:pPr>
  </w:p>
  <w:p w:rsidR="000A4C78" w:rsidRDefault="000A4C78" w14:paraId="5381DE90" w14:textId="77777777">
    <w:pPr>
      <w:ind w:left="-72" w:right="1080"/>
      <w:jc w:val="both"/>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6121A4" w:rsidRDefault="006121A4" w14:paraId="58791868" w14:textId="77777777">
      <w:r>
        <w:separator/>
      </w:r>
    </w:p>
  </w:footnote>
  <w:footnote w:type="continuationSeparator" w:id="0">
    <w:p w:rsidR="006121A4" w:rsidRDefault="006121A4" w14:paraId="727413CB" w14:textId="77777777">
      <w:r>
        <w:continuationSeparator/>
      </w:r>
    </w:p>
  </w:footnote>
  <w:footnote w:id="1">
    <w:p w:rsidR="000A4C78" w:rsidRDefault="000A4C78" w14:paraId="07C0C827" w14:textId="77777777">
      <w:pPr>
        <w:pStyle w:val="FootnoteText"/>
      </w:pPr>
      <w:r>
        <w:rPr>
          <w:rStyle w:val="FootnoteReference"/>
        </w:rPr>
        <w:footnoteRef/>
      </w:r>
      <w:r>
        <w:t xml:space="preserve"> The date the instigator of the request requires a response from the receiving party as to whether the request can be serviced.</w:t>
      </w:r>
    </w:p>
  </w:footnote>
  <w:footnote w:id="2">
    <w:p w:rsidR="000A4C78" w:rsidRDefault="000A4C78" w14:paraId="09CB3D9D" w14:textId="77777777">
      <w:pPr>
        <w:pStyle w:val="FootnoteText"/>
      </w:pPr>
      <w:r>
        <w:rPr>
          <w:rStyle w:val="FootnoteReference"/>
        </w:rPr>
        <w:footnoteRef/>
      </w:r>
      <w:r>
        <w:t xml:space="preserve"> The preferred date by which the instigator of the request requires the information.</w:t>
      </w:r>
    </w:p>
  </w:footnote>
  <w:footnote w:id="3">
    <w:p w:rsidR="000A4C78" w:rsidRDefault="000A4C78" w14:paraId="55076169" w14:textId="77777777">
      <w:pPr>
        <w:pStyle w:val="FootnoteText"/>
      </w:pPr>
      <w:r>
        <w:rPr>
          <w:rStyle w:val="FootnoteReference"/>
        </w:rPr>
        <w:footnoteRef/>
      </w:r>
      <w:r>
        <w:t xml:space="preserve"> If data provided as part of the response the date from which the data becomes effective.</w:t>
      </w:r>
    </w:p>
  </w:footnote>
  <w:footnote w:id="4">
    <w:p w:rsidR="000A4C78" w:rsidRDefault="000A4C78" w14:paraId="1730EDE3" w14:textId="77777777">
      <w:pPr>
        <w:pStyle w:val="FootnoteText"/>
      </w:pPr>
      <w:r>
        <w:rPr>
          <w:rStyle w:val="FootnoteReference"/>
        </w:rPr>
        <w:footnoteRef/>
      </w:r>
      <w:r>
        <w:t xml:space="preserve"> The date by which the data will be provided.</w:t>
      </w:r>
    </w:p>
  </w:footnote>
  <w:footnote w:id="5">
    <w:p w:rsidR="000A4C78" w:rsidRDefault="000A4C78" w14:paraId="4B22D0CA" w14:textId="77777777">
      <w:pPr>
        <w:pStyle w:val="FootnoteText"/>
      </w:pPr>
      <w:r>
        <w:rPr>
          <w:rStyle w:val="FootnoteReference"/>
        </w:rPr>
        <w:footnoteRef/>
      </w:r>
      <w:r>
        <w:t xml:space="preserve"> As a minimum, a prefix identifying the company shall be inserted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4C78" w:rsidRDefault="006121A4" w14:paraId="5E93CA0D" w14:textId="77777777">
    <w:pPr>
      <w:pStyle w:val="Header"/>
    </w:pPr>
    <w:r>
      <w:rPr>
        <w:noProof/>
      </w:rPr>
      <w:pict w14:anchorId="452AB1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style="position:absolute;margin-left:0;margin-top:0;width:468.4pt;height:117.1pt;rotation:315;z-index:-251659264;mso-position-horizontal:center;mso-position-vertical:center" o:spid="_x0000_s1026" o:allowincell="f" fillcolor="silver" stroked="f" type="#_x0000_t136">
          <v:fill opacity=".5"/>
          <v:textpath style="font-family:&quot;Times New Roman&quot;;font-size:1pt" string="Proposed"/>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F2817" w:rsidR="000A4C78" w:rsidP="001A18B9" w:rsidRDefault="006121A4" w14:paraId="37F00539" w14:textId="77777777">
    <w:pPr>
      <w:pStyle w:val="Header"/>
      <w:rPr>
        <w:rFonts w:ascii="Arial" w:hAnsi="Arial" w:cs="Arial"/>
        <w:b/>
      </w:rPr>
    </w:pPr>
    <w:bookmarkStart w:name="OLE_LINK3" w:id="33"/>
    <w:bookmarkStart w:name="OLE_LINK4" w:id="34"/>
    <w:r>
      <w:rPr>
        <w:noProof/>
      </w:rPr>
      <w:pict w14:anchorId="11E5F7F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style="position:absolute;margin-left:0;margin-top:0;width:468.4pt;height:117.1pt;rotation:315;z-index:-251658240;mso-position-horizontal:center;mso-position-vertical:center" o:spid="_x0000_s1028" o:allowincell="f" fillcolor="silver" stroked="f" type="#_x0000_t136">
          <v:fill opacity=".5"/>
          <v:textpath style="font-family:&quot;Times New Roman&quot;;font-size:1pt" string="Proposed"/>
        </v:shape>
      </w:pict>
    </w:r>
    <w:r w:rsidRPr="005F2817" w:rsidR="000A4C78">
      <w:rPr>
        <w:rFonts w:ascii="Arial" w:hAnsi="Arial" w:cs="Arial"/>
      </w:rPr>
      <w:t xml:space="preserve">STCP 12-1 Data Exchange Mechanism  </w:t>
    </w:r>
    <w:r w:rsidRPr="005F2817" w:rsidR="000A4C78">
      <w:rPr>
        <w:rFonts w:ascii="Arial" w:hAnsi="Arial" w:cs="Arial"/>
      </w:rPr>
      <w:tab/>
    </w:r>
    <w:r w:rsidRPr="005F2817" w:rsidR="000A4C78">
      <w:rPr>
        <w:rFonts w:ascii="Arial" w:hAnsi="Arial" w:cs="Arial"/>
      </w:rPr>
      <w:t xml:space="preserve">   </w:t>
    </w:r>
    <w:r w:rsidRPr="005F2817" w:rsidR="000A4C78">
      <w:rPr>
        <w:rFonts w:ascii="Arial" w:hAnsi="Arial" w:cs="Arial"/>
      </w:rPr>
      <w:tab/>
    </w:r>
    <w:r w:rsidRPr="005F2817" w:rsidR="000A4C78">
      <w:rPr>
        <w:rFonts w:ascii="Arial" w:hAnsi="Arial" w:cs="Arial"/>
        <w:b/>
        <w:sz w:val="36"/>
        <w:szCs w:val="36"/>
      </w:rPr>
      <w:t xml:space="preserve"> </w:t>
    </w:r>
  </w:p>
  <w:p w:rsidRPr="005F2817" w:rsidR="000A4C78" w:rsidP="001A18B9" w:rsidRDefault="000A4C78" w14:paraId="0E0538B2" w14:textId="77777777">
    <w:pPr>
      <w:pStyle w:val="Header"/>
      <w:rPr>
        <w:rFonts w:ascii="Arial" w:hAnsi="Arial" w:cs="Arial"/>
      </w:rPr>
    </w:pPr>
    <w:r w:rsidRPr="005F2817">
      <w:rPr>
        <w:rFonts w:ascii="Arial" w:hAnsi="Arial" w:cs="Arial"/>
      </w:rPr>
      <w:t xml:space="preserve">Issue </w:t>
    </w:r>
    <w:r>
      <w:rPr>
        <w:rFonts w:ascii="Arial" w:hAnsi="Arial" w:cs="Arial"/>
      </w:rPr>
      <w:t>005</w:t>
    </w:r>
    <w:r w:rsidRPr="005F2817">
      <w:rPr>
        <w:rFonts w:ascii="Arial" w:hAnsi="Arial" w:cs="Arial"/>
      </w:rPr>
      <w:t xml:space="preserve"> – </w:t>
    </w:r>
    <w:r>
      <w:rPr>
        <w:rFonts w:ascii="Arial" w:hAnsi="Arial" w:cs="Arial"/>
      </w:rPr>
      <w:t>01/04/2019</w:t>
    </w:r>
  </w:p>
  <w:bookmarkEnd w:id="33"/>
  <w:bookmarkEnd w:id="34"/>
  <w:p w:rsidRPr="001A18B9" w:rsidR="000A4C78" w:rsidP="001A18B9" w:rsidRDefault="000A4C78" w14:paraId="795CC819"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A4C78" w:rsidRDefault="006121A4" w14:paraId="6BB99B85" w14:textId="77777777">
    <w:pPr>
      <w:pStyle w:val="Header"/>
    </w:pPr>
    <w:r>
      <w:rPr>
        <w:noProof/>
      </w:rPr>
      <w:pict w14:anchorId="3E67B1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style="position:absolute;margin-left:0;margin-top:0;width:468.4pt;height:117.1pt;rotation:315;z-index:-251660288;mso-position-horizontal:center;mso-position-vertical:center" o:spid="_x0000_s1025" o:allowincell="f" fillcolor="silver" stroked="f" type="#_x0000_t136">
          <v:fill opacity=".5"/>
          <v:textpath style="font-family:&quot;Times New Roman&quot;;font-size:1pt" string="Proposed"/>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5F2817" w:rsidR="000A4C78" w:rsidP="008F3B30" w:rsidRDefault="006121A4" w14:paraId="16A9B647" w14:textId="77777777">
    <w:pPr>
      <w:pStyle w:val="Header"/>
      <w:rPr>
        <w:rFonts w:ascii="Arial" w:hAnsi="Arial" w:cs="Arial"/>
        <w:b/>
      </w:rPr>
    </w:pPr>
    <w:r>
      <w:rPr>
        <w:noProof/>
      </w:rPr>
      <w:pict w14:anchorId="2B02068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style="position:absolute;margin-left:0;margin-top:0;width:468.4pt;height:117.1pt;rotation:315;z-index:-251657216;mso-position-horizontal:center;mso-position-vertical:center" o:allowincell="f" fillcolor="silver" stroked="f" type="#_x0000_t136">
          <v:fill opacity=".5"/>
          <v:textpath style="font-family:&quot;Times New Roman&quot;;font-size:1pt" string="Proposed"/>
        </v:shape>
      </w:pict>
    </w:r>
    <w:r w:rsidRPr="005F2817" w:rsidR="000A4C78">
      <w:rPr>
        <w:rFonts w:ascii="Arial" w:hAnsi="Arial" w:cs="Arial"/>
      </w:rPr>
      <w:t xml:space="preserve">STCP 12-1 Data Exchange Mechanism  </w:t>
    </w:r>
    <w:r w:rsidRPr="005F2817" w:rsidR="000A4C78">
      <w:rPr>
        <w:rFonts w:ascii="Arial" w:hAnsi="Arial" w:cs="Arial"/>
      </w:rPr>
      <w:tab/>
    </w:r>
    <w:r w:rsidRPr="005F2817" w:rsidR="000A4C78">
      <w:rPr>
        <w:rFonts w:ascii="Arial" w:hAnsi="Arial" w:cs="Arial"/>
      </w:rPr>
      <w:t xml:space="preserve">   </w:t>
    </w:r>
    <w:r w:rsidRPr="005F2817" w:rsidR="000A4C78">
      <w:rPr>
        <w:rFonts w:ascii="Arial" w:hAnsi="Arial" w:cs="Arial"/>
      </w:rPr>
      <w:tab/>
    </w:r>
    <w:r w:rsidRPr="005F2817" w:rsidR="000A4C78">
      <w:rPr>
        <w:rFonts w:ascii="Arial" w:hAnsi="Arial" w:cs="Arial"/>
        <w:b/>
        <w:sz w:val="36"/>
        <w:szCs w:val="36"/>
      </w:rPr>
      <w:t xml:space="preserve"> </w:t>
    </w:r>
  </w:p>
  <w:p w:rsidRPr="005F2817" w:rsidR="000A4C78" w:rsidP="008F3B30" w:rsidRDefault="000A4C78" w14:paraId="07C26F34" w14:textId="77777777">
    <w:pPr>
      <w:pStyle w:val="Header"/>
      <w:rPr>
        <w:rFonts w:ascii="Arial" w:hAnsi="Arial" w:cs="Arial"/>
      </w:rPr>
    </w:pPr>
    <w:r w:rsidRPr="005F2817">
      <w:rPr>
        <w:rFonts w:ascii="Arial" w:hAnsi="Arial" w:cs="Arial"/>
      </w:rPr>
      <w:t xml:space="preserve">Issue </w:t>
    </w:r>
    <w:r>
      <w:rPr>
        <w:rFonts w:ascii="Arial" w:hAnsi="Arial" w:cs="Arial"/>
      </w:rPr>
      <w:t>005</w:t>
    </w:r>
    <w:r w:rsidRPr="005F2817">
      <w:rPr>
        <w:rFonts w:ascii="Arial" w:hAnsi="Arial" w:cs="Arial"/>
      </w:rPr>
      <w:t xml:space="preserve"> – </w:t>
    </w:r>
    <w:r>
      <w:rPr>
        <w:rFonts w:ascii="Arial" w:hAnsi="Arial" w:cs="Arial"/>
      </w:rPr>
      <w:t>01/10/2018</w:t>
    </w:r>
  </w:p>
  <w:p w:rsidRPr="008F3B30" w:rsidR="000A4C78" w:rsidP="008F3B30" w:rsidRDefault="000A4C78" w14:paraId="4930D43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D8AFFB2"/>
    <w:lvl w:ilvl="0">
      <w:start w:val="1"/>
      <w:numFmt w:val="bullet"/>
      <w:pStyle w:val="ListBullet2"/>
      <w:lvlText w:val=""/>
      <w:lvlJc w:val="left"/>
      <w:pPr>
        <w:tabs>
          <w:tab w:val="num" w:pos="643"/>
        </w:tabs>
        <w:ind w:left="643" w:hanging="360"/>
      </w:pPr>
      <w:rPr>
        <w:rFonts w:hint="default" w:ascii="Symbol" w:hAnsi="Symbol"/>
      </w:rPr>
    </w:lvl>
  </w:abstractNum>
  <w:abstractNum w:abstractNumId="1" w15:restartNumberingAfterBreak="0">
    <w:nsid w:val="073C26A8"/>
    <w:multiLevelType w:val="multilevel"/>
    <w:tmpl w:val="AF446D84"/>
    <w:lvl w:ilvl="0">
      <w:start w:val="1"/>
      <w:numFmt w:val="decimal"/>
      <w:lvlText w:val="%1"/>
      <w:lvlJc w:val="left"/>
      <w:pPr>
        <w:tabs>
          <w:tab w:val="num" w:pos="432"/>
        </w:tabs>
        <w:ind w:left="432" w:hanging="432"/>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8393023"/>
    <w:multiLevelType w:val="multilevel"/>
    <w:tmpl w:val="F96096FA"/>
    <w:lvl w:ilvl="0">
      <w:start w:val="5"/>
      <w:numFmt w:val="none"/>
      <w:lvlText w:val="2."/>
      <w:lvlJc w:val="left"/>
      <w:pPr>
        <w:tabs>
          <w:tab w:val="num" w:pos="709"/>
        </w:tabs>
        <w:ind w:left="709" w:hanging="709"/>
      </w:pPr>
      <w:rPr>
        <w:rFonts w:hint="default"/>
      </w:rPr>
    </w:lvl>
    <w:lvl w:ilvl="1">
      <w:start w:val="1"/>
      <w:numFmt w:val="decimal"/>
      <w:lvlText w:val="2%1.%2."/>
      <w:lvlJc w:val="left"/>
      <w:pPr>
        <w:tabs>
          <w:tab w:val="num" w:pos="709"/>
        </w:tabs>
        <w:ind w:left="709" w:hanging="709"/>
      </w:pPr>
      <w:rPr>
        <w:rFonts w:hint="default"/>
      </w:rPr>
    </w:lvl>
    <w:lvl w:ilvl="2">
      <w:start w:val="3"/>
      <w:numFmt w:val="decimal"/>
      <w:lvlText w:val="2.%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15:restartNumberingAfterBreak="0">
    <w:nsid w:val="08474916"/>
    <w:multiLevelType w:val="hybridMultilevel"/>
    <w:tmpl w:val="F758B584"/>
    <w:lvl w:ilvl="0" w:tplc="04090001">
      <w:start w:val="1"/>
      <w:numFmt w:val="bullet"/>
      <w:lvlText w:val=""/>
      <w:lvlJc w:val="left"/>
      <w:pPr>
        <w:tabs>
          <w:tab w:val="num" w:pos="1080"/>
        </w:tabs>
        <w:ind w:left="1080" w:hanging="360"/>
      </w:pPr>
      <w:rPr>
        <w:rFonts w:hint="default" w:ascii="Symbol" w:hAnsi="Symbol"/>
      </w:rPr>
    </w:lvl>
    <w:lvl w:ilvl="1" w:tplc="04090003" w:tentative="1">
      <w:start w:val="1"/>
      <w:numFmt w:val="bullet"/>
      <w:lvlText w:val="o"/>
      <w:lvlJc w:val="left"/>
      <w:pPr>
        <w:tabs>
          <w:tab w:val="num" w:pos="2160"/>
        </w:tabs>
        <w:ind w:left="2160" w:hanging="360"/>
      </w:pPr>
      <w:rPr>
        <w:rFonts w:hint="default" w:ascii="Courier New" w:hAnsi="Courier New"/>
      </w:rPr>
    </w:lvl>
    <w:lvl w:ilvl="2" w:tplc="04090005" w:tentative="1">
      <w:start w:val="1"/>
      <w:numFmt w:val="bullet"/>
      <w:lvlText w:val=""/>
      <w:lvlJc w:val="left"/>
      <w:pPr>
        <w:tabs>
          <w:tab w:val="num" w:pos="2880"/>
        </w:tabs>
        <w:ind w:left="2880" w:hanging="360"/>
      </w:pPr>
      <w:rPr>
        <w:rFonts w:hint="default" w:ascii="Wingdings" w:hAnsi="Wingdings"/>
      </w:rPr>
    </w:lvl>
    <w:lvl w:ilvl="3" w:tplc="04090001" w:tentative="1">
      <w:start w:val="1"/>
      <w:numFmt w:val="bullet"/>
      <w:lvlText w:val=""/>
      <w:lvlJc w:val="left"/>
      <w:pPr>
        <w:tabs>
          <w:tab w:val="num" w:pos="3600"/>
        </w:tabs>
        <w:ind w:left="3600" w:hanging="360"/>
      </w:pPr>
      <w:rPr>
        <w:rFonts w:hint="default" w:ascii="Symbol" w:hAnsi="Symbol"/>
      </w:rPr>
    </w:lvl>
    <w:lvl w:ilvl="4" w:tplc="04090003" w:tentative="1">
      <w:start w:val="1"/>
      <w:numFmt w:val="bullet"/>
      <w:lvlText w:val="o"/>
      <w:lvlJc w:val="left"/>
      <w:pPr>
        <w:tabs>
          <w:tab w:val="num" w:pos="4320"/>
        </w:tabs>
        <w:ind w:left="4320" w:hanging="360"/>
      </w:pPr>
      <w:rPr>
        <w:rFonts w:hint="default" w:ascii="Courier New" w:hAnsi="Courier New"/>
      </w:rPr>
    </w:lvl>
    <w:lvl w:ilvl="5" w:tplc="04090005" w:tentative="1">
      <w:start w:val="1"/>
      <w:numFmt w:val="bullet"/>
      <w:lvlText w:val=""/>
      <w:lvlJc w:val="left"/>
      <w:pPr>
        <w:tabs>
          <w:tab w:val="num" w:pos="5040"/>
        </w:tabs>
        <w:ind w:left="5040" w:hanging="360"/>
      </w:pPr>
      <w:rPr>
        <w:rFonts w:hint="default" w:ascii="Wingdings" w:hAnsi="Wingdings"/>
      </w:rPr>
    </w:lvl>
    <w:lvl w:ilvl="6" w:tplc="04090001" w:tentative="1">
      <w:start w:val="1"/>
      <w:numFmt w:val="bullet"/>
      <w:lvlText w:val=""/>
      <w:lvlJc w:val="left"/>
      <w:pPr>
        <w:tabs>
          <w:tab w:val="num" w:pos="5760"/>
        </w:tabs>
        <w:ind w:left="5760" w:hanging="360"/>
      </w:pPr>
      <w:rPr>
        <w:rFonts w:hint="default" w:ascii="Symbol" w:hAnsi="Symbol"/>
      </w:rPr>
    </w:lvl>
    <w:lvl w:ilvl="7" w:tplc="04090003" w:tentative="1">
      <w:start w:val="1"/>
      <w:numFmt w:val="bullet"/>
      <w:lvlText w:val="o"/>
      <w:lvlJc w:val="left"/>
      <w:pPr>
        <w:tabs>
          <w:tab w:val="num" w:pos="6480"/>
        </w:tabs>
        <w:ind w:left="6480" w:hanging="360"/>
      </w:pPr>
      <w:rPr>
        <w:rFonts w:hint="default" w:ascii="Courier New" w:hAnsi="Courier New"/>
      </w:rPr>
    </w:lvl>
    <w:lvl w:ilvl="8" w:tplc="04090005" w:tentative="1">
      <w:start w:val="1"/>
      <w:numFmt w:val="bullet"/>
      <w:lvlText w:val=""/>
      <w:lvlJc w:val="left"/>
      <w:pPr>
        <w:tabs>
          <w:tab w:val="num" w:pos="7200"/>
        </w:tabs>
        <w:ind w:left="7200" w:hanging="360"/>
      </w:pPr>
      <w:rPr>
        <w:rFonts w:hint="default" w:ascii="Wingdings" w:hAnsi="Wingdings"/>
      </w:rPr>
    </w:lvl>
  </w:abstractNum>
  <w:abstractNum w:abstractNumId="4" w15:restartNumberingAfterBreak="0">
    <w:nsid w:val="0B6018AF"/>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5" w15:restartNumberingAfterBreak="0">
    <w:nsid w:val="0E5921F8"/>
    <w:multiLevelType w:val="singleLevel"/>
    <w:tmpl w:val="B8762B72"/>
    <w:lvl w:ilvl="0">
      <w:start w:val="1"/>
      <w:numFmt w:val="decimal"/>
      <w:lvlText w:val="%1"/>
      <w:lvlJc w:val="left"/>
      <w:pPr>
        <w:tabs>
          <w:tab w:val="num" w:pos="1440"/>
        </w:tabs>
        <w:ind w:left="1440" w:hanging="1440"/>
      </w:pPr>
      <w:rPr>
        <w:rFonts w:hint="default"/>
      </w:rPr>
    </w:lvl>
  </w:abstractNum>
  <w:abstractNum w:abstractNumId="6"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hint="default" w:ascii="Symbol" w:hAnsi="Symbol"/>
      </w:rPr>
    </w:lvl>
    <w:lvl w:ilvl="1" w:tentative="1">
      <w:start w:val="1"/>
      <w:numFmt w:val="bullet"/>
      <w:lvlText w:val="o"/>
      <w:lvlJc w:val="left"/>
      <w:pPr>
        <w:tabs>
          <w:tab w:val="num" w:pos="1440"/>
        </w:tabs>
        <w:ind w:left="1440" w:hanging="360"/>
      </w:pPr>
      <w:rPr>
        <w:rFonts w:hint="default" w:ascii="Courier New" w:hAnsi="Courier New"/>
      </w:rPr>
    </w:lvl>
    <w:lvl w:ilvl="2">
      <w:start w:val="1"/>
      <w:numFmt w:val="bullet"/>
      <w:lvlText w:val=""/>
      <w:lvlJc w:val="left"/>
      <w:pPr>
        <w:tabs>
          <w:tab w:val="num" w:pos="2160"/>
        </w:tabs>
        <w:ind w:left="2160" w:hanging="360"/>
      </w:pPr>
      <w:rPr>
        <w:rFonts w:hint="default" w:ascii="Wingdings" w:hAnsi="Wingdings"/>
      </w:rPr>
    </w:lvl>
    <w:lvl w:ilvl="3" w:tentative="1">
      <w:start w:val="1"/>
      <w:numFmt w:val="bullet"/>
      <w:lvlText w:val=""/>
      <w:lvlJc w:val="left"/>
      <w:pPr>
        <w:tabs>
          <w:tab w:val="num" w:pos="2880"/>
        </w:tabs>
        <w:ind w:left="2880" w:hanging="360"/>
      </w:pPr>
      <w:rPr>
        <w:rFonts w:hint="default" w:ascii="Symbol" w:hAnsi="Symbol"/>
      </w:rPr>
    </w:lvl>
    <w:lvl w:ilvl="4" w:tentative="1">
      <w:start w:val="1"/>
      <w:numFmt w:val="bullet"/>
      <w:lvlText w:val="o"/>
      <w:lvlJc w:val="left"/>
      <w:pPr>
        <w:tabs>
          <w:tab w:val="num" w:pos="3600"/>
        </w:tabs>
        <w:ind w:left="3600" w:hanging="360"/>
      </w:pPr>
      <w:rPr>
        <w:rFonts w:hint="default" w:ascii="Courier New" w:hAnsi="Courier New"/>
      </w:rPr>
    </w:lvl>
    <w:lvl w:ilvl="5" w:tentative="1">
      <w:start w:val="1"/>
      <w:numFmt w:val="bullet"/>
      <w:lvlText w:val=""/>
      <w:lvlJc w:val="left"/>
      <w:pPr>
        <w:tabs>
          <w:tab w:val="num" w:pos="4320"/>
        </w:tabs>
        <w:ind w:left="4320" w:hanging="360"/>
      </w:pPr>
      <w:rPr>
        <w:rFonts w:hint="default" w:ascii="Wingdings" w:hAnsi="Wingdings"/>
      </w:rPr>
    </w:lvl>
    <w:lvl w:ilvl="6" w:tentative="1">
      <w:start w:val="1"/>
      <w:numFmt w:val="bullet"/>
      <w:lvlText w:val=""/>
      <w:lvlJc w:val="left"/>
      <w:pPr>
        <w:tabs>
          <w:tab w:val="num" w:pos="5040"/>
        </w:tabs>
        <w:ind w:left="5040" w:hanging="360"/>
      </w:pPr>
      <w:rPr>
        <w:rFonts w:hint="default" w:ascii="Symbol" w:hAnsi="Symbol"/>
      </w:rPr>
    </w:lvl>
    <w:lvl w:ilvl="7" w:tentative="1">
      <w:start w:val="1"/>
      <w:numFmt w:val="bullet"/>
      <w:lvlText w:val="o"/>
      <w:lvlJc w:val="left"/>
      <w:pPr>
        <w:tabs>
          <w:tab w:val="num" w:pos="5760"/>
        </w:tabs>
        <w:ind w:left="5760" w:hanging="360"/>
      </w:pPr>
      <w:rPr>
        <w:rFonts w:hint="default" w:ascii="Courier New" w:hAnsi="Courier New"/>
      </w:rPr>
    </w:lvl>
    <w:lvl w:ilvl="8" w:tentative="1">
      <w:start w:val="1"/>
      <w:numFmt w:val="bullet"/>
      <w:lvlText w:val=""/>
      <w:lvlJc w:val="left"/>
      <w:pPr>
        <w:tabs>
          <w:tab w:val="num" w:pos="6480"/>
        </w:tabs>
        <w:ind w:left="6480" w:hanging="360"/>
      </w:pPr>
      <w:rPr>
        <w:rFonts w:hint="default" w:ascii="Wingdings" w:hAnsi="Wingdings"/>
      </w:rPr>
    </w:lvl>
  </w:abstractNum>
  <w:abstractNum w:abstractNumId="7" w15:restartNumberingAfterBreak="0">
    <w:nsid w:val="111E4D8A"/>
    <w:multiLevelType w:val="multilevel"/>
    <w:tmpl w:val="F452B110"/>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CE3896"/>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9" w15:restartNumberingAfterBreak="0">
    <w:nsid w:val="177765BD"/>
    <w:multiLevelType w:val="multilevel"/>
    <w:tmpl w:val="BB9CE45A"/>
    <w:lvl w:ilvl="0">
      <w:start w:val="3"/>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B4C602A"/>
    <w:multiLevelType w:val="hybridMultilevel"/>
    <w:tmpl w:val="10FE4408"/>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1" w15:restartNumberingAfterBreak="0">
    <w:nsid w:val="1E537F5B"/>
    <w:multiLevelType w:val="multilevel"/>
    <w:tmpl w:val="60C03590"/>
    <w:lvl w:ilvl="0">
      <w:start w:val="1"/>
      <w:numFmt w:val="bullet"/>
      <w:lvlText w:val=""/>
      <w:lvlJc w:val="left"/>
      <w:pPr>
        <w:tabs>
          <w:tab w:val="num" w:pos="1080"/>
        </w:tabs>
        <w:ind w:left="1080" w:hanging="360"/>
      </w:pPr>
      <w:rPr>
        <w:rFonts w:hint="default" w:ascii="Symbol" w:hAnsi="Symbol"/>
      </w:rPr>
    </w:lvl>
    <w:lvl w:ilvl="1">
      <w:start w:val="2"/>
      <w:numFmt w:val="decimal"/>
      <w:lvlText w:val="%1.%2"/>
      <w:lvlJc w:val="left"/>
      <w:pPr>
        <w:tabs>
          <w:tab w:val="num" w:pos="1080"/>
        </w:tabs>
        <w:ind w:left="1080" w:hanging="360"/>
      </w:pPr>
      <w:rPr>
        <w:rFonts w:hint="default"/>
      </w:rPr>
    </w:lvl>
    <w:lvl w:ilvl="2">
      <w:start w:val="6"/>
      <w:numFmt w:val="decimal"/>
      <w:lvlText w:val="%1.%2.%3"/>
      <w:lvlJc w:val="left"/>
      <w:pPr>
        <w:tabs>
          <w:tab w:val="num" w:pos="1440"/>
        </w:tabs>
        <w:ind w:left="144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800"/>
        </w:tabs>
        <w:ind w:left="1800" w:hanging="1080"/>
      </w:pPr>
      <w:rPr>
        <w:rFonts w:hint="default"/>
      </w:rPr>
    </w:lvl>
    <w:lvl w:ilvl="6">
      <w:start w:val="1"/>
      <w:numFmt w:val="decimal"/>
      <w:lvlText w:val="%1.%2.%3.%4.%5.%6.%7"/>
      <w:lvlJc w:val="left"/>
      <w:pPr>
        <w:tabs>
          <w:tab w:val="num" w:pos="2160"/>
        </w:tabs>
        <w:ind w:left="2160" w:hanging="1440"/>
      </w:pPr>
      <w:rPr>
        <w:rFonts w:hint="default"/>
      </w:rPr>
    </w:lvl>
    <w:lvl w:ilvl="7">
      <w:start w:val="1"/>
      <w:numFmt w:val="decimal"/>
      <w:lvlText w:val="%1.%2.%3.%4.%5.%6.%7.%8"/>
      <w:lvlJc w:val="left"/>
      <w:pPr>
        <w:tabs>
          <w:tab w:val="num" w:pos="2160"/>
        </w:tabs>
        <w:ind w:left="216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12" w15:restartNumberingAfterBreak="0">
    <w:nsid w:val="2414544A"/>
    <w:multiLevelType w:val="hybridMultilevel"/>
    <w:tmpl w:val="097058B2"/>
    <w:lvl w:ilvl="0" w:tplc="4552A6F8">
      <w:start w:val="1"/>
      <w:numFmt w:val="bullet"/>
      <w:lvlText w:val="-"/>
      <w:lvlJc w:val="left"/>
      <w:pPr>
        <w:ind w:left="720" w:hanging="360"/>
      </w:pPr>
      <w:rPr>
        <w:rFonts w:hint="default" w:ascii="Times New Roman" w:hAnsi="Times New Roman" w:eastAsia="Times New Roman" w:cs="Times New Roman"/>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3" w15:restartNumberingAfterBreak="0">
    <w:nsid w:val="2F31191A"/>
    <w:multiLevelType w:val="singleLevel"/>
    <w:tmpl w:val="3D986A28"/>
    <w:lvl w:ilvl="0">
      <w:start w:val="1"/>
      <w:numFmt w:val="bullet"/>
      <w:lvlText w:val=""/>
      <w:lvlJc w:val="left"/>
      <w:pPr>
        <w:tabs>
          <w:tab w:val="num" w:pos="360"/>
        </w:tabs>
        <w:ind w:left="360" w:hanging="360"/>
      </w:pPr>
      <w:rPr>
        <w:rFonts w:hint="default" w:ascii="Symbol" w:hAnsi="Symbol"/>
      </w:rPr>
    </w:lvl>
  </w:abstractNum>
  <w:abstractNum w:abstractNumId="14" w15:restartNumberingAfterBreak="0">
    <w:nsid w:val="31CE6C2A"/>
    <w:multiLevelType w:val="multilevel"/>
    <w:tmpl w:val="174C1CF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36255B13"/>
    <w:multiLevelType w:val="multilevel"/>
    <w:tmpl w:val="26C4B8CC"/>
    <w:lvl w:ilvl="0">
      <w:start w:val="5"/>
      <w:numFmt w:val="none"/>
      <w:lvlText w:val="2."/>
      <w:lvlJc w:val="left"/>
      <w:pPr>
        <w:tabs>
          <w:tab w:val="num" w:pos="709"/>
        </w:tabs>
        <w:ind w:left="709" w:hanging="709"/>
      </w:pPr>
      <w:rPr>
        <w:rFonts w:hint="default"/>
      </w:rPr>
    </w:lvl>
    <w:lvl w:ilvl="1">
      <w:start w:val="1"/>
      <w:numFmt w:val="decimal"/>
      <w:lvlText w:val="2%1.%2."/>
      <w:lvlJc w:val="left"/>
      <w:pPr>
        <w:tabs>
          <w:tab w:val="num" w:pos="709"/>
        </w:tabs>
        <w:ind w:left="709" w:hanging="709"/>
      </w:pPr>
      <w:rPr>
        <w:rFonts w:hint="default"/>
      </w:rPr>
    </w:lvl>
    <w:lvl w:ilvl="2">
      <w:start w:val="3"/>
      <w:numFmt w:val="decimal"/>
      <w:lvlText w:val="2.%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395C406E"/>
    <w:multiLevelType w:val="hybridMultilevel"/>
    <w:tmpl w:val="4280B80A"/>
    <w:lvl w:ilvl="0" w:tplc="B9D4A2AC">
      <w:start w:val="1"/>
      <w:numFmt w:val="bullet"/>
      <w:lvlText w:val="–"/>
      <w:lvlJc w:val="left"/>
      <w:pPr>
        <w:ind w:left="405" w:hanging="360"/>
      </w:pPr>
      <w:rPr>
        <w:rFonts w:hint="default" w:ascii="Times New Roman" w:hAnsi="Times New Roman" w:eastAsia="Times New Roman" w:cs="Times New Roman"/>
      </w:rPr>
    </w:lvl>
    <w:lvl w:ilvl="1" w:tplc="08090003" w:tentative="1">
      <w:start w:val="1"/>
      <w:numFmt w:val="bullet"/>
      <w:lvlText w:val="o"/>
      <w:lvlJc w:val="left"/>
      <w:pPr>
        <w:ind w:left="1125" w:hanging="360"/>
      </w:pPr>
      <w:rPr>
        <w:rFonts w:hint="default" w:ascii="Courier New" w:hAnsi="Courier New" w:cs="Courier New"/>
      </w:rPr>
    </w:lvl>
    <w:lvl w:ilvl="2" w:tplc="08090005" w:tentative="1">
      <w:start w:val="1"/>
      <w:numFmt w:val="bullet"/>
      <w:lvlText w:val=""/>
      <w:lvlJc w:val="left"/>
      <w:pPr>
        <w:ind w:left="1845" w:hanging="360"/>
      </w:pPr>
      <w:rPr>
        <w:rFonts w:hint="default" w:ascii="Wingdings" w:hAnsi="Wingdings"/>
      </w:rPr>
    </w:lvl>
    <w:lvl w:ilvl="3" w:tplc="08090001" w:tentative="1">
      <w:start w:val="1"/>
      <w:numFmt w:val="bullet"/>
      <w:lvlText w:val=""/>
      <w:lvlJc w:val="left"/>
      <w:pPr>
        <w:ind w:left="2565" w:hanging="360"/>
      </w:pPr>
      <w:rPr>
        <w:rFonts w:hint="default" w:ascii="Symbol" w:hAnsi="Symbol"/>
      </w:rPr>
    </w:lvl>
    <w:lvl w:ilvl="4" w:tplc="08090003" w:tentative="1">
      <w:start w:val="1"/>
      <w:numFmt w:val="bullet"/>
      <w:lvlText w:val="o"/>
      <w:lvlJc w:val="left"/>
      <w:pPr>
        <w:ind w:left="3285" w:hanging="360"/>
      </w:pPr>
      <w:rPr>
        <w:rFonts w:hint="default" w:ascii="Courier New" w:hAnsi="Courier New" w:cs="Courier New"/>
      </w:rPr>
    </w:lvl>
    <w:lvl w:ilvl="5" w:tplc="08090005" w:tentative="1">
      <w:start w:val="1"/>
      <w:numFmt w:val="bullet"/>
      <w:lvlText w:val=""/>
      <w:lvlJc w:val="left"/>
      <w:pPr>
        <w:ind w:left="4005" w:hanging="360"/>
      </w:pPr>
      <w:rPr>
        <w:rFonts w:hint="default" w:ascii="Wingdings" w:hAnsi="Wingdings"/>
      </w:rPr>
    </w:lvl>
    <w:lvl w:ilvl="6" w:tplc="08090001" w:tentative="1">
      <w:start w:val="1"/>
      <w:numFmt w:val="bullet"/>
      <w:lvlText w:val=""/>
      <w:lvlJc w:val="left"/>
      <w:pPr>
        <w:ind w:left="4725" w:hanging="360"/>
      </w:pPr>
      <w:rPr>
        <w:rFonts w:hint="default" w:ascii="Symbol" w:hAnsi="Symbol"/>
      </w:rPr>
    </w:lvl>
    <w:lvl w:ilvl="7" w:tplc="08090003" w:tentative="1">
      <w:start w:val="1"/>
      <w:numFmt w:val="bullet"/>
      <w:lvlText w:val="o"/>
      <w:lvlJc w:val="left"/>
      <w:pPr>
        <w:ind w:left="5445" w:hanging="360"/>
      </w:pPr>
      <w:rPr>
        <w:rFonts w:hint="default" w:ascii="Courier New" w:hAnsi="Courier New" w:cs="Courier New"/>
      </w:rPr>
    </w:lvl>
    <w:lvl w:ilvl="8" w:tplc="08090005" w:tentative="1">
      <w:start w:val="1"/>
      <w:numFmt w:val="bullet"/>
      <w:lvlText w:val=""/>
      <w:lvlJc w:val="left"/>
      <w:pPr>
        <w:ind w:left="6165" w:hanging="360"/>
      </w:pPr>
      <w:rPr>
        <w:rFonts w:hint="default" w:ascii="Wingdings" w:hAnsi="Wingdings"/>
      </w:rPr>
    </w:lvl>
  </w:abstractNum>
  <w:abstractNum w:abstractNumId="17" w15:restartNumberingAfterBreak="0">
    <w:nsid w:val="412C7DB6"/>
    <w:multiLevelType w:val="multilevel"/>
    <w:tmpl w:val="C3FE82B4"/>
    <w:lvl w:ilvl="0">
      <w:start w:val="5"/>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4AC061C6"/>
    <w:multiLevelType w:val="singleLevel"/>
    <w:tmpl w:val="3D986A28"/>
    <w:lvl w:ilvl="0">
      <w:start w:val="1"/>
      <w:numFmt w:val="bullet"/>
      <w:lvlText w:val=""/>
      <w:lvlJc w:val="left"/>
      <w:pPr>
        <w:tabs>
          <w:tab w:val="num" w:pos="360"/>
        </w:tabs>
        <w:ind w:left="360" w:hanging="360"/>
      </w:pPr>
      <w:rPr>
        <w:rFonts w:hint="default" w:ascii="Symbol" w:hAnsi="Symbol"/>
      </w:rPr>
    </w:lvl>
  </w:abstractNum>
  <w:abstractNum w:abstractNumId="19" w15:restartNumberingAfterBreak="0">
    <w:nsid w:val="572A296E"/>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0" w15:restartNumberingAfterBreak="0">
    <w:nsid w:val="57CA37F5"/>
    <w:multiLevelType w:val="hybridMultilevel"/>
    <w:tmpl w:val="48B6D1FA"/>
    <w:lvl w:ilvl="0" w:tplc="524C814A">
      <w:start w:val="1"/>
      <w:numFmt w:val="lowerLetter"/>
      <w:lvlText w:val="%1)"/>
      <w:lvlJc w:val="left"/>
      <w:pPr>
        <w:tabs>
          <w:tab w:val="num" w:pos="1440"/>
        </w:tabs>
        <w:ind w:left="1440" w:hanging="360"/>
      </w:pPr>
    </w:lvl>
    <w:lvl w:ilvl="1" w:tplc="927073CA" w:tentative="1">
      <w:start w:val="1"/>
      <w:numFmt w:val="lowerLetter"/>
      <w:lvlText w:val="%2."/>
      <w:lvlJc w:val="left"/>
      <w:pPr>
        <w:tabs>
          <w:tab w:val="num" w:pos="2160"/>
        </w:tabs>
        <w:ind w:left="2160" w:hanging="360"/>
      </w:pPr>
    </w:lvl>
    <w:lvl w:ilvl="2" w:tplc="90FEEBE6" w:tentative="1">
      <w:start w:val="1"/>
      <w:numFmt w:val="lowerRoman"/>
      <w:lvlText w:val="%3."/>
      <w:lvlJc w:val="right"/>
      <w:pPr>
        <w:tabs>
          <w:tab w:val="num" w:pos="2880"/>
        </w:tabs>
        <w:ind w:left="2880" w:hanging="180"/>
      </w:pPr>
    </w:lvl>
    <w:lvl w:ilvl="3" w:tplc="6F62928C" w:tentative="1">
      <w:start w:val="1"/>
      <w:numFmt w:val="decimal"/>
      <w:lvlText w:val="%4."/>
      <w:lvlJc w:val="left"/>
      <w:pPr>
        <w:tabs>
          <w:tab w:val="num" w:pos="3600"/>
        </w:tabs>
        <w:ind w:left="3600" w:hanging="360"/>
      </w:pPr>
    </w:lvl>
    <w:lvl w:ilvl="4" w:tplc="8C947F96" w:tentative="1">
      <w:start w:val="1"/>
      <w:numFmt w:val="lowerLetter"/>
      <w:lvlText w:val="%5."/>
      <w:lvlJc w:val="left"/>
      <w:pPr>
        <w:tabs>
          <w:tab w:val="num" w:pos="4320"/>
        </w:tabs>
        <w:ind w:left="4320" w:hanging="360"/>
      </w:pPr>
    </w:lvl>
    <w:lvl w:ilvl="5" w:tplc="39BA0BB0" w:tentative="1">
      <w:start w:val="1"/>
      <w:numFmt w:val="lowerRoman"/>
      <w:lvlText w:val="%6."/>
      <w:lvlJc w:val="right"/>
      <w:pPr>
        <w:tabs>
          <w:tab w:val="num" w:pos="5040"/>
        </w:tabs>
        <w:ind w:left="5040" w:hanging="180"/>
      </w:pPr>
    </w:lvl>
    <w:lvl w:ilvl="6" w:tplc="C22EFD78" w:tentative="1">
      <w:start w:val="1"/>
      <w:numFmt w:val="decimal"/>
      <w:lvlText w:val="%7."/>
      <w:lvlJc w:val="left"/>
      <w:pPr>
        <w:tabs>
          <w:tab w:val="num" w:pos="5760"/>
        </w:tabs>
        <w:ind w:left="5760" w:hanging="360"/>
      </w:pPr>
    </w:lvl>
    <w:lvl w:ilvl="7" w:tplc="941A1522" w:tentative="1">
      <w:start w:val="1"/>
      <w:numFmt w:val="lowerLetter"/>
      <w:lvlText w:val="%8."/>
      <w:lvlJc w:val="left"/>
      <w:pPr>
        <w:tabs>
          <w:tab w:val="num" w:pos="6480"/>
        </w:tabs>
        <w:ind w:left="6480" w:hanging="360"/>
      </w:pPr>
    </w:lvl>
    <w:lvl w:ilvl="8" w:tplc="07A22BC8" w:tentative="1">
      <w:start w:val="1"/>
      <w:numFmt w:val="lowerRoman"/>
      <w:lvlText w:val="%9."/>
      <w:lvlJc w:val="right"/>
      <w:pPr>
        <w:tabs>
          <w:tab w:val="num" w:pos="7200"/>
        </w:tabs>
        <w:ind w:left="7200" w:hanging="180"/>
      </w:pPr>
    </w:lvl>
  </w:abstractNum>
  <w:abstractNum w:abstractNumId="21" w15:restartNumberingAfterBreak="0">
    <w:nsid w:val="592F1FDA"/>
    <w:multiLevelType w:val="multilevel"/>
    <w:tmpl w:val="62002CC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B1738A7"/>
    <w:multiLevelType w:val="multilevel"/>
    <w:tmpl w:val="716CBBB8"/>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718"/>
        </w:tabs>
        <w:ind w:left="718"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5EF1149C"/>
    <w:multiLevelType w:val="singleLevel"/>
    <w:tmpl w:val="04090001"/>
    <w:lvl w:ilvl="0">
      <w:start w:val="1"/>
      <w:numFmt w:val="bullet"/>
      <w:lvlText w:val=""/>
      <w:lvlJc w:val="left"/>
      <w:pPr>
        <w:tabs>
          <w:tab w:val="num" w:pos="360"/>
        </w:tabs>
        <w:ind w:left="360" w:hanging="360"/>
      </w:pPr>
      <w:rPr>
        <w:rFonts w:hint="default" w:ascii="Symbol" w:hAnsi="Symbol"/>
      </w:rPr>
    </w:lvl>
  </w:abstractNum>
  <w:abstractNum w:abstractNumId="24" w15:restartNumberingAfterBreak="0">
    <w:nsid w:val="5FEC1EFA"/>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5" w15:restartNumberingAfterBreak="0">
    <w:nsid w:val="5FF211B2"/>
    <w:multiLevelType w:val="hybridMultilevel"/>
    <w:tmpl w:val="62B65FC6"/>
    <w:lvl w:ilvl="0" w:tplc="B19098DA">
      <w:start w:val="1"/>
      <w:numFmt w:val="lowerLetter"/>
      <w:lvlText w:val="%1)"/>
      <w:lvlJc w:val="left"/>
      <w:pPr>
        <w:tabs>
          <w:tab w:val="num" w:pos="1224"/>
        </w:tabs>
        <w:ind w:left="1224" w:hanging="360"/>
      </w:pPr>
    </w:lvl>
    <w:lvl w:ilvl="1" w:tplc="6EA6754A" w:tentative="1">
      <w:start w:val="1"/>
      <w:numFmt w:val="lowerLetter"/>
      <w:lvlText w:val="%2."/>
      <w:lvlJc w:val="left"/>
      <w:pPr>
        <w:tabs>
          <w:tab w:val="num" w:pos="1944"/>
        </w:tabs>
        <w:ind w:left="1944" w:hanging="360"/>
      </w:pPr>
    </w:lvl>
    <w:lvl w:ilvl="2" w:tplc="37D2CF5A" w:tentative="1">
      <w:start w:val="1"/>
      <w:numFmt w:val="lowerRoman"/>
      <w:lvlText w:val="%3."/>
      <w:lvlJc w:val="right"/>
      <w:pPr>
        <w:tabs>
          <w:tab w:val="num" w:pos="2664"/>
        </w:tabs>
        <w:ind w:left="2664" w:hanging="180"/>
      </w:pPr>
    </w:lvl>
    <w:lvl w:ilvl="3" w:tplc="384AD688" w:tentative="1">
      <w:start w:val="1"/>
      <w:numFmt w:val="decimal"/>
      <w:lvlText w:val="%4."/>
      <w:lvlJc w:val="left"/>
      <w:pPr>
        <w:tabs>
          <w:tab w:val="num" w:pos="3384"/>
        </w:tabs>
        <w:ind w:left="3384" w:hanging="360"/>
      </w:pPr>
    </w:lvl>
    <w:lvl w:ilvl="4" w:tplc="95D80E0A" w:tentative="1">
      <w:start w:val="1"/>
      <w:numFmt w:val="lowerLetter"/>
      <w:lvlText w:val="%5."/>
      <w:lvlJc w:val="left"/>
      <w:pPr>
        <w:tabs>
          <w:tab w:val="num" w:pos="4104"/>
        </w:tabs>
        <w:ind w:left="4104" w:hanging="360"/>
      </w:pPr>
    </w:lvl>
    <w:lvl w:ilvl="5" w:tplc="12CA4630" w:tentative="1">
      <w:start w:val="1"/>
      <w:numFmt w:val="lowerRoman"/>
      <w:lvlText w:val="%6."/>
      <w:lvlJc w:val="right"/>
      <w:pPr>
        <w:tabs>
          <w:tab w:val="num" w:pos="4824"/>
        </w:tabs>
        <w:ind w:left="4824" w:hanging="180"/>
      </w:pPr>
    </w:lvl>
    <w:lvl w:ilvl="6" w:tplc="17206BA0" w:tentative="1">
      <w:start w:val="1"/>
      <w:numFmt w:val="decimal"/>
      <w:lvlText w:val="%7."/>
      <w:lvlJc w:val="left"/>
      <w:pPr>
        <w:tabs>
          <w:tab w:val="num" w:pos="5544"/>
        </w:tabs>
        <w:ind w:left="5544" w:hanging="360"/>
      </w:pPr>
    </w:lvl>
    <w:lvl w:ilvl="7" w:tplc="55F4F830" w:tentative="1">
      <w:start w:val="1"/>
      <w:numFmt w:val="lowerLetter"/>
      <w:lvlText w:val="%8."/>
      <w:lvlJc w:val="left"/>
      <w:pPr>
        <w:tabs>
          <w:tab w:val="num" w:pos="6264"/>
        </w:tabs>
        <w:ind w:left="6264" w:hanging="360"/>
      </w:pPr>
    </w:lvl>
    <w:lvl w:ilvl="8" w:tplc="F208D674" w:tentative="1">
      <w:start w:val="1"/>
      <w:numFmt w:val="lowerRoman"/>
      <w:lvlText w:val="%9."/>
      <w:lvlJc w:val="right"/>
      <w:pPr>
        <w:tabs>
          <w:tab w:val="num" w:pos="6984"/>
        </w:tabs>
        <w:ind w:left="6984" w:hanging="180"/>
      </w:pPr>
    </w:lvl>
  </w:abstractNum>
  <w:abstractNum w:abstractNumId="26" w15:restartNumberingAfterBreak="0">
    <w:nsid w:val="62FD3D14"/>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7" w15:restartNumberingAfterBreak="0">
    <w:nsid w:val="654025BB"/>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85B4007"/>
    <w:multiLevelType w:val="hybridMultilevel"/>
    <w:tmpl w:val="1422C0CE"/>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9" w15:restartNumberingAfterBreak="0">
    <w:nsid w:val="6BD10701"/>
    <w:multiLevelType w:val="hybridMultilevel"/>
    <w:tmpl w:val="B220FAA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70B479B6"/>
    <w:multiLevelType w:val="singleLevel"/>
    <w:tmpl w:val="08090017"/>
    <w:lvl w:ilvl="0">
      <w:start w:val="1"/>
      <w:numFmt w:val="lowerLetter"/>
      <w:lvlText w:val="%1)"/>
      <w:lvlJc w:val="left"/>
      <w:pPr>
        <w:tabs>
          <w:tab w:val="num" w:pos="360"/>
        </w:tabs>
        <w:ind w:left="360" w:hanging="360"/>
      </w:pPr>
    </w:lvl>
  </w:abstractNum>
  <w:abstractNum w:abstractNumId="31" w15:restartNumberingAfterBreak="0">
    <w:nsid w:val="7CFD424F"/>
    <w:multiLevelType w:val="multilevel"/>
    <w:tmpl w:val="132CF9E8"/>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F3F6AB0"/>
    <w:multiLevelType w:val="multilevel"/>
    <w:tmpl w:val="627496FC"/>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8"/>
  </w:num>
  <w:num w:numId="2">
    <w:abstractNumId w:val="13"/>
  </w:num>
  <w:num w:numId="3">
    <w:abstractNumId w:val="22"/>
  </w:num>
  <w:num w:numId="4">
    <w:abstractNumId w:val="25"/>
  </w:num>
  <w:num w:numId="5">
    <w:abstractNumId w:val="20"/>
  </w:num>
  <w:num w:numId="6">
    <w:abstractNumId w:val="6"/>
  </w:num>
  <w:num w:numId="7">
    <w:abstractNumId w:val="0"/>
  </w:num>
  <w:num w:numId="8">
    <w:abstractNumId w:val="26"/>
  </w:num>
  <w:num w:numId="9">
    <w:abstractNumId w:val="19"/>
  </w:num>
  <w:num w:numId="10">
    <w:abstractNumId w:val="4"/>
  </w:num>
  <w:num w:numId="11">
    <w:abstractNumId w:val="14"/>
  </w:num>
  <w:num w:numId="12">
    <w:abstractNumId w:val="24"/>
  </w:num>
  <w:num w:numId="13">
    <w:abstractNumId w:val="8"/>
  </w:num>
  <w:num w:numId="14">
    <w:abstractNumId w:val="30"/>
  </w:num>
  <w:num w:numId="15">
    <w:abstractNumId w:val="27"/>
  </w:num>
  <w:num w:numId="16">
    <w:abstractNumId w:val="5"/>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3"/>
  </w:num>
  <w:num w:numId="19">
    <w:abstractNumId w:val="3"/>
  </w:num>
  <w:num w:numId="20">
    <w:abstractNumId w:val="28"/>
  </w:num>
  <w:num w:numId="21">
    <w:abstractNumId w:val="10"/>
  </w:num>
  <w:num w:numId="22">
    <w:abstractNumId w:val="31"/>
  </w:num>
  <w:num w:numId="23">
    <w:abstractNumId w:val="21"/>
  </w:num>
  <w:num w:numId="24">
    <w:abstractNumId w:val="9"/>
  </w:num>
  <w:num w:numId="25">
    <w:abstractNumId w:val="11"/>
  </w:num>
  <w:num w:numId="26">
    <w:abstractNumId w:val="7"/>
  </w:num>
  <w:num w:numId="27">
    <w:abstractNumId w:val="32"/>
  </w:num>
  <w:num w:numId="28">
    <w:abstractNumId w:val="17"/>
  </w:num>
  <w:num w:numId="29">
    <w:abstractNumId w:val="29"/>
  </w:num>
  <w:num w:numId="30">
    <w:abstractNumId w:val="15"/>
  </w:num>
  <w:num w:numId="31">
    <w:abstractNumId w:val="2"/>
  </w:num>
  <w:num w:numId="32">
    <w:abstractNumId w:val="12"/>
  </w:num>
  <w:num w:numId="33">
    <w:abstractNumId w:val="16"/>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4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2105"/>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E2C"/>
    <w:rsid w:val="00006802"/>
    <w:rsid w:val="00026FE2"/>
    <w:rsid w:val="00031ED1"/>
    <w:rsid w:val="0004527A"/>
    <w:rsid w:val="00056870"/>
    <w:rsid w:val="00061675"/>
    <w:rsid w:val="000631A8"/>
    <w:rsid w:val="00065E09"/>
    <w:rsid w:val="00074812"/>
    <w:rsid w:val="00076354"/>
    <w:rsid w:val="00087FE9"/>
    <w:rsid w:val="000A4C78"/>
    <w:rsid w:val="000A769E"/>
    <w:rsid w:val="000B5171"/>
    <w:rsid w:val="000C4B52"/>
    <w:rsid w:val="000C532A"/>
    <w:rsid w:val="000D04D6"/>
    <w:rsid w:val="000D2945"/>
    <w:rsid w:val="000D4040"/>
    <w:rsid w:val="000D7FF5"/>
    <w:rsid w:val="000E1AC4"/>
    <w:rsid w:val="001033E0"/>
    <w:rsid w:val="0011049E"/>
    <w:rsid w:val="001175F9"/>
    <w:rsid w:val="0012683E"/>
    <w:rsid w:val="001327F3"/>
    <w:rsid w:val="00132E9F"/>
    <w:rsid w:val="00155ACC"/>
    <w:rsid w:val="00160933"/>
    <w:rsid w:val="00161C9A"/>
    <w:rsid w:val="00171A18"/>
    <w:rsid w:val="001742AA"/>
    <w:rsid w:val="0018054A"/>
    <w:rsid w:val="00193923"/>
    <w:rsid w:val="001A18B9"/>
    <w:rsid w:val="001A1CB5"/>
    <w:rsid w:val="001B5569"/>
    <w:rsid w:val="001B7949"/>
    <w:rsid w:val="001E6A8E"/>
    <w:rsid w:val="001F3BCE"/>
    <w:rsid w:val="00216B86"/>
    <w:rsid w:val="002235D0"/>
    <w:rsid w:val="0023128F"/>
    <w:rsid w:val="0023756E"/>
    <w:rsid w:val="0024172D"/>
    <w:rsid w:val="0027469C"/>
    <w:rsid w:val="00277970"/>
    <w:rsid w:val="00281C22"/>
    <w:rsid w:val="00284503"/>
    <w:rsid w:val="00286EF7"/>
    <w:rsid w:val="002B01FE"/>
    <w:rsid w:val="002B1416"/>
    <w:rsid w:val="002E239C"/>
    <w:rsid w:val="002E44DF"/>
    <w:rsid w:val="002E7A25"/>
    <w:rsid w:val="00301AC0"/>
    <w:rsid w:val="00303D88"/>
    <w:rsid w:val="00304068"/>
    <w:rsid w:val="00307654"/>
    <w:rsid w:val="00311CB4"/>
    <w:rsid w:val="00335B83"/>
    <w:rsid w:val="00345ACB"/>
    <w:rsid w:val="003528F6"/>
    <w:rsid w:val="00353231"/>
    <w:rsid w:val="003607A3"/>
    <w:rsid w:val="003616AC"/>
    <w:rsid w:val="00377D92"/>
    <w:rsid w:val="00393742"/>
    <w:rsid w:val="00393DFD"/>
    <w:rsid w:val="003A1C93"/>
    <w:rsid w:val="003B3A88"/>
    <w:rsid w:val="0040328C"/>
    <w:rsid w:val="0040756F"/>
    <w:rsid w:val="00424B65"/>
    <w:rsid w:val="004326D9"/>
    <w:rsid w:val="00432AC2"/>
    <w:rsid w:val="004412AD"/>
    <w:rsid w:val="004444F4"/>
    <w:rsid w:val="00447953"/>
    <w:rsid w:val="00452A79"/>
    <w:rsid w:val="00480B9F"/>
    <w:rsid w:val="00483382"/>
    <w:rsid w:val="00484D03"/>
    <w:rsid w:val="004958D1"/>
    <w:rsid w:val="00496FE5"/>
    <w:rsid w:val="004B618A"/>
    <w:rsid w:val="004D2494"/>
    <w:rsid w:val="004F2155"/>
    <w:rsid w:val="004F3E07"/>
    <w:rsid w:val="004F7772"/>
    <w:rsid w:val="004F7E2C"/>
    <w:rsid w:val="00502E7E"/>
    <w:rsid w:val="005119DE"/>
    <w:rsid w:val="0052536F"/>
    <w:rsid w:val="005262FC"/>
    <w:rsid w:val="00527FE0"/>
    <w:rsid w:val="005344C4"/>
    <w:rsid w:val="00547FE0"/>
    <w:rsid w:val="00575876"/>
    <w:rsid w:val="005765DC"/>
    <w:rsid w:val="00592F69"/>
    <w:rsid w:val="005A1ADE"/>
    <w:rsid w:val="005A7449"/>
    <w:rsid w:val="005B2F7F"/>
    <w:rsid w:val="005C435B"/>
    <w:rsid w:val="005C5B67"/>
    <w:rsid w:val="005C5FDE"/>
    <w:rsid w:val="005D12FB"/>
    <w:rsid w:val="005E41D6"/>
    <w:rsid w:val="005E788B"/>
    <w:rsid w:val="005F2817"/>
    <w:rsid w:val="006121A4"/>
    <w:rsid w:val="00616EC2"/>
    <w:rsid w:val="006357B8"/>
    <w:rsid w:val="00637DB0"/>
    <w:rsid w:val="00675CAD"/>
    <w:rsid w:val="00690DE6"/>
    <w:rsid w:val="006E1F5F"/>
    <w:rsid w:val="006E491F"/>
    <w:rsid w:val="006E58EF"/>
    <w:rsid w:val="00700DE2"/>
    <w:rsid w:val="00703941"/>
    <w:rsid w:val="00705934"/>
    <w:rsid w:val="0071121D"/>
    <w:rsid w:val="00720DF6"/>
    <w:rsid w:val="007242C3"/>
    <w:rsid w:val="007317B2"/>
    <w:rsid w:val="00735C73"/>
    <w:rsid w:val="00743DBD"/>
    <w:rsid w:val="0076100D"/>
    <w:rsid w:val="00763093"/>
    <w:rsid w:val="007651DA"/>
    <w:rsid w:val="007657C7"/>
    <w:rsid w:val="00765C56"/>
    <w:rsid w:val="00785F77"/>
    <w:rsid w:val="0078650E"/>
    <w:rsid w:val="007B493C"/>
    <w:rsid w:val="007B7E43"/>
    <w:rsid w:val="007C2342"/>
    <w:rsid w:val="007D7919"/>
    <w:rsid w:val="007E5896"/>
    <w:rsid w:val="007F2981"/>
    <w:rsid w:val="00802168"/>
    <w:rsid w:val="00811E10"/>
    <w:rsid w:val="00822077"/>
    <w:rsid w:val="00825D8D"/>
    <w:rsid w:val="00826493"/>
    <w:rsid w:val="00851008"/>
    <w:rsid w:val="008605E1"/>
    <w:rsid w:val="00870922"/>
    <w:rsid w:val="00870D5B"/>
    <w:rsid w:val="0088160B"/>
    <w:rsid w:val="00881A6A"/>
    <w:rsid w:val="008823F0"/>
    <w:rsid w:val="0088323E"/>
    <w:rsid w:val="008845C7"/>
    <w:rsid w:val="00890DD9"/>
    <w:rsid w:val="00891821"/>
    <w:rsid w:val="00891C89"/>
    <w:rsid w:val="008B2EC4"/>
    <w:rsid w:val="008D3266"/>
    <w:rsid w:val="008D37C2"/>
    <w:rsid w:val="008D4D68"/>
    <w:rsid w:val="008F2CC5"/>
    <w:rsid w:val="008F3B30"/>
    <w:rsid w:val="00907FA6"/>
    <w:rsid w:val="00920DFB"/>
    <w:rsid w:val="00936FD4"/>
    <w:rsid w:val="009371E7"/>
    <w:rsid w:val="009542DA"/>
    <w:rsid w:val="00956CAE"/>
    <w:rsid w:val="009613D6"/>
    <w:rsid w:val="00963E23"/>
    <w:rsid w:val="00972896"/>
    <w:rsid w:val="009741BD"/>
    <w:rsid w:val="0097434D"/>
    <w:rsid w:val="009863B5"/>
    <w:rsid w:val="009970A3"/>
    <w:rsid w:val="009C269A"/>
    <w:rsid w:val="009C5EDC"/>
    <w:rsid w:val="009E66D3"/>
    <w:rsid w:val="009F260D"/>
    <w:rsid w:val="009F6FCF"/>
    <w:rsid w:val="00A35BC6"/>
    <w:rsid w:val="00A37833"/>
    <w:rsid w:val="00A42385"/>
    <w:rsid w:val="00A46FB5"/>
    <w:rsid w:val="00A47F01"/>
    <w:rsid w:val="00A73385"/>
    <w:rsid w:val="00A87DB8"/>
    <w:rsid w:val="00A90C4A"/>
    <w:rsid w:val="00AA18D8"/>
    <w:rsid w:val="00AA2EC7"/>
    <w:rsid w:val="00AB3696"/>
    <w:rsid w:val="00AC2D84"/>
    <w:rsid w:val="00AC7436"/>
    <w:rsid w:val="00AD0B82"/>
    <w:rsid w:val="00AD2CA2"/>
    <w:rsid w:val="00AE79F8"/>
    <w:rsid w:val="00B078A4"/>
    <w:rsid w:val="00B1496B"/>
    <w:rsid w:val="00B1707B"/>
    <w:rsid w:val="00B20AFD"/>
    <w:rsid w:val="00B33B9C"/>
    <w:rsid w:val="00B42AFA"/>
    <w:rsid w:val="00B45E0F"/>
    <w:rsid w:val="00B4762E"/>
    <w:rsid w:val="00B71503"/>
    <w:rsid w:val="00B776CB"/>
    <w:rsid w:val="00B77F89"/>
    <w:rsid w:val="00B85E44"/>
    <w:rsid w:val="00B8658B"/>
    <w:rsid w:val="00B87657"/>
    <w:rsid w:val="00B91B43"/>
    <w:rsid w:val="00B94D6C"/>
    <w:rsid w:val="00BA6B93"/>
    <w:rsid w:val="00BA6C5A"/>
    <w:rsid w:val="00BB4518"/>
    <w:rsid w:val="00BC66EB"/>
    <w:rsid w:val="00BD21D6"/>
    <w:rsid w:val="00BE1018"/>
    <w:rsid w:val="00BE5621"/>
    <w:rsid w:val="00BE62D0"/>
    <w:rsid w:val="00C01AE8"/>
    <w:rsid w:val="00C021E8"/>
    <w:rsid w:val="00C05564"/>
    <w:rsid w:val="00C077D5"/>
    <w:rsid w:val="00C14274"/>
    <w:rsid w:val="00C32721"/>
    <w:rsid w:val="00C33030"/>
    <w:rsid w:val="00C43657"/>
    <w:rsid w:val="00C5390F"/>
    <w:rsid w:val="00C73FB4"/>
    <w:rsid w:val="00C8029E"/>
    <w:rsid w:val="00C838D1"/>
    <w:rsid w:val="00CB48DA"/>
    <w:rsid w:val="00CB7FF9"/>
    <w:rsid w:val="00CD41FF"/>
    <w:rsid w:val="00CF1069"/>
    <w:rsid w:val="00CF7BA3"/>
    <w:rsid w:val="00D238CC"/>
    <w:rsid w:val="00D36C3B"/>
    <w:rsid w:val="00D43257"/>
    <w:rsid w:val="00D52C4E"/>
    <w:rsid w:val="00D57100"/>
    <w:rsid w:val="00D57793"/>
    <w:rsid w:val="00D601C3"/>
    <w:rsid w:val="00D73743"/>
    <w:rsid w:val="00DA69D1"/>
    <w:rsid w:val="00DA7C42"/>
    <w:rsid w:val="00DB0F6E"/>
    <w:rsid w:val="00DC171F"/>
    <w:rsid w:val="00DC1A53"/>
    <w:rsid w:val="00DC49F2"/>
    <w:rsid w:val="00DE50D9"/>
    <w:rsid w:val="00E401D8"/>
    <w:rsid w:val="00E42B6B"/>
    <w:rsid w:val="00E43FDF"/>
    <w:rsid w:val="00E56391"/>
    <w:rsid w:val="00E57FEE"/>
    <w:rsid w:val="00E6175D"/>
    <w:rsid w:val="00E65B33"/>
    <w:rsid w:val="00E7141C"/>
    <w:rsid w:val="00E83FB1"/>
    <w:rsid w:val="00E924BE"/>
    <w:rsid w:val="00EA4F27"/>
    <w:rsid w:val="00EA55DC"/>
    <w:rsid w:val="00EB22EC"/>
    <w:rsid w:val="00EB7C50"/>
    <w:rsid w:val="00EC3686"/>
    <w:rsid w:val="00ED0A54"/>
    <w:rsid w:val="00ED1BAC"/>
    <w:rsid w:val="00ED4FA0"/>
    <w:rsid w:val="00EE11B2"/>
    <w:rsid w:val="00EE4D00"/>
    <w:rsid w:val="00F013EF"/>
    <w:rsid w:val="00F124BF"/>
    <w:rsid w:val="00F17832"/>
    <w:rsid w:val="00F265BA"/>
    <w:rsid w:val="00F26A23"/>
    <w:rsid w:val="00F52582"/>
    <w:rsid w:val="00F8293E"/>
    <w:rsid w:val="00F854C9"/>
    <w:rsid w:val="00F92F02"/>
    <w:rsid w:val="00F93028"/>
    <w:rsid w:val="00FA554A"/>
    <w:rsid w:val="00FC6B81"/>
    <w:rsid w:val="00FC76CF"/>
    <w:rsid w:val="00FD0B82"/>
    <w:rsid w:val="00FD5B99"/>
    <w:rsid w:val="00FD6939"/>
    <w:rsid w:val="00FE197E"/>
    <w:rsid w:val="00FE2954"/>
    <w:rsid w:val="00FE494B"/>
    <w:rsid w:val="00FF64B0"/>
    <w:rsid w:val="25A5F441"/>
    <w:rsid w:val="2773252C"/>
    <w:rsid w:val="3E184EDE"/>
    <w:rsid w:val="5051B426"/>
    <w:rsid w:val="610E0C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5"/>
    <o:shapelayout v:ext="edit">
      <o:idmap v:ext="edit" data="2"/>
    </o:shapelayout>
  </w:shapeDefaults>
  <w:decimalSymbol w:val="."/>
  <w:listSeparator w:val=","/>
  <w14:docId w14:val="03FD4421"/>
  <w15:chartTrackingRefBased/>
  <w15:docId w15:val="{251A1C02-BFC4-4356-BA2B-9632CD0D1C5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Pr>
      <w:lang w:eastAsia="en-US"/>
    </w:rPr>
  </w:style>
  <w:style w:type="paragraph" w:styleId="Heading1">
    <w:name w:val="heading 1"/>
    <w:basedOn w:val="Normal"/>
    <w:next w:val="Normal"/>
    <w:qFormat/>
    <w:pPr>
      <w:keepNext/>
      <w:numPr>
        <w:numId w:val="3"/>
      </w:numPr>
      <w:spacing w:after="240"/>
      <w:outlineLvl w:val="0"/>
    </w:pPr>
    <w:rPr>
      <w:rFonts w:ascii="Arial" w:hAnsi="Arial"/>
      <w:b/>
      <w:kern w:val="28"/>
      <w:sz w:val="28"/>
    </w:rPr>
  </w:style>
  <w:style w:type="paragraph" w:styleId="Heading2">
    <w:name w:val="heading 2"/>
    <w:basedOn w:val="Normal"/>
    <w:next w:val="Normal"/>
    <w:qFormat/>
    <w:pPr>
      <w:keepNext/>
      <w:numPr>
        <w:ilvl w:val="1"/>
        <w:numId w:val="3"/>
      </w:numPr>
      <w:spacing w:before="120" w:after="240"/>
      <w:outlineLvl w:val="1"/>
    </w:pPr>
    <w:rPr>
      <w:rFonts w:ascii="Arial" w:hAnsi="Arial"/>
      <w:b/>
      <w:i/>
      <w:sz w:val="24"/>
    </w:rPr>
  </w:style>
  <w:style w:type="paragraph" w:styleId="Heading3">
    <w:name w:val="heading 3"/>
    <w:basedOn w:val="Normal"/>
    <w:next w:val="Normal"/>
    <w:qFormat/>
    <w:pPr>
      <w:keepNext/>
      <w:numPr>
        <w:ilvl w:val="2"/>
        <w:numId w:val="3"/>
      </w:numPr>
      <w:spacing w:after="120"/>
      <w:outlineLvl w:val="2"/>
    </w:pPr>
    <w:rPr>
      <w:rFonts w:ascii="Arial" w:hAnsi="Arial"/>
    </w:rPr>
  </w:style>
  <w:style w:type="paragraph" w:styleId="Heading4">
    <w:name w:val="heading 4"/>
    <w:basedOn w:val="Normal"/>
    <w:next w:val="Normal"/>
    <w:qFormat/>
    <w:pPr>
      <w:keepNext/>
      <w:numPr>
        <w:ilvl w:val="3"/>
        <w:numId w:val="3"/>
      </w:numPr>
      <w:spacing w:before="240" w:after="60"/>
      <w:outlineLvl w:val="3"/>
    </w:pPr>
    <w:rPr>
      <w:rFonts w:ascii="Arial" w:hAnsi="Arial"/>
    </w:rPr>
  </w:style>
  <w:style w:type="paragraph" w:styleId="Heading5">
    <w:name w:val="heading 5"/>
    <w:basedOn w:val="Normal"/>
    <w:next w:val="Normal"/>
    <w:qFormat/>
    <w:pPr>
      <w:numPr>
        <w:ilvl w:val="4"/>
        <w:numId w:val="3"/>
      </w:numPr>
      <w:spacing w:before="240" w:after="60"/>
      <w:outlineLvl w:val="4"/>
    </w:pPr>
    <w:rPr>
      <w:sz w:val="22"/>
    </w:rPr>
  </w:style>
  <w:style w:type="paragraph" w:styleId="Heading6">
    <w:name w:val="heading 6"/>
    <w:basedOn w:val="Normal"/>
    <w:next w:val="Normal"/>
    <w:qFormat/>
    <w:pPr>
      <w:numPr>
        <w:ilvl w:val="5"/>
        <w:numId w:val="3"/>
      </w:numPr>
      <w:spacing w:before="240" w:after="60"/>
      <w:outlineLvl w:val="5"/>
    </w:pPr>
    <w:rPr>
      <w:i/>
      <w:sz w:val="22"/>
    </w:rPr>
  </w:style>
  <w:style w:type="paragraph" w:styleId="Heading7">
    <w:name w:val="heading 7"/>
    <w:basedOn w:val="Normal"/>
    <w:next w:val="Normal"/>
    <w:qFormat/>
    <w:pPr>
      <w:numPr>
        <w:ilvl w:val="6"/>
        <w:numId w:val="3"/>
      </w:numPr>
      <w:spacing w:before="240" w:after="60"/>
      <w:outlineLvl w:val="6"/>
    </w:pPr>
    <w:rPr>
      <w:rFonts w:ascii="Arial" w:hAnsi="Arial"/>
    </w:rPr>
  </w:style>
  <w:style w:type="paragraph" w:styleId="Heading8">
    <w:name w:val="heading 8"/>
    <w:basedOn w:val="Normal"/>
    <w:next w:val="Normal"/>
    <w:qFormat/>
    <w:pPr>
      <w:numPr>
        <w:ilvl w:val="7"/>
        <w:numId w:val="3"/>
      </w:numPr>
      <w:spacing w:before="240" w:after="60"/>
      <w:outlineLvl w:val="7"/>
    </w:pPr>
    <w:rPr>
      <w:rFonts w:ascii="Arial" w:hAnsi="Arial"/>
      <w:i/>
    </w:rPr>
  </w:style>
  <w:style w:type="paragraph" w:styleId="Heading9">
    <w:name w:val="heading 9"/>
    <w:basedOn w:val="Normal"/>
    <w:next w:val="Normal"/>
    <w:qFormat/>
    <w:pPr>
      <w:numPr>
        <w:ilvl w:val="8"/>
        <w:numId w:val="3"/>
      </w:numPr>
      <w:spacing w:before="240" w:after="60"/>
      <w:outlineLvl w:val="8"/>
    </w:pPr>
    <w:rPr>
      <w:rFonts w:ascii="Arial" w:hAnsi="Arial"/>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
    <w:name w:val="Body Text"/>
    <w:basedOn w:val="Normal"/>
    <w:rPr>
      <w:rFonts w:ascii="Arial" w:hAnsi="Arial"/>
      <w:i/>
    </w:rPr>
  </w:style>
  <w:style w:type="paragraph" w:styleId="BodyText3">
    <w:name w:val="Body Text 3"/>
    <w:basedOn w:val="Normal"/>
    <w:rPr>
      <w:sz w:val="16"/>
    </w:rPr>
  </w:style>
  <w:style w:type="paragraph" w:styleId="BodyTextIndent2">
    <w:name w:val="Body Text Indent 2"/>
    <w:basedOn w:val="Normal"/>
    <w:pPr>
      <w:ind w:left="720"/>
    </w:pPr>
    <w:rPr>
      <w:snapToGrid w:val="0"/>
      <w:sz w:val="24"/>
    </w:rPr>
  </w:style>
  <w:style w:type="paragraph" w:styleId="BodyTextIndent">
    <w:name w:val="Body Text Indent"/>
    <w:basedOn w:val="Normal"/>
    <w:pPr>
      <w:ind w:left="720"/>
    </w:pPr>
    <w:rPr>
      <w:rFonts w:ascii="Arial" w:hAnsi="Arial"/>
    </w:r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style>
  <w:style w:type="character" w:styleId="PageNumber">
    <w:name w:val="page number"/>
    <w:basedOn w:val="DefaultParagraphFont"/>
  </w:style>
  <w:style w:type="paragraph" w:styleId="CommentSubject">
    <w:name w:val="annotation subject"/>
    <w:basedOn w:val="CommentText"/>
    <w:next w:val="CommentText"/>
    <w:semiHidden/>
    <w:rPr>
      <w:b/>
      <w:bCs/>
    </w:rPr>
  </w:style>
  <w:style w:type="paragraph" w:styleId="BulletList" w:customStyle="1">
    <w:name w:val="Bullet List"/>
    <w:basedOn w:val="Normal"/>
    <w:pPr>
      <w:numPr>
        <w:numId w:val="6"/>
      </w:numPr>
      <w:spacing w:after="120"/>
    </w:pPr>
    <w:rPr>
      <w:rFonts w:ascii="Arial" w:hAnsi="Arial"/>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xl31" w:customStyle="1">
    <w:name w:val="xl31"/>
    <w:basedOn w:val="Normal"/>
    <w:pPr>
      <w:pBdr>
        <w:top w:val="single" w:color="auto" w:sz="4" w:space="0"/>
        <w:left w:val="single" w:color="auto" w:sz="8" w:space="0"/>
        <w:bottom w:val="single" w:color="auto" w:sz="4" w:space="0"/>
        <w:right w:val="single" w:color="auto" w:sz="4" w:space="0"/>
      </w:pBdr>
      <w:spacing w:before="100" w:beforeAutospacing="1" w:after="100" w:afterAutospacing="1"/>
      <w:textAlignment w:val="top"/>
    </w:pPr>
    <w:rPr>
      <w:sz w:val="24"/>
      <w:szCs w:val="24"/>
      <w:lang w:eastAsia="en-GB"/>
    </w:rPr>
  </w:style>
  <w:style w:type="character" w:styleId="Hyperlink">
    <w:name w:val="Hyperlink"/>
    <w:rPr>
      <w:color w:val="0000FF"/>
      <w:u w:val="single"/>
    </w:rPr>
  </w:style>
  <w:style w:type="character" w:styleId="FollowedHyperlink">
    <w:name w:val="FollowedHyperlink"/>
    <w:rPr>
      <w:color w:val="800080"/>
      <w:u w:val="single"/>
    </w:rPr>
  </w:style>
  <w:style w:type="paragraph" w:styleId="font5" w:customStyle="1">
    <w:name w:val="font5"/>
    <w:basedOn w:val="Normal"/>
    <w:pPr>
      <w:spacing w:before="100" w:beforeAutospacing="1" w:after="100" w:afterAutospacing="1"/>
    </w:pPr>
    <w:rPr>
      <w:b/>
      <w:bCs/>
      <w:lang w:eastAsia="en-GB"/>
    </w:rPr>
  </w:style>
  <w:style w:type="paragraph" w:styleId="ListBullet2">
    <w:name w:val="List Bullet 2"/>
    <w:basedOn w:val="Normal"/>
    <w:autoRedefine/>
    <w:pPr>
      <w:numPr>
        <w:numId w:val="7"/>
      </w:numPr>
    </w:pPr>
    <w:rPr>
      <w:rFonts w:ascii="Arial" w:hAnsi="Arial"/>
    </w:rPr>
  </w:style>
  <w:style w:type="paragraph" w:styleId="Left063" w:customStyle="1">
    <w:name w:val="Left 0.63"/>
    <w:basedOn w:val="Normal"/>
    <w:pPr>
      <w:spacing w:after="120"/>
      <w:ind w:left="357"/>
    </w:pPr>
    <w:rPr>
      <w:rFonts w:ascii="Arial" w:hAnsi="Arial"/>
    </w:rPr>
  </w:style>
  <w:style w:type="paragraph" w:styleId="Head2" w:customStyle="1">
    <w:name w:val="Head 2"/>
    <w:basedOn w:val="Normal"/>
    <w:pPr>
      <w:keepNext/>
      <w:keepLines/>
      <w:jc w:val="both"/>
    </w:pPr>
    <w:rPr>
      <w:rFonts w:ascii="Arial" w:hAnsi="Arial"/>
      <w:b/>
      <w:sz w:val="22"/>
    </w:rPr>
  </w:style>
  <w:style w:type="paragraph" w:styleId="PlainText">
    <w:name w:val="Plain Text"/>
    <w:basedOn w:val="Normal"/>
    <w:rsid w:val="0071121D"/>
    <w:rPr>
      <w:rFonts w:ascii="Courier New" w:hAnsi="Courier New" w:cs="Courier New"/>
      <w:lang w:eastAsia="en-GB"/>
    </w:rPr>
  </w:style>
  <w:style w:type="paragraph" w:styleId="BodyTextIndent3">
    <w:name w:val="Body Text Indent 3"/>
    <w:basedOn w:val="Normal"/>
    <w:rsid w:val="00B91B43"/>
    <w:pPr>
      <w:spacing w:after="120"/>
      <w:ind w:left="283"/>
    </w:pPr>
    <w:rPr>
      <w:sz w:val="16"/>
      <w:szCs w:val="16"/>
    </w:rPr>
  </w:style>
  <w:style w:type="table" w:styleId="TableGrid">
    <w:name w:val="Table Grid"/>
    <w:basedOn w:val="TableNormal"/>
    <w:rsid w:val="00B91B4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Title">
    <w:name w:val="Title"/>
    <w:basedOn w:val="Normal"/>
    <w:qFormat/>
    <w:rsid w:val="00FF64B0"/>
    <w:pPr>
      <w:widowControl w:val="0"/>
      <w:jc w:val="center"/>
    </w:pPr>
    <w:rPr>
      <w:rFonts w:ascii="Arial" w:hAnsi="Arial"/>
      <w:snapToGrid w:val="0"/>
      <w:sz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590945">
      <w:bodyDiv w:val="1"/>
      <w:marLeft w:val="0"/>
      <w:marRight w:val="0"/>
      <w:marTop w:val="0"/>
      <w:marBottom w:val="0"/>
      <w:divBdr>
        <w:top w:val="none" w:sz="0" w:space="0" w:color="auto"/>
        <w:left w:val="none" w:sz="0" w:space="0" w:color="auto"/>
        <w:bottom w:val="none" w:sz="0" w:space="0" w:color="auto"/>
        <w:right w:val="none" w:sz="0" w:space="0" w:color="auto"/>
      </w:divBdr>
    </w:div>
    <w:div w:id="665398506">
      <w:bodyDiv w:val="1"/>
      <w:marLeft w:val="0"/>
      <w:marRight w:val="0"/>
      <w:marTop w:val="0"/>
      <w:marBottom w:val="0"/>
      <w:divBdr>
        <w:top w:val="none" w:sz="0" w:space="0" w:color="auto"/>
        <w:left w:val="none" w:sz="0" w:space="0" w:color="auto"/>
        <w:bottom w:val="none" w:sz="0" w:space="0" w:color="auto"/>
        <w:right w:val="none" w:sz="0" w:space="0" w:color="auto"/>
      </w:divBdr>
    </w:div>
    <w:div w:id="1204556370">
      <w:bodyDiv w:val="1"/>
      <w:marLeft w:val="0"/>
      <w:marRight w:val="0"/>
      <w:marTop w:val="0"/>
      <w:marBottom w:val="0"/>
      <w:divBdr>
        <w:top w:val="none" w:sz="0" w:space="0" w:color="auto"/>
        <w:left w:val="none" w:sz="0" w:space="0" w:color="auto"/>
        <w:bottom w:val="none" w:sz="0" w:space="0" w:color="auto"/>
        <w:right w:val="none" w:sz="0" w:space="0" w:color="auto"/>
      </w:divBdr>
    </w:div>
    <w:div w:id="1211308563">
      <w:bodyDiv w:val="1"/>
      <w:marLeft w:val="0"/>
      <w:marRight w:val="0"/>
      <w:marTop w:val="0"/>
      <w:marBottom w:val="0"/>
      <w:divBdr>
        <w:top w:val="none" w:sz="0" w:space="0" w:color="auto"/>
        <w:left w:val="none" w:sz="0" w:space="0" w:color="auto"/>
        <w:bottom w:val="none" w:sz="0" w:space="0" w:color="auto"/>
        <w:right w:val="none" w:sz="0" w:space="0" w:color="auto"/>
      </w:divBdr>
    </w:div>
    <w:div w:id="1217162050">
      <w:bodyDiv w:val="1"/>
      <w:marLeft w:val="0"/>
      <w:marRight w:val="0"/>
      <w:marTop w:val="0"/>
      <w:marBottom w:val="0"/>
      <w:divBdr>
        <w:top w:val="none" w:sz="0" w:space="0" w:color="auto"/>
        <w:left w:val="none" w:sz="0" w:space="0" w:color="auto"/>
        <w:bottom w:val="none" w:sz="0" w:space="0" w:color="auto"/>
        <w:right w:val="none" w:sz="0" w:space="0" w:color="auto"/>
      </w:divBdr>
    </w:div>
    <w:div w:id="1305886630">
      <w:bodyDiv w:val="1"/>
      <w:marLeft w:val="0"/>
      <w:marRight w:val="0"/>
      <w:marTop w:val="0"/>
      <w:marBottom w:val="0"/>
      <w:divBdr>
        <w:top w:val="none" w:sz="0" w:space="0" w:color="auto"/>
        <w:left w:val="none" w:sz="0" w:space="0" w:color="auto"/>
        <w:bottom w:val="none" w:sz="0" w:space="0" w:color="auto"/>
        <w:right w:val="none" w:sz="0" w:space="0" w:color="auto"/>
      </w:divBdr>
    </w:div>
    <w:div w:id="1612665476">
      <w:bodyDiv w:val="1"/>
      <w:marLeft w:val="0"/>
      <w:marRight w:val="0"/>
      <w:marTop w:val="0"/>
      <w:marBottom w:val="0"/>
      <w:divBdr>
        <w:top w:val="none" w:sz="0" w:space="0" w:color="auto"/>
        <w:left w:val="none" w:sz="0" w:space="0" w:color="auto"/>
        <w:bottom w:val="none" w:sz="0" w:space="0" w:color="auto"/>
        <w:right w:val="none" w:sz="0" w:space="0" w:color="auto"/>
      </w:divBdr>
    </w:div>
    <w:div w:id="1958484039">
      <w:bodyDiv w:val="1"/>
      <w:marLeft w:val="0"/>
      <w:marRight w:val="0"/>
      <w:marTop w:val="0"/>
      <w:marBottom w:val="0"/>
      <w:divBdr>
        <w:top w:val="none" w:sz="0" w:space="0" w:color="auto"/>
        <w:left w:val="none" w:sz="0" w:space="0" w:color="auto"/>
        <w:bottom w:val="none" w:sz="0" w:space="0" w:color="auto"/>
        <w:right w:val="none" w:sz="0" w:space="0" w:color="auto"/>
      </w:divBdr>
    </w:div>
    <w:div w:id="1995209851">
      <w:bodyDiv w:val="1"/>
      <w:marLeft w:val="0"/>
      <w:marRight w:val="0"/>
      <w:marTop w:val="0"/>
      <w:marBottom w:val="0"/>
      <w:divBdr>
        <w:top w:val="none" w:sz="0" w:space="0" w:color="auto"/>
        <w:left w:val="none" w:sz="0" w:space="0" w:color="auto"/>
        <w:bottom w:val="none" w:sz="0" w:space="0" w:color="auto"/>
        <w:right w:val="none" w:sz="0" w:space="0" w:color="auto"/>
      </w:divBdr>
    </w:div>
    <w:div w:id="2045985244">
      <w:bodyDiv w:val="1"/>
      <w:marLeft w:val="0"/>
      <w:marRight w:val="0"/>
      <w:marTop w:val="0"/>
      <w:marBottom w:val="0"/>
      <w:divBdr>
        <w:top w:val="none" w:sz="0" w:space="0" w:color="auto"/>
        <w:left w:val="none" w:sz="0" w:space="0" w:color="auto"/>
        <w:bottom w:val="none" w:sz="0" w:space="0" w:color="auto"/>
        <w:right w:val="none" w:sz="0" w:space="0" w:color="auto"/>
      </w:divBdr>
    </w:div>
    <w:div w:id="20763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3.emf"/><Relationship Id="rId26" Type="http://schemas.openxmlformats.org/officeDocument/2006/relationships/footer" Target="footer1.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oleObject" Target="embeddings/Microsoft_Visio_2003-2010_Drawing3.vsd"/><Relationship Id="rId34" Type="http://schemas.openxmlformats.org/officeDocument/2006/relationships/image" Target="media/image12.emf"/><Relationship Id="rId42" Type="http://schemas.openxmlformats.org/officeDocument/2006/relationships/theme" Target="theme/theme1.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Microsoft_Visio_2003-2010_Drawing1.vsd"/><Relationship Id="rId25" Type="http://schemas.openxmlformats.org/officeDocument/2006/relationships/header" Target="header2.xml"/><Relationship Id="rId33" Type="http://schemas.openxmlformats.org/officeDocument/2006/relationships/image" Target="media/image11.emf"/><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image" Target="media/image4.emf"/><Relationship Id="rId29" Type="http://schemas.openxmlformats.org/officeDocument/2006/relationships/image" Target="media/image7.emf"/><Relationship Id="rId41"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header" Target="header1.xml"/><Relationship Id="rId32" Type="http://schemas.openxmlformats.org/officeDocument/2006/relationships/image" Target="media/image10.emf"/><Relationship Id="rId37" Type="http://schemas.openxmlformats.org/officeDocument/2006/relationships/header" Target="header4.xml"/><Relationship Id="rId40"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oleObject" Target="embeddings/Microsoft_Visio_2003-2010_Drawing.vsd"/><Relationship Id="rId23" Type="http://schemas.openxmlformats.org/officeDocument/2006/relationships/oleObject" Target="embeddings/Microsoft_Visio_2003-2010_Drawing4.vsd"/><Relationship Id="rId28" Type="http://schemas.openxmlformats.org/officeDocument/2006/relationships/image" Target="media/image6.jpeg"/><Relationship Id="rId36" Type="http://schemas.openxmlformats.org/officeDocument/2006/relationships/oleObject" Target="embeddings/Microsoft_Visio_2003-2010_Drawing5.vsd"/><Relationship Id="rId10" Type="http://schemas.openxmlformats.org/officeDocument/2006/relationships/comments" Target="comments.xml"/><Relationship Id="rId19" Type="http://schemas.openxmlformats.org/officeDocument/2006/relationships/oleObject" Target="embeddings/Microsoft_Visio_2003-2010_Drawing2.vsd"/><Relationship Id="rId31" Type="http://schemas.openxmlformats.org/officeDocument/2006/relationships/image" Target="media/image9.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1.emf"/><Relationship Id="rId22" Type="http://schemas.openxmlformats.org/officeDocument/2006/relationships/image" Target="media/image5.emf"/><Relationship Id="rId27" Type="http://schemas.openxmlformats.org/officeDocument/2006/relationships/header" Target="header3.xml"/><Relationship Id="rId30" Type="http://schemas.openxmlformats.org/officeDocument/2006/relationships/image" Target="media/image8.emf"/><Relationship Id="rId35" Type="http://schemas.openxmlformats.org/officeDocument/2006/relationships/image" Target="media/image1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344F54-3470-466E-9767-52E82E7E812E}">
  <ds:schemaRefs>
    <ds:schemaRef ds:uri="http://schemas.microsoft.com/sharepoint/v3/contenttype/forms"/>
  </ds:schemaRefs>
</ds:datastoreItem>
</file>

<file path=customXml/itemProps2.xml><?xml version="1.0" encoding="utf-8"?>
<ds:datastoreItem xmlns:ds="http://schemas.openxmlformats.org/officeDocument/2006/customXml" ds:itemID="{FFA56B4E-8175-4411-BD9D-FA734C9F68E2}">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3.xml><?xml version="1.0" encoding="utf-8"?>
<ds:datastoreItem xmlns:ds="http://schemas.openxmlformats.org/officeDocument/2006/customXml" ds:itemID="{7641B24E-B379-4B1B-B076-FD31424D9B0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NGC</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STCP 12-1 Data Exchange Mechanism 110917 v0.3</dc:title>
  <dc:subject/>
  <dc:creator>Clive Hitchen</dc:creator>
  <keywords/>
  <dc:description>25/11/2008</dc:description>
  <lastModifiedBy>Baker(ESO), Stephen</lastModifiedBy>
  <revision>29</revision>
  <lastPrinted>2019-03-28T14:12:00.0000000Z</lastPrinted>
  <dcterms:created xsi:type="dcterms:W3CDTF">2021-06-17T18:06:00.0000000Z</dcterms:created>
  <dcterms:modified xsi:type="dcterms:W3CDTF">2023-02-22T16:02:28.8674079Z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-537868735</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ContentTypeId">
    <vt:lpwstr>0x010100D9EBF54656C6004FB7ECF09128CBF7CC</vt:lpwstr>
  </property>
  <property fmtid="{D5CDD505-2E9C-101B-9397-08002B2CF9AE}" pid="8" name="IconOverlay">
    <vt:lpwstr/>
  </property>
  <property fmtid="{D5CDD505-2E9C-101B-9397-08002B2CF9AE}" pid="9" name="test">
    <vt:lpwstr/>
  </property>
  <property fmtid="{D5CDD505-2E9C-101B-9397-08002B2CF9AE}" pid="10" name="_PreviousAdHocReviewCycleID">
    <vt:i4>-136441348</vt:i4>
  </property>
  <property fmtid="{D5CDD505-2E9C-101B-9397-08002B2CF9AE}" pid="11" name="_ReviewingToolsShownOnce">
    <vt:lpwstr/>
  </property>
  <property fmtid="{D5CDD505-2E9C-101B-9397-08002B2CF9AE}" pid="12" name="MediaServiceImageTags">
    <vt:lpwstr/>
  </property>
</Properties>
</file>